
<file path=[Content_Types].xml><?xml version="1.0" encoding="utf-8"?>
<Types xmlns="http://schemas.openxmlformats.org/package/2006/content-types">
  <Default Extension="bin" ContentType="application/vnd.openxmlformats-officedocument.oleObject"/>
  <Default Extension="emf" ContentType="image/x-emf"/>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98F130" w14:textId="77EB912E" w:rsidR="00B3100C" w:rsidRDefault="00B3100C">
      <w:pPr>
        <w:rPr>
          <w:rFonts w:asciiTheme="minorHAnsi" w:hAnsiTheme="minorHAnsi" w:cstheme="minorHAnsi"/>
        </w:rPr>
      </w:pPr>
    </w:p>
    <w:p w14:paraId="1469A338" w14:textId="77777777" w:rsidR="00B3100C" w:rsidRDefault="00B3100C">
      <w:pPr>
        <w:rPr>
          <w:rFonts w:asciiTheme="minorHAnsi" w:hAnsiTheme="minorHAnsi" w:cstheme="minorHAnsi"/>
        </w:rPr>
      </w:pPr>
    </w:p>
    <w:p w14:paraId="33A75A96" w14:textId="77777777" w:rsidR="00B3100C" w:rsidRDefault="00B3100C">
      <w:pPr>
        <w:rPr>
          <w:rFonts w:asciiTheme="minorHAnsi" w:hAnsiTheme="minorHAnsi" w:cstheme="minorHAnsi"/>
        </w:rPr>
      </w:pPr>
    </w:p>
    <w:p w14:paraId="364AEBA8" w14:textId="77777777" w:rsidR="00B3100C" w:rsidRDefault="00B3100C">
      <w:pPr>
        <w:rPr>
          <w:rFonts w:asciiTheme="minorHAnsi" w:hAnsiTheme="minorHAnsi" w:cstheme="minorHAnsi"/>
        </w:rPr>
      </w:pPr>
    </w:p>
    <w:p w14:paraId="733F6A97" w14:textId="77777777" w:rsidR="00B3100C" w:rsidRDefault="00B3100C">
      <w:pPr>
        <w:rPr>
          <w:rFonts w:asciiTheme="minorHAnsi" w:hAnsiTheme="minorHAnsi" w:cstheme="minorHAnsi"/>
        </w:rPr>
      </w:pPr>
    </w:p>
    <w:p w14:paraId="62E90589" w14:textId="77777777" w:rsidR="00B3100C" w:rsidRDefault="00B3100C">
      <w:pPr>
        <w:pStyle w:val="TitreDoc"/>
        <w:rPr>
          <w:rFonts w:asciiTheme="minorHAnsi" w:hAnsiTheme="minorHAnsi" w:cstheme="minorHAnsi"/>
        </w:rPr>
      </w:pPr>
    </w:p>
    <w:p w14:paraId="20863B27" w14:textId="77777777" w:rsidR="00B3100C" w:rsidRPr="00590752" w:rsidRDefault="006418C2">
      <w:pPr>
        <w:pStyle w:val="TitreDoc"/>
        <w:rPr>
          <w:rFonts w:asciiTheme="minorHAnsi" w:hAnsiTheme="minorHAnsi" w:cstheme="minorHAnsi"/>
          <w:sz w:val="36"/>
          <w:szCs w:val="36"/>
        </w:rPr>
      </w:pPr>
      <w:r w:rsidRPr="00590752">
        <w:rPr>
          <w:rFonts w:asciiTheme="minorHAnsi" w:hAnsiTheme="minorHAnsi" w:cstheme="minorHAnsi"/>
          <w:sz w:val="36"/>
          <w:szCs w:val="36"/>
        </w:rPr>
        <w:t>BNTRA/CN03/GT8</w:t>
      </w:r>
    </w:p>
    <w:p w14:paraId="58980D99" w14:textId="77777777" w:rsidR="00B3100C" w:rsidRPr="00590752" w:rsidRDefault="006418C2">
      <w:pPr>
        <w:pStyle w:val="TitreDoc"/>
        <w:rPr>
          <w:rFonts w:asciiTheme="minorHAnsi" w:hAnsiTheme="minorHAnsi" w:cstheme="minorHAnsi"/>
          <w:sz w:val="36"/>
          <w:szCs w:val="36"/>
        </w:rPr>
      </w:pPr>
      <w:r w:rsidRPr="00590752">
        <w:rPr>
          <w:rFonts w:asciiTheme="minorHAnsi" w:hAnsiTheme="minorHAnsi" w:cstheme="minorHAnsi"/>
          <w:sz w:val="36"/>
          <w:szCs w:val="36"/>
        </w:rPr>
        <w:t>Norme « Application Multiservices Citoyenne »</w:t>
      </w:r>
    </w:p>
    <w:p w14:paraId="5C4E9CE4" w14:textId="7AEA1689" w:rsidR="00B3100C" w:rsidRPr="00590752" w:rsidRDefault="001357CF">
      <w:pPr>
        <w:pStyle w:val="TitreDoc"/>
        <w:rPr>
          <w:rFonts w:asciiTheme="minorHAnsi" w:hAnsiTheme="minorHAnsi" w:cstheme="minorHAnsi"/>
        </w:rPr>
      </w:pPr>
      <w:r w:rsidRPr="00590752">
        <w:rPr>
          <w:rFonts w:asciiTheme="minorHAnsi" w:hAnsiTheme="minorHAnsi" w:cstheme="minorHAnsi"/>
          <w:sz w:val="36"/>
          <w:szCs w:val="36"/>
        </w:rPr>
        <w:t xml:space="preserve">Implémentation </w:t>
      </w:r>
      <w:r w:rsidR="006418C2" w:rsidRPr="00590752">
        <w:rPr>
          <w:rFonts w:asciiTheme="minorHAnsi" w:hAnsiTheme="minorHAnsi" w:cstheme="minorHAnsi"/>
          <w:sz w:val="36"/>
          <w:szCs w:val="36"/>
        </w:rPr>
        <w:t xml:space="preserve">sur </w:t>
      </w:r>
      <w:r w:rsidR="0046692C">
        <w:rPr>
          <w:rFonts w:asciiTheme="minorHAnsi" w:hAnsiTheme="minorHAnsi" w:cstheme="minorHAnsi"/>
          <w:sz w:val="36"/>
          <w:szCs w:val="36"/>
        </w:rPr>
        <w:t>autres supports (non Calypso)</w:t>
      </w:r>
    </w:p>
    <w:p w14:paraId="4EE5CFC3" w14:textId="77777777" w:rsidR="00B3100C" w:rsidRPr="00590752" w:rsidRDefault="006418C2">
      <w:pPr>
        <w:pStyle w:val="TitreDoc"/>
        <w:rPr>
          <w:rFonts w:asciiTheme="minorHAnsi" w:hAnsiTheme="minorHAnsi" w:cstheme="minorHAnsi"/>
        </w:rPr>
      </w:pPr>
      <w:r w:rsidRPr="00590752">
        <w:rPr>
          <w:rFonts w:asciiTheme="minorHAnsi" w:hAnsiTheme="minorHAnsi" w:cstheme="minorHAnsi"/>
        </w:rPr>
        <w:t xml:space="preserve"> </w:t>
      </w:r>
    </w:p>
    <w:p w14:paraId="61604C1F" w14:textId="77777777" w:rsidR="00B3100C" w:rsidRPr="00590752" w:rsidRDefault="006418C2">
      <w:pPr>
        <w:pStyle w:val="TitreDoc"/>
        <w:rPr>
          <w:rFonts w:asciiTheme="minorHAnsi" w:hAnsiTheme="minorHAnsi" w:cstheme="minorHAnsi"/>
        </w:rPr>
      </w:pPr>
      <w:r w:rsidRPr="00590752">
        <w:rPr>
          <w:rFonts w:asciiTheme="minorHAnsi" w:hAnsiTheme="minorHAnsi" w:cstheme="minorHAnsi"/>
          <w:noProof/>
        </w:rPr>
        <w:drawing>
          <wp:inline distT="0" distB="0" distL="0" distR="0" wp14:anchorId="12CB4AEB" wp14:editId="1C05C428">
            <wp:extent cx="1603375" cy="90233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03375" cy="902335"/>
                    </a:xfrm>
                    <a:prstGeom prst="rect">
                      <a:avLst/>
                    </a:prstGeom>
                    <a:noFill/>
                  </pic:spPr>
                </pic:pic>
              </a:graphicData>
            </a:graphic>
          </wp:inline>
        </w:drawing>
      </w:r>
    </w:p>
    <w:p w14:paraId="46552AC3" w14:textId="77777777" w:rsidR="00B3100C" w:rsidRPr="00590752" w:rsidRDefault="00B3100C" w:rsidP="009D1337">
      <w:pPr>
        <w:pStyle w:val="Interligne"/>
      </w:pPr>
    </w:p>
    <w:p w14:paraId="2B990EBF" w14:textId="77777777" w:rsidR="00B3100C" w:rsidRPr="00590752" w:rsidRDefault="006418C2" w:rsidP="009D1337">
      <w:pPr>
        <w:keepNext/>
        <w:pageBreakBefore/>
        <w:spacing w:after="120"/>
      </w:pPr>
      <w:r w:rsidRPr="00590752">
        <w:rPr>
          <w:b/>
        </w:rPr>
        <w:lastRenderedPageBreak/>
        <w:t>LISTE DES RÉVISIONS</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988"/>
        <w:gridCol w:w="1417"/>
        <w:gridCol w:w="7513"/>
      </w:tblGrid>
      <w:tr w:rsidR="00B3100C" w:rsidRPr="00590752" w14:paraId="5C45D948" w14:textId="77777777">
        <w:tc>
          <w:tcPr>
            <w:tcW w:w="988" w:type="dxa"/>
          </w:tcPr>
          <w:p w14:paraId="29D77826" w14:textId="77777777" w:rsidR="00B3100C" w:rsidRPr="00590752" w:rsidRDefault="006418C2">
            <w:pPr>
              <w:spacing w:before="40" w:after="40"/>
              <w:jc w:val="center"/>
              <w:rPr>
                <w:i/>
              </w:rPr>
            </w:pPr>
            <w:r w:rsidRPr="00590752">
              <w:rPr>
                <w:i/>
              </w:rPr>
              <w:t>Version</w:t>
            </w:r>
          </w:p>
        </w:tc>
        <w:tc>
          <w:tcPr>
            <w:tcW w:w="1417" w:type="dxa"/>
          </w:tcPr>
          <w:p w14:paraId="4A291D93" w14:textId="77777777" w:rsidR="00B3100C" w:rsidRPr="00590752" w:rsidRDefault="006418C2">
            <w:pPr>
              <w:spacing w:before="40" w:after="40"/>
              <w:jc w:val="center"/>
              <w:rPr>
                <w:i/>
              </w:rPr>
            </w:pPr>
            <w:r w:rsidRPr="00590752">
              <w:rPr>
                <w:i/>
              </w:rPr>
              <w:t>Date</w:t>
            </w:r>
          </w:p>
        </w:tc>
        <w:tc>
          <w:tcPr>
            <w:tcW w:w="7513" w:type="dxa"/>
          </w:tcPr>
          <w:p w14:paraId="26606D17" w14:textId="77777777" w:rsidR="00B3100C" w:rsidRPr="00590752" w:rsidRDefault="006418C2">
            <w:pPr>
              <w:spacing w:before="40" w:after="40"/>
              <w:jc w:val="center"/>
              <w:rPr>
                <w:i/>
              </w:rPr>
            </w:pPr>
            <w:r w:rsidRPr="00590752">
              <w:rPr>
                <w:i/>
              </w:rPr>
              <w:t>Modifications</w:t>
            </w:r>
          </w:p>
        </w:tc>
      </w:tr>
      <w:tr w:rsidR="00573746" w:rsidRPr="00590752" w14:paraId="687D2813" w14:textId="77777777" w:rsidTr="008D0240">
        <w:tc>
          <w:tcPr>
            <w:tcW w:w="988" w:type="dxa"/>
            <w:vAlign w:val="center"/>
          </w:tcPr>
          <w:p w14:paraId="7C44A9F3" w14:textId="39D1B98D" w:rsidR="00573746" w:rsidRPr="00C26F9D" w:rsidRDefault="00573746" w:rsidP="00573746">
            <w:pPr>
              <w:spacing w:before="40" w:after="40"/>
              <w:jc w:val="center"/>
            </w:pPr>
            <w:r w:rsidRPr="00C26F9D">
              <w:t>1</w:t>
            </w:r>
          </w:p>
        </w:tc>
        <w:tc>
          <w:tcPr>
            <w:tcW w:w="1417" w:type="dxa"/>
            <w:vAlign w:val="center"/>
          </w:tcPr>
          <w:p w14:paraId="7138C6C9" w14:textId="3DC8324F" w:rsidR="00573746" w:rsidRPr="00C26F9D" w:rsidRDefault="00573746" w:rsidP="00573746">
            <w:pPr>
              <w:spacing w:before="40" w:after="40"/>
              <w:jc w:val="center"/>
            </w:pPr>
            <w:r w:rsidRPr="00C26F9D">
              <w:t>12/10/2023</w:t>
            </w:r>
          </w:p>
        </w:tc>
        <w:tc>
          <w:tcPr>
            <w:tcW w:w="7513" w:type="dxa"/>
            <w:vAlign w:val="center"/>
          </w:tcPr>
          <w:p w14:paraId="2A2F026F" w14:textId="443EE39B" w:rsidR="00573746" w:rsidRPr="00903EA7" w:rsidRDefault="00573746" w:rsidP="00573746">
            <w:pPr>
              <w:spacing w:before="40" w:after="40"/>
            </w:pPr>
            <w:r w:rsidRPr="00C26F9D">
              <w:t xml:space="preserve">Première version, issue du document réf. </w:t>
            </w:r>
            <w:r w:rsidRPr="00C26F9D">
              <w:rPr>
                <w:i/>
                <w:iCs/>
              </w:rPr>
              <w:t>210315-ADCET-NormeAMC-Mobile v2.8</w:t>
            </w:r>
            <w:r w:rsidRPr="00C26F9D">
              <w:t>.</w:t>
            </w:r>
          </w:p>
        </w:tc>
      </w:tr>
      <w:tr w:rsidR="00573746" w:rsidRPr="00590752" w14:paraId="65FB8696" w14:textId="77777777" w:rsidTr="008D0240">
        <w:tc>
          <w:tcPr>
            <w:tcW w:w="988" w:type="dxa"/>
            <w:vAlign w:val="center"/>
          </w:tcPr>
          <w:p w14:paraId="7EAD7565" w14:textId="2670BA65" w:rsidR="00573746" w:rsidRPr="00C26F9D" w:rsidRDefault="00573746" w:rsidP="00573746">
            <w:pPr>
              <w:spacing w:before="40" w:after="40"/>
              <w:jc w:val="center"/>
            </w:pPr>
            <w:ins w:id="0" w:author="Spirtech" w:date="2023-10-16T17:49:00Z">
              <w:r w:rsidRPr="00C26F9D">
                <w:t>1.1</w:t>
              </w:r>
            </w:ins>
          </w:p>
        </w:tc>
        <w:tc>
          <w:tcPr>
            <w:tcW w:w="1417" w:type="dxa"/>
            <w:vAlign w:val="center"/>
          </w:tcPr>
          <w:p w14:paraId="5F7DA684" w14:textId="4ED46CAB" w:rsidR="00573746" w:rsidRPr="00C26F9D" w:rsidRDefault="00C26F9D" w:rsidP="00573746">
            <w:pPr>
              <w:spacing w:before="40" w:after="40"/>
              <w:jc w:val="center"/>
            </w:pPr>
            <w:ins w:id="1" w:author="Spirtech" w:date="2024-03-25T13:42:00Z">
              <w:r w:rsidRPr="00C26F9D">
                <w:t>25</w:t>
              </w:r>
            </w:ins>
            <w:ins w:id="2" w:author="Spirtech" w:date="2023-10-16T17:49:00Z">
              <w:r w:rsidR="00573746" w:rsidRPr="00C26F9D">
                <w:t>/</w:t>
              </w:r>
            </w:ins>
            <w:ins w:id="3" w:author="Spirtech" w:date="2024-03-25T13:42:00Z">
              <w:r w:rsidRPr="00C26F9D">
                <w:t>03</w:t>
              </w:r>
            </w:ins>
            <w:ins w:id="4" w:author="Spirtech" w:date="2023-10-16T17:49:00Z">
              <w:r w:rsidR="00573746" w:rsidRPr="00C26F9D">
                <w:t>/202</w:t>
              </w:r>
            </w:ins>
            <w:ins w:id="5" w:author="Spirtech" w:date="2024-03-25T11:08:00Z">
              <w:r w:rsidR="007D3659" w:rsidRPr="00C26F9D">
                <w:t>4</w:t>
              </w:r>
            </w:ins>
          </w:p>
        </w:tc>
        <w:tc>
          <w:tcPr>
            <w:tcW w:w="7513" w:type="dxa"/>
            <w:vAlign w:val="center"/>
          </w:tcPr>
          <w:p w14:paraId="43A65983" w14:textId="68238658" w:rsidR="007D3659" w:rsidRPr="00C26F9D" w:rsidRDefault="007D3659" w:rsidP="00573746">
            <w:pPr>
              <w:spacing w:before="40" w:after="40"/>
              <w:rPr>
                <w:ins w:id="6" w:author="Spirtech" w:date="2024-03-25T11:08:00Z"/>
              </w:rPr>
            </w:pPr>
            <w:ins w:id="7" w:author="Spirtech" w:date="2024-03-25T11:08:00Z">
              <w:r w:rsidRPr="00C26F9D">
                <w:t>Clarification du calcul de la signature statique.</w:t>
              </w:r>
            </w:ins>
          </w:p>
          <w:p w14:paraId="749CE7DE" w14:textId="174B6D21" w:rsidR="00C76EA7" w:rsidRPr="00C26F9D" w:rsidRDefault="00C76EA7" w:rsidP="00573746">
            <w:pPr>
              <w:spacing w:before="40" w:after="40"/>
              <w:rPr>
                <w:ins w:id="8" w:author="Spirtech" w:date="2023-11-06T17:17:00Z"/>
              </w:rPr>
            </w:pPr>
            <w:ins w:id="9" w:author="Spirtech" w:date="2023-11-06T17:17:00Z">
              <w:r w:rsidRPr="00C26F9D">
                <w:t>Cor</w:t>
              </w:r>
            </w:ins>
            <w:ins w:id="10" w:author="Spirtech" w:date="2023-11-06T17:18:00Z">
              <w:r w:rsidRPr="00C26F9D">
                <w:t>r</w:t>
              </w:r>
            </w:ins>
            <w:ins w:id="11" w:author="Spirtech" w:date="2023-11-06T17:17:00Z">
              <w:r w:rsidRPr="00C26F9D">
                <w:t xml:space="preserve">ection </w:t>
              </w:r>
            </w:ins>
            <w:ins w:id="12" w:author="Spirtech" w:date="2023-11-06T17:24:00Z">
              <w:r w:rsidR="008C66E0" w:rsidRPr="00C26F9D">
                <w:t>du texte encodé de</w:t>
              </w:r>
            </w:ins>
            <w:ins w:id="13" w:author="Spirtech" w:date="2023-11-06T17:26:00Z">
              <w:r w:rsidR="000F4BC1" w:rsidRPr="00C26F9D">
                <w:t xml:space="preserve"> certain</w:t>
              </w:r>
            </w:ins>
            <w:ins w:id="14" w:author="Spirtech" w:date="2023-11-06T17:24:00Z">
              <w:r w:rsidR="008C66E0" w:rsidRPr="00C26F9D">
                <w:t xml:space="preserve">s </w:t>
              </w:r>
            </w:ins>
            <w:ins w:id="15" w:author="Spirtech" w:date="2023-11-06T17:17:00Z">
              <w:r w:rsidRPr="00C26F9D">
                <w:t>exemples.</w:t>
              </w:r>
            </w:ins>
          </w:p>
          <w:p w14:paraId="7269F57C" w14:textId="39DD29E4" w:rsidR="00573746" w:rsidRPr="008D0240" w:rsidRDefault="00573746" w:rsidP="00573746">
            <w:pPr>
              <w:spacing w:before="40" w:after="40"/>
            </w:pPr>
            <w:ins w:id="16" w:author="Spirtech" w:date="2023-10-16T17:49:00Z">
              <w:r w:rsidRPr="00C26F9D">
                <w:t xml:space="preserve">Correction </w:t>
              </w:r>
            </w:ins>
            <w:ins w:id="17" w:author="Spirtech" w:date="2023-11-06T16:53:00Z">
              <w:r w:rsidR="009F76EF" w:rsidRPr="00C26F9D">
                <w:t xml:space="preserve">et améliorations </w:t>
              </w:r>
            </w:ins>
            <w:ins w:id="18" w:author="Spirtech" w:date="2023-10-16T17:49:00Z">
              <w:r w:rsidRPr="00C26F9D">
                <w:t>éditoriale</w:t>
              </w:r>
            </w:ins>
            <w:ins w:id="19" w:author="Spirtech" w:date="2023-11-06T16:53:00Z">
              <w:r w:rsidR="001C53FE" w:rsidRPr="00C26F9D">
                <w:t>s</w:t>
              </w:r>
            </w:ins>
            <w:ins w:id="20" w:author="Spirtech" w:date="2023-10-16T17:49:00Z">
              <w:r w:rsidRPr="00C26F9D">
                <w:t>.</w:t>
              </w:r>
            </w:ins>
          </w:p>
        </w:tc>
      </w:tr>
    </w:tbl>
    <w:p w14:paraId="4C76DE4E" w14:textId="77777777" w:rsidR="00B3100C" w:rsidRPr="00590752" w:rsidRDefault="00B3100C">
      <w:pPr>
        <w:pStyle w:val="Interligne"/>
      </w:pPr>
    </w:p>
    <w:p w14:paraId="073B30A1" w14:textId="7F44D935" w:rsidR="00B3100C" w:rsidRPr="00590752" w:rsidRDefault="006418C2" w:rsidP="00A11BA9">
      <w:pPr>
        <w:keepNext/>
        <w:rPr>
          <w:b/>
          <w:sz w:val="24"/>
          <w:szCs w:val="24"/>
        </w:rPr>
      </w:pPr>
      <w:r w:rsidRPr="00590752">
        <w:rPr>
          <w:b/>
          <w:sz w:val="24"/>
          <w:szCs w:val="24"/>
        </w:rPr>
        <w:t>Table des matières</w:t>
      </w:r>
    </w:p>
    <w:p w14:paraId="0FA0A08D" w14:textId="5313A10C" w:rsidR="00E92BAB" w:rsidRDefault="006418C2">
      <w:pPr>
        <w:pStyle w:val="TM1"/>
        <w:rPr>
          <w:rFonts w:asciiTheme="minorHAnsi" w:eastAsiaTheme="minorEastAsia" w:hAnsiTheme="minorHAnsi" w:cstheme="minorBidi"/>
          <w:kern w:val="2"/>
          <w:sz w:val="22"/>
          <w:szCs w:val="22"/>
          <w14:ligatures w14:val="standardContextual"/>
        </w:rPr>
      </w:pPr>
      <w:r w:rsidRPr="00590752">
        <w:fldChar w:fldCharType="begin"/>
      </w:r>
      <w:r w:rsidRPr="00590752">
        <w:instrText xml:space="preserve"> TOC \o "1-5" \h \z \u </w:instrText>
      </w:r>
      <w:r w:rsidRPr="00590752">
        <w:fldChar w:fldCharType="separate"/>
      </w:r>
      <w:hyperlink w:anchor="_Toc162266627" w:history="1">
        <w:r w:rsidR="00E92BAB" w:rsidRPr="000D6370">
          <w:rPr>
            <w:rStyle w:val="Lienhypertexte"/>
          </w:rPr>
          <w:t>I.</w:t>
        </w:r>
        <w:r w:rsidR="00E92BAB">
          <w:rPr>
            <w:rFonts w:asciiTheme="minorHAnsi" w:eastAsiaTheme="minorEastAsia" w:hAnsiTheme="minorHAnsi" w:cstheme="minorBidi"/>
            <w:kern w:val="2"/>
            <w:sz w:val="22"/>
            <w:szCs w:val="22"/>
            <w14:ligatures w14:val="standardContextual"/>
          </w:rPr>
          <w:tab/>
        </w:r>
        <w:r w:rsidR="00E92BAB" w:rsidRPr="000D6370">
          <w:rPr>
            <w:rStyle w:val="Lienhypertexte"/>
          </w:rPr>
          <w:t>Introduction</w:t>
        </w:r>
        <w:r w:rsidR="00E92BAB">
          <w:rPr>
            <w:webHidden/>
          </w:rPr>
          <w:tab/>
        </w:r>
        <w:r w:rsidR="00E92BAB">
          <w:rPr>
            <w:webHidden/>
          </w:rPr>
          <w:fldChar w:fldCharType="begin"/>
        </w:r>
        <w:r w:rsidR="00E92BAB">
          <w:rPr>
            <w:webHidden/>
          </w:rPr>
          <w:instrText xml:space="preserve"> PAGEREF _Toc162266627 \h </w:instrText>
        </w:r>
        <w:r w:rsidR="00E92BAB">
          <w:rPr>
            <w:webHidden/>
          </w:rPr>
        </w:r>
        <w:r w:rsidR="00E92BAB">
          <w:rPr>
            <w:webHidden/>
          </w:rPr>
          <w:fldChar w:fldCharType="separate"/>
        </w:r>
        <w:r w:rsidR="0042222E">
          <w:rPr>
            <w:webHidden/>
          </w:rPr>
          <w:t>4</w:t>
        </w:r>
        <w:r w:rsidR="00E92BAB">
          <w:rPr>
            <w:webHidden/>
          </w:rPr>
          <w:fldChar w:fldCharType="end"/>
        </w:r>
      </w:hyperlink>
    </w:p>
    <w:p w14:paraId="203C044A" w14:textId="6CAE1DA8" w:rsidR="00E92BAB" w:rsidRDefault="0042222E">
      <w:pPr>
        <w:pStyle w:val="TM2"/>
        <w:rPr>
          <w:rFonts w:asciiTheme="minorHAnsi" w:eastAsiaTheme="minorEastAsia" w:hAnsiTheme="minorHAnsi" w:cstheme="minorBidi"/>
          <w:noProof/>
          <w:kern w:val="2"/>
          <w:szCs w:val="22"/>
          <w14:ligatures w14:val="standardContextual"/>
        </w:rPr>
      </w:pPr>
      <w:hyperlink w:anchor="_Toc162266628" w:history="1">
        <w:r w:rsidR="00E92BAB" w:rsidRPr="000D6370">
          <w:rPr>
            <w:rStyle w:val="Lienhypertexte"/>
            <w:rFonts w:ascii="Times New Roman" w:hAnsi="Times New Roman"/>
            <w:noProof/>
          </w:rPr>
          <w:t>I.1</w:t>
        </w:r>
        <w:r w:rsidR="00E92BAB">
          <w:rPr>
            <w:rFonts w:asciiTheme="minorHAnsi" w:eastAsiaTheme="minorEastAsia" w:hAnsiTheme="minorHAnsi" w:cstheme="minorBidi"/>
            <w:noProof/>
            <w:kern w:val="2"/>
            <w:szCs w:val="22"/>
            <w14:ligatures w14:val="standardContextual"/>
          </w:rPr>
          <w:tab/>
        </w:r>
        <w:r w:rsidR="00E92BAB" w:rsidRPr="000D6370">
          <w:rPr>
            <w:rStyle w:val="Lienhypertexte"/>
            <w:noProof/>
          </w:rPr>
          <w:t>Cas d’usage</w:t>
        </w:r>
        <w:r w:rsidR="00E92BAB">
          <w:rPr>
            <w:noProof/>
            <w:webHidden/>
          </w:rPr>
          <w:tab/>
        </w:r>
        <w:r w:rsidR="00E92BAB">
          <w:rPr>
            <w:noProof/>
            <w:webHidden/>
          </w:rPr>
          <w:fldChar w:fldCharType="begin"/>
        </w:r>
        <w:r w:rsidR="00E92BAB">
          <w:rPr>
            <w:noProof/>
            <w:webHidden/>
          </w:rPr>
          <w:instrText xml:space="preserve"> PAGEREF _Toc162266628 \h </w:instrText>
        </w:r>
        <w:r w:rsidR="00E92BAB">
          <w:rPr>
            <w:noProof/>
            <w:webHidden/>
          </w:rPr>
        </w:r>
        <w:r w:rsidR="00E92BAB">
          <w:rPr>
            <w:noProof/>
            <w:webHidden/>
          </w:rPr>
          <w:fldChar w:fldCharType="separate"/>
        </w:r>
        <w:r>
          <w:rPr>
            <w:noProof/>
            <w:webHidden/>
          </w:rPr>
          <w:t>4</w:t>
        </w:r>
        <w:r w:rsidR="00E92BAB">
          <w:rPr>
            <w:noProof/>
            <w:webHidden/>
          </w:rPr>
          <w:fldChar w:fldCharType="end"/>
        </w:r>
      </w:hyperlink>
    </w:p>
    <w:p w14:paraId="397D44CE" w14:textId="24755C58" w:rsidR="00E92BAB" w:rsidRDefault="0042222E">
      <w:pPr>
        <w:pStyle w:val="TM2"/>
        <w:rPr>
          <w:rFonts w:asciiTheme="minorHAnsi" w:eastAsiaTheme="minorEastAsia" w:hAnsiTheme="minorHAnsi" w:cstheme="minorBidi"/>
          <w:noProof/>
          <w:kern w:val="2"/>
          <w:szCs w:val="22"/>
          <w14:ligatures w14:val="standardContextual"/>
        </w:rPr>
      </w:pPr>
      <w:hyperlink w:anchor="_Toc162266629" w:history="1">
        <w:r w:rsidR="00E92BAB" w:rsidRPr="000D6370">
          <w:rPr>
            <w:rStyle w:val="Lienhypertexte"/>
            <w:rFonts w:ascii="Times New Roman" w:hAnsi="Times New Roman"/>
            <w:noProof/>
          </w:rPr>
          <w:t>I.2</w:t>
        </w:r>
        <w:r w:rsidR="00E92BAB">
          <w:rPr>
            <w:rFonts w:asciiTheme="minorHAnsi" w:eastAsiaTheme="minorEastAsia" w:hAnsiTheme="minorHAnsi" w:cstheme="minorBidi"/>
            <w:noProof/>
            <w:kern w:val="2"/>
            <w:szCs w:val="22"/>
            <w14:ligatures w14:val="standardContextual"/>
          </w:rPr>
          <w:tab/>
        </w:r>
        <w:r w:rsidR="00E92BAB" w:rsidRPr="000D6370">
          <w:rPr>
            <w:rStyle w:val="Lienhypertexte"/>
            <w:noProof/>
          </w:rPr>
          <w:t>Objet du document</w:t>
        </w:r>
        <w:r w:rsidR="00E92BAB">
          <w:rPr>
            <w:noProof/>
            <w:webHidden/>
          </w:rPr>
          <w:tab/>
        </w:r>
        <w:r w:rsidR="00E92BAB">
          <w:rPr>
            <w:noProof/>
            <w:webHidden/>
          </w:rPr>
          <w:fldChar w:fldCharType="begin"/>
        </w:r>
        <w:r w:rsidR="00E92BAB">
          <w:rPr>
            <w:noProof/>
            <w:webHidden/>
          </w:rPr>
          <w:instrText xml:space="preserve"> PAGEREF _Toc162266629 \h </w:instrText>
        </w:r>
        <w:r w:rsidR="00E92BAB">
          <w:rPr>
            <w:noProof/>
            <w:webHidden/>
          </w:rPr>
        </w:r>
        <w:r w:rsidR="00E92BAB">
          <w:rPr>
            <w:noProof/>
            <w:webHidden/>
          </w:rPr>
          <w:fldChar w:fldCharType="separate"/>
        </w:r>
        <w:r>
          <w:rPr>
            <w:noProof/>
            <w:webHidden/>
          </w:rPr>
          <w:t>4</w:t>
        </w:r>
        <w:r w:rsidR="00E92BAB">
          <w:rPr>
            <w:noProof/>
            <w:webHidden/>
          </w:rPr>
          <w:fldChar w:fldCharType="end"/>
        </w:r>
      </w:hyperlink>
    </w:p>
    <w:p w14:paraId="15C555F9" w14:textId="36428353" w:rsidR="00E92BAB" w:rsidRDefault="0042222E">
      <w:pPr>
        <w:pStyle w:val="TM2"/>
        <w:rPr>
          <w:rFonts w:asciiTheme="minorHAnsi" w:eastAsiaTheme="minorEastAsia" w:hAnsiTheme="minorHAnsi" w:cstheme="minorBidi"/>
          <w:noProof/>
          <w:kern w:val="2"/>
          <w:szCs w:val="22"/>
          <w14:ligatures w14:val="standardContextual"/>
        </w:rPr>
      </w:pPr>
      <w:hyperlink w:anchor="_Toc162266630" w:history="1">
        <w:r w:rsidR="00E92BAB" w:rsidRPr="000D6370">
          <w:rPr>
            <w:rStyle w:val="Lienhypertexte"/>
            <w:rFonts w:ascii="Times New Roman" w:hAnsi="Times New Roman"/>
            <w:noProof/>
          </w:rPr>
          <w:t>I.3</w:t>
        </w:r>
        <w:r w:rsidR="00E92BAB">
          <w:rPr>
            <w:rFonts w:asciiTheme="minorHAnsi" w:eastAsiaTheme="minorEastAsia" w:hAnsiTheme="minorHAnsi" w:cstheme="minorBidi"/>
            <w:noProof/>
            <w:kern w:val="2"/>
            <w:szCs w:val="22"/>
            <w14:ligatures w14:val="standardContextual"/>
          </w:rPr>
          <w:tab/>
        </w:r>
        <w:r w:rsidR="00E92BAB" w:rsidRPr="000D6370">
          <w:rPr>
            <w:rStyle w:val="Lienhypertexte"/>
            <w:noProof/>
          </w:rPr>
          <w:t>Définitions</w:t>
        </w:r>
        <w:r w:rsidR="00E92BAB">
          <w:rPr>
            <w:noProof/>
            <w:webHidden/>
          </w:rPr>
          <w:tab/>
        </w:r>
        <w:r w:rsidR="00E92BAB">
          <w:rPr>
            <w:noProof/>
            <w:webHidden/>
          </w:rPr>
          <w:fldChar w:fldCharType="begin"/>
        </w:r>
        <w:r w:rsidR="00E92BAB">
          <w:rPr>
            <w:noProof/>
            <w:webHidden/>
          </w:rPr>
          <w:instrText xml:space="preserve"> PAGEREF _Toc162266630 \h </w:instrText>
        </w:r>
        <w:r w:rsidR="00E92BAB">
          <w:rPr>
            <w:noProof/>
            <w:webHidden/>
          </w:rPr>
        </w:r>
        <w:r w:rsidR="00E92BAB">
          <w:rPr>
            <w:noProof/>
            <w:webHidden/>
          </w:rPr>
          <w:fldChar w:fldCharType="separate"/>
        </w:r>
        <w:r>
          <w:rPr>
            <w:noProof/>
            <w:webHidden/>
          </w:rPr>
          <w:t>5</w:t>
        </w:r>
        <w:r w:rsidR="00E92BAB">
          <w:rPr>
            <w:noProof/>
            <w:webHidden/>
          </w:rPr>
          <w:fldChar w:fldCharType="end"/>
        </w:r>
      </w:hyperlink>
    </w:p>
    <w:p w14:paraId="4E8001B4" w14:textId="26A0FC84" w:rsidR="00E92BAB" w:rsidRDefault="0042222E">
      <w:pPr>
        <w:pStyle w:val="TM2"/>
        <w:rPr>
          <w:rFonts w:asciiTheme="minorHAnsi" w:eastAsiaTheme="minorEastAsia" w:hAnsiTheme="minorHAnsi" w:cstheme="minorBidi"/>
          <w:noProof/>
          <w:kern w:val="2"/>
          <w:szCs w:val="22"/>
          <w14:ligatures w14:val="standardContextual"/>
        </w:rPr>
      </w:pPr>
      <w:hyperlink w:anchor="_Toc162266631" w:history="1">
        <w:r w:rsidR="00E92BAB" w:rsidRPr="000D6370">
          <w:rPr>
            <w:rStyle w:val="Lienhypertexte"/>
            <w:rFonts w:ascii="Times New Roman" w:hAnsi="Times New Roman"/>
            <w:noProof/>
          </w:rPr>
          <w:t>I.4</w:t>
        </w:r>
        <w:r w:rsidR="00E92BAB">
          <w:rPr>
            <w:rFonts w:asciiTheme="minorHAnsi" w:eastAsiaTheme="minorEastAsia" w:hAnsiTheme="minorHAnsi" w:cstheme="minorBidi"/>
            <w:noProof/>
            <w:kern w:val="2"/>
            <w:szCs w:val="22"/>
            <w14:ligatures w14:val="standardContextual"/>
          </w:rPr>
          <w:tab/>
        </w:r>
        <w:r w:rsidR="00E92BAB" w:rsidRPr="000D6370">
          <w:rPr>
            <w:rStyle w:val="Lienhypertexte"/>
            <w:noProof/>
          </w:rPr>
          <w:t>Présentation des technologies envisagées</w:t>
        </w:r>
        <w:r w:rsidR="00E92BAB">
          <w:rPr>
            <w:noProof/>
            <w:webHidden/>
          </w:rPr>
          <w:tab/>
        </w:r>
        <w:r w:rsidR="00E92BAB">
          <w:rPr>
            <w:noProof/>
            <w:webHidden/>
          </w:rPr>
          <w:fldChar w:fldCharType="begin"/>
        </w:r>
        <w:r w:rsidR="00E92BAB">
          <w:rPr>
            <w:noProof/>
            <w:webHidden/>
          </w:rPr>
          <w:instrText xml:space="preserve"> PAGEREF _Toc162266631 \h </w:instrText>
        </w:r>
        <w:r w:rsidR="00E92BAB">
          <w:rPr>
            <w:noProof/>
            <w:webHidden/>
          </w:rPr>
        </w:r>
        <w:r w:rsidR="00E92BAB">
          <w:rPr>
            <w:noProof/>
            <w:webHidden/>
          </w:rPr>
          <w:fldChar w:fldCharType="separate"/>
        </w:r>
        <w:r>
          <w:rPr>
            <w:noProof/>
            <w:webHidden/>
          </w:rPr>
          <w:t>5</w:t>
        </w:r>
        <w:r w:rsidR="00E92BAB">
          <w:rPr>
            <w:noProof/>
            <w:webHidden/>
          </w:rPr>
          <w:fldChar w:fldCharType="end"/>
        </w:r>
      </w:hyperlink>
    </w:p>
    <w:p w14:paraId="1FCE44D6" w14:textId="7D5B3913" w:rsidR="00E92BAB" w:rsidRDefault="0042222E">
      <w:pPr>
        <w:pStyle w:val="TM3"/>
        <w:rPr>
          <w:rFonts w:asciiTheme="minorHAnsi" w:hAnsiTheme="minorHAnsi"/>
          <w:i w:val="0"/>
          <w:iCs w:val="0"/>
          <w:kern w:val="2"/>
          <w:sz w:val="22"/>
          <w:szCs w:val="22"/>
          <w14:ligatures w14:val="standardContextual"/>
        </w:rPr>
      </w:pPr>
      <w:hyperlink w:anchor="_Toc162266632" w:history="1">
        <w:r w:rsidR="00E92BAB" w:rsidRPr="000D6370">
          <w:rPr>
            <w:rStyle w:val="Lienhypertexte"/>
          </w:rPr>
          <w:t>I.4.1</w:t>
        </w:r>
        <w:r w:rsidR="00E92BAB">
          <w:rPr>
            <w:rFonts w:asciiTheme="minorHAnsi" w:hAnsiTheme="minorHAnsi"/>
            <w:i w:val="0"/>
            <w:iCs w:val="0"/>
            <w:kern w:val="2"/>
            <w:sz w:val="22"/>
            <w:szCs w:val="22"/>
            <w14:ligatures w14:val="standardContextual"/>
          </w:rPr>
          <w:tab/>
        </w:r>
        <w:r w:rsidR="00E92BAB" w:rsidRPr="000D6370">
          <w:rPr>
            <w:rStyle w:val="Lienhypertexte"/>
          </w:rPr>
          <w:t>Sans contact et NFC (« Near Field Communication »)</w:t>
        </w:r>
        <w:r w:rsidR="00E92BAB">
          <w:rPr>
            <w:webHidden/>
          </w:rPr>
          <w:tab/>
        </w:r>
        <w:r w:rsidR="00E92BAB">
          <w:rPr>
            <w:webHidden/>
          </w:rPr>
          <w:fldChar w:fldCharType="begin"/>
        </w:r>
        <w:r w:rsidR="00E92BAB">
          <w:rPr>
            <w:webHidden/>
          </w:rPr>
          <w:instrText xml:space="preserve"> PAGEREF _Toc162266632 \h </w:instrText>
        </w:r>
        <w:r w:rsidR="00E92BAB">
          <w:rPr>
            <w:webHidden/>
          </w:rPr>
        </w:r>
        <w:r w:rsidR="00E92BAB">
          <w:rPr>
            <w:webHidden/>
          </w:rPr>
          <w:fldChar w:fldCharType="separate"/>
        </w:r>
        <w:r>
          <w:rPr>
            <w:webHidden/>
          </w:rPr>
          <w:t>5</w:t>
        </w:r>
        <w:r w:rsidR="00E92BAB">
          <w:rPr>
            <w:webHidden/>
          </w:rPr>
          <w:fldChar w:fldCharType="end"/>
        </w:r>
      </w:hyperlink>
    </w:p>
    <w:p w14:paraId="4733958A" w14:textId="1575C24D" w:rsidR="00E92BAB" w:rsidRDefault="0042222E">
      <w:pPr>
        <w:pStyle w:val="TM3"/>
        <w:rPr>
          <w:rFonts w:asciiTheme="minorHAnsi" w:hAnsiTheme="minorHAnsi"/>
          <w:i w:val="0"/>
          <w:iCs w:val="0"/>
          <w:kern w:val="2"/>
          <w:sz w:val="22"/>
          <w:szCs w:val="22"/>
          <w14:ligatures w14:val="standardContextual"/>
        </w:rPr>
      </w:pPr>
      <w:hyperlink w:anchor="_Toc162266633" w:history="1">
        <w:r w:rsidR="00E92BAB" w:rsidRPr="000D6370">
          <w:rPr>
            <w:rStyle w:val="Lienhypertexte"/>
          </w:rPr>
          <w:t>I.4.2</w:t>
        </w:r>
        <w:r w:rsidR="00E92BAB">
          <w:rPr>
            <w:rFonts w:asciiTheme="minorHAnsi" w:hAnsiTheme="minorHAnsi"/>
            <w:i w:val="0"/>
            <w:iCs w:val="0"/>
            <w:kern w:val="2"/>
            <w:sz w:val="22"/>
            <w:szCs w:val="22"/>
            <w14:ligatures w14:val="standardContextual"/>
          </w:rPr>
          <w:tab/>
        </w:r>
        <w:r w:rsidR="00E92BAB" w:rsidRPr="000D6370">
          <w:rPr>
            <w:rStyle w:val="Lienhypertexte"/>
          </w:rPr>
          <w:t>BLE (« Bluetooth Low Energy »)</w:t>
        </w:r>
        <w:r w:rsidR="00E92BAB">
          <w:rPr>
            <w:webHidden/>
          </w:rPr>
          <w:tab/>
        </w:r>
        <w:r w:rsidR="00E92BAB">
          <w:rPr>
            <w:webHidden/>
          </w:rPr>
          <w:fldChar w:fldCharType="begin"/>
        </w:r>
        <w:r w:rsidR="00E92BAB">
          <w:rPr>
            <w:webHidden/>
          </w:rPr>
          <w:instrText xml:space="preserve"> PAGEREF _Toc162266633 \h </w:instrText>
        </w:r>
        <w:r w:rsidR="00E92BAB">
          <w:rPr>
            <w:webHidden/>
          </w:rPr>
        </w:r>
        <w:r w:rsidR="00E92BAB">
          <w:rPr>
            <w:webHidden/>
          </w:rPr>
          <w:fldChar w:fldCharType="separate"/>
        </w:r>
        <w:r>
          <w:rPr>
            <w:webHidden/>
          </w:rPr>
          <w:t>6</w:t>
        </w:r>
        <w:r w:rsidR="00E92BAB">
          <w:rPr>
            <w:webHidden/>
          </w:rPr>
          <w:fldChar w:fldCharType="end"/>
        </w:r>
      </w:hyperlink>
    </w:p>
    <w:p w14:paraId="20FCBA22" w14:textId="160DCCE8" w:rsidR="00E92BAB" w:rsidRDefault="0042222E">
      <w:pPr>
        <w:pStyle w:val="TM3"/>
        <w:rPr>
          <w:rFonts w:asciiTheme="minorHAnsi" w:hAnsiTheme="minorHAnsi"/>
          <w:i w:val="0"/>
          <w:iCs w:val="0"/>
          <w:kern w:val="2"/>
          <w:sz w:val="22"/>
          <w:szCs w:val="22"/>
          <w14:ligatures w14:val="standardContextual"/>
        </w:rPr>
      </w:pPr>
      <w:hyperlink w:anchor="_Toc162266634" w:history="1">
        <w:r w:rsidR="00E92BAB" w:rsidRPr="000D6370">
          <w:rPr>
            <w:rStyle w:val="Lienhypertexte"/>
          </w:rPr>
          <w:t>I.4.3</w:t>
        </w:r>
        <w:r w:rsidR="00E92BAB">
          <w:rPr>
            <w:rFonts w:asciiTheme="minorHAnsi" w:hAnsiTheme="minorHAnsi"/>
            <w:i w:val="0"/>
            <w:iCs w:val="0"/>
            <w:kern w:val="2"/>
            <w:sz w:val="22"/>
            <w:szCs w:val="22"/>
            <w14:ligatures w14:val="standardContextual"/>
          </w:rPr>
          <w:tab/>
        </w:r>
        <w:r w:rsidR="00E92BAB" w:rsidRPr="000D6370">
          <w:rPr>
            <w:rStyle w:val="Lienhypertexte"/>
          </w:rPr>
          <w:t>CB2D (code-barres à deux dimensions)</w:t>
        </w:r>
        <w:r w:rsidR="00E92BAB">
          <w:rPr>
            <w:webHidden/>
          </w:rPr>
          <w:tab/>
        </w:r>
        <w:r w:rsidR="00E92BAB">
          <w:rPr>
            <w:webHidden/>
          </w:rPr>
          <w:fldChar w:fldCharType="begin"/>
        </w:r>
        <w:r w:rsidR="00E92BAB">
          <w:rPr>
            <w:webHidden/>
          </w:rPr>
          <w:instrText xml:space="preserve"> PAGEREF _Toc162266634 \h </w:instrText>
        </w:r>
        <w:r w:rsidR="00E92BAB">
          <w:rPr>
            <w:webHidden/>
          </w:rPr>
        </w:r>
        <w:r w:rsidR="00E92BAB">
          <w:rPr>
            <w:webHidden/>
          </w:rPr>
          <w:fldChar w:fldCharType="separate"/>
        </w:r>
        <w:r>
          <w:rPr>
            <w:webHidden/>
          </w:rPr>
          <w:t>7</w:t>
        </w:r>
        <w:r w:rsidR="00E92BAB">
          <w:rPr>
            <w:webHidden/>
          </w:rPr>
          <w:fldChar w:fldCharType="end"/>
        </w:r>
      </w:hyperlink>
    </w:p>
    <w:p w14:paraId="1A7D6C84" w14:textId="3C216409" w:rsidR="00E92BAB" w:rsidRDefault="0042222E">
      <w:pPr>
        <w:pStyle w:val="TM1"/>
        <w:rPr>
          <w:rFonts w:asciiTheme="minorHAnsi" w:eastAsiaTheme="minorEastAsia" w:hAnsiTheme="minorHAnsi" w:cstheme="minorBidi"/>
          <w:kern w:val="2"/>
          <w:sz w:val="22"/>
          <w:szCs w:val="22"/>
          <w14:ligatures w14:val="standardContextual"/>
        </w:rPr>
      </w:pPr>
      <w:hyperlink w:anchor="_Toc162266635" w:history="1">
        <w:r w:rsidR="00E92BAB" w:rsidRPr="000D6370">
          <w:rPr>
            <w:rStyle w:val="Lienhypertexte"/>
          </w:rPr>
          <w:t>II.</w:t>
        </w:r>
        <w:r w:rsidR="00E92BAB">
          <w:rPr>
            <w:rFonts w:asciiTheme="minorHAnsi" w:eastAsiaTheme="minorEastAsia" w:hAnsiTheme="minorHAnsi" w:cstheme="minorBidi"/>
            <w:kern w:val="2"/>
            <w:sz w:val="22"/>
            <w:szCs w:val="22"/>
            <w14:ligatures w14:val="standardContextual"/>
          </w:rPr>
          <w:tab/>
        </w:r>
        <w:r w:rsidR="00E92BAB" w:rsidRPr="000D6370">
          <w:rPr>
            <w:rStyle w:val="Lienhypertexte"/>
          </w:rPr>
          <w:t>Modes d’accès</w:t>
        </w:r>
        <w:r w:rsidR="00E92BAB">
          <w:rPr>
            <w:webHidden/>
          </w:rPr>
          <w:tab/>
        </w:r>
        <w:r w:rsidR="00E92BAB">
          <w:rPr>
            <w:webHidden/>
          </w:rPr>
          <w:fldChar w:fldCharType="begin"/>
        </w:r>
        <w:r w:rsidR="00E92BAB">
          <w:rPr>
            <w:webHidden/>
          </w:rPr>
          <w:instrText xml:space="preserve"> PAGEREF _Toc162266635 \h </w:instrText>
        </w:r>
        <w:r w:rsidR="00E92BAB">
          <w:rPr>
            <w:webHidden/>
          </w:rPr>
        </w:r>
        <w:r w:rsidR="00E92BAB">
          <w:rPr>
            <w:webHidden/>
          </w:rPr>
          <w:fldChar w:fldCharType="separate"/>
        </w:r>
        <w:r>
          <w:rPr>
            <w:webHidden/>
          </w:rPr>
          <w:t>8</w:t>
        </w:r>
        <w:r w:rsidR="00E92BAB">
          <w:rPr>
            <w:webHidden/>
          </w:rPr>
          <w:fldChar w:fldCharType="end"/>
        </w:r>
      </w:hyperlink>
    </w:p>
    <w:p w14:paraId="58B8C657" w14:textId="044CE98C" w:rsidR="00E92BAB" w:rsidRDefault="0042222E">
      <w:pPr>
        <w:pStyle w:val="TM2"/>
        <w:rPr>
          <w:rFonts w:asciiTheme="minorHAnsi" w:eastAsiaTheme="minorEastAsia" w:hAnsiTheme="minorHAnsi" w:cstheme="minorBidi"/>
          <w:noProof/>
          <w:kern w:val="2"/>
          <w:szCs w:val="22"/>
          <w14:ligatures w14:val="standardContextual"/>
        </w:rPr>
      </w:pPr>
      <w:hyperlink w:anchor="_Toc162266636" w:history="1">
        <w:r w:rsidR="00E92BAB" w:rsidRPr="000D6370">
          <w:rPr>
            <w:rStyle w:val="Lienhypertexte"/>
            <w:rFonts w:ascii="Times New Roman" w:hAnsi="Times New Roman"/>
            <w:noProof/>
          </w:rPr>
          <w:t>II.1</w:t>
        </w:r>
        <w:r w:rsidR="00E92BAB">
          <w:rPr>
            <w:rFonts w:asciiTheme="minorHAnsi" w:eastAsiaTheme="minorEastAsia" w:hAnsiTheme="minorHAnsi" w:cstheme="minorBidi"/>
            <w:noProof/>
            <w:kern w:val="2"/>
            <w:szCs w:val="22"/>
            <w14:ligatures w14:val="standardContextual"/>
          </w:rPr>
          <w:tab/>
        </w:r>
        <w:r w:rsidR="00E92BAB" w:rsidRPr="000D6370">
          <w:rPr>
            <w:rStyle w:val="Lienhypertexte"/>
            <w:noProof/>
          </w:rPr>
          <w:t>Échanges en sans contact / NFC</w:t>
        </w:r>
        <w:r w:rsidR="00E92BAB">
          <w:rPr>
            <w:noProof/>
            <w:webHidden/>
          </w:rPr>
          <w:tab/>
        </w:r>
        <w:r w:rsidR="00E92BAB">
          <w:rPr>
            <w:noProof/>
            <w:webHidden/>
          </w:rPr>
          <w:fldChar w:fldCharType="begin"/>
        </w:r>
        <w:r w:rsidR="00E92BAB">
          <w:rPr>
            <w:noProof/>
            <w:webHidden/>
          </w:rPr>
          <w:instrText xml:space="preserve"> PAGEREF _Toc162266636 \h </w:instrText>
        </w:r>
        <w:r w:rsidR="00E92BAB">
          <w:rPr>
            <w:noProof/>
            <w:webHidden/>
          </w:rPr>
        </w:r>
        <w:r w:rsidR="00E92BAB">
          <w:rPr>
            <w:noProof/>
            <w:webHidden/>
          </w:rPr>
          <w:fldChar w:fldCharType="separate"/>
        </w:r>
        <w:r>
          <w:rPr>
            <w:noProof/>
            <w:webHidden/>
          </w:rPr>
          <w:t>8</w:t>
        </w:r>
        <w:r w:rsidR="00E92BAB">
          <w:rPr>
            <w:noProof/>
            <w:webHidden/>
          </w:rPr>
          <w:fldChar w:fldCharType="end"/>
        </w:r>
      </w:hyperlink>
    </w:p>
    <w:p w14:paraId="439DCEE6" w14:textId="732D9775" w:rsidR="00E92BAB" w:rsidRDefault="0042222E">
      <w:pPr>
        <w:pStyle w:val="TM2"/>
        <w:rPr>
          <w:rFonts w:asciiTheme="minorHAnsi" w:eastAsiaTheme="minorEastAsia" w:hAnsiTheme="minorHAnsi" w:cstheme="minorBidi"/>
          <w:noProof/>
          <w:kern w:val="2"/>
          <w:szCs w:val="22"/>
          <w14:ligatures w14:val="standardContextual"/>
        </w:rPr>
      </w:pPr>
      <w:hyperlink w:anchor="_Toc162266637" w:history="1">
        <w:r w:rsidR="00E92BAB" w:rsidRPr="000D6370">
          <w:rPr>
            <w:rStyle w:val="Lienhypertexte"/>
            <w:rFonts w:ascii="Times New Roman" w:hAnsi="Times New Roman"/>
            <w:noProof/>
          </w:rPr>
          <w:t>II.2</w:t>
        </w:r>
        <w:r w:rsidR="00E92BAB">
          <w:rPr>
            <w:rFonts w:asciiTheme="minorHAnsi" w:eastAsiaTheme="minorEastAsia" w:hAnsiTheme="minorHAnsi" w:cstheme="minorBidi"/>
            <w:noProof/>
            <w:kern w:val="2"/>
            <w:szCs w:val="22"/>
            <w14:ligatures w14:val="standardContextual"/>
          </w:rPr>
          <w:tab/>
        </w:r>
        <w:r w:rsidR="00E92BAB" w:rsidRPr="000D6370">
          <w:rPr>
            <w:rStyle w:val="Lienhypertexte"/>
            <w:noProof/>
          </w:rPr>
          <w:t>Affichage du CB2D</w:t>
        </w:r>
        <w:r w:rsidR="00E92BAB">
          <w:rPr>
            <w:noProof/>
            <w:webHidden/>
          </w:rPr>
          <w:tab/>
        </w:r>
        <w:r w:rsidR="00E92BAB">
          <w:rPr>
            <w:noProof/>
            <w:webHidden/>
          </w:rPr>
          <w:fldChar w:fldCharType="begin"/>
        </w:r>
        <w:r w:rsidR="00E92BAB">
          <w:rPr>
            <w:noProof/>
            <w:webHidden/>
          </w:rPr>
          <w:instrText xml:space="preserve"> PAGEREF _Toc162266637 \h </w:instrText>
        </w:r>
        <w:r w:rsidR="00E92BAB">
          <w:rPr>
            <w:noProof/>
            <w:webHidden/>
          </w:rPr>
        </w:r>
        <w:r w:rsidR="00E92BAB">
          <w:rPr>
            <w:noProof/>
            <w:webHidden/>
          </w:rPr>
          <w:fldChar w:fldCharType="separate"/>
        </w:r>
        <w:r>
          <w:rPr>
            <w:noProof/>
            <w:webHidden/>
          </w:rPr>
          <w:t>8</w:t>
        </w:r>
        <w:r w:rsidR="00E92BAB">
          <w:rPr>
            <w:noProof/>
            <w:webHidden/>
          </w:rPr>
          <w:fldChar w:fldCharType="end"/>
        </w:r>
      </w:hyperlink>
    </w:p>
    <w:p w14:paraId="1817187C" w14:textId="3CF55117" w:rsidR="00E92BAB" w:rsidRDefault="0042222E">
      <w:pPr>
        <w:pStyle w:val="TM2"/>
        <w:rPr>
          <w:rFonts w:asciiTheme="minorHAnsi" w:eastAsiaTheme="minorEastAsia" w:hAnsiTheme="minorHAnsi" w:cstheme="minorBidi"/>
          <w:noProof/>
          <w:kern w:val="2"/>
          <w:szCs w:val="22"/>
          <w14:ligatures w14:val="standardContextual"/>
        </w:rPr>
      </w:pPr>
      <w:hyperlink w:anchor="_Toc162266638" w:history="1">
        <w:r w:rsidR="00E92BAB" w:rsidRPr="000D6370">
          <w:rPr>
            <w:rStyle w:val="Lienhypertexte"/>
            <w:rFonts w:ascii="Times New Roman" w:hAnsi="Times New Roman"/>
            <w:noProof/>
          </w:rPr>
          <w:t>II.3</w:t>
        </w:r>
        <w:r w:rsidR="00E92BAB">
          <w:rPr>
            <w:rFonts w:asciiTheme="minorHAnsi" w:eastAsiaTheme="minorEastAsia" w:hAnsiTheme="minorHAnsi" w:cstheme="minorBidi"/>
            <w:noProof/>
            <w:kern w:val="2"/>
            <w:szCs w:val="22"/>
            <w14:ligatures w14:val="standardContextual"/>
          </w:rPr>
          <w:tab/>
        </w:r>
        <w:r w:rsidR="00E92BAB" w:rsidRPr="000D6370">
          <w:rPr>
            <w:rStyle w:val="Lienhypertexte"/>
            <w:noProof/>
          </w:rPr>
          <w:t>Échanges en BLE</w:t>
        </w:r>
        <w:r w:rsidR="00E92BAB">
          <w:rPr>
            <w:noProof/>
            <w:webHidden/>
          </w:rPr>
          <w:tab/>
        </w:r>
        <w:r w:rsidR="00E92BAB">
          <w:rPr>
            <w:noProof/>
            <w:webHidden/>
          </w:rPr>
          <w:fldChar w:fldCharType="begin"/>
        </w:r>
        <w:r w:rsidR="00E92BAB">
          <w:rPr>
            <w:noProof/>
            <w:webHidden/>
          </w:rPr>
          <w:instrText xml:space="preserve"> PAGEREF _Toc162266638 \h </w:instrText>
        </w:r>
        <w:r w:rsidR="00E92BAB">
          <w:rPr>
            <w:noProof/>
            <w:webHidden/>
          </w:rPr>
        </w:r>
        <w:r w:rsidR="00E92BAB">
          <w:rPr>
            <w:noProof/>
            <w:webHidden/>
          </w:rPr>
          <w:fldChar w:fldCharType="separate"/>
        </w:r>
        <w:r>
          <w:rPr>
            <w:noProof/>
            <w:webHidden/>
          </w:rPr>
          <w:t>9</w:t>
        </w:r>
        <w:r w:rsidR="00E92BAB">
          <w:rPr>
            <w:noProof/>
            <w:webHidden/>
          </w:rPr>
          <w:fldChar w:fldCharType="end"/>
        </w:r>
      </w:hyperlink>
    </w:p>
    <w:p w14:paraId="49131919" w14:textId="44C2988D" w:rsidR="00E92BAB" w:rsidRDefault="0042222E">
      <w:pPr>
        <w:pStyle w:val="TM1"/>
        <w:rPr>
          <w:rFonts w:asciiTheme="minorHAnsi" w:eastAsiaTheme="minorEastAsia" w:hAnsiTheme="minorHAnsi" w:cstheme="minorBidi"/>
          <w:kern w:val="2"/>
          <w:sz w:val="22"/>
          <w:szCs w:val="22"/>
          <w14:ligatures w14:val="standardContextual"/>
        </w:rPr>
      </w:pPr>
      <w:hyperlink w:anchor="_Toc162266639" w:history="1">
        <w:r w:rsidR="00E92BAB" w:rsidRPr="000D6370">
          <w:rPr>
            <w:rStyle w:val="Lienhypertexte"/>
          </w:rPr>
          <w:t>III.</w:t>
        </w:r>
        <w:r w:rsidR="00E92BAB">
          <w:rPr>
            <w:rFonts w:asciiTheme="minorHAnsi" w:eastAsiaTheme="minorEastAsia" w:hAnsiTheme="minorHAnsi" w:cstheme="minorBidi"/>
            <w:kern w:val="2"/>
            <w:sz w:val="22"/>
            <w:szCs w:val="22"/>
            <w14:ligatures w14:val="standardContextual"/>
          </w:rPr>
          <w:tab/>
        </w:r>
        <w:r w:rsidR="00E92BAB" w:rsidRPr="000D6370">
          <w:rPr>
            <w:rStyle w:val="Lienhypertexte"/>
          </w:rPr>
          <w:t>Données en CB2D ou en BLE</w:t>
        </w:r>
        <w:r w:rsidR="00E92BAB">
          <w:rPr>
            <w:webHidden/>
          </w:rPr>
          <w:tab/>
        </w:r>
        <w:r w:rsidR="00E92BAB">
          <w:rPr>
            <w:webHidden/>
          </w:rPr>
          <w:fldChar w:fldCharType="begin"/>
        </w:r>
        <w:r w:rsidR="00E92BAB">
          <w:rPr>
            <w:webHidden/>
          </w:rPr>
          <w:instrText xml:space="preserve"> PAGEREF _Toc162266639 \h </w:instrText>
        </w:r>
        <w:r w:rsidR="00E92BAB">
          <w:rPr>
            <w:webHidden/>
          </w:rPr>
        </w:r>
        <w:r w:rsidR="00E92BAB">
          <w:rPr>
            <w:webHidden/>
          </w:rPr>
          <w:fldChar w:fldCharType="separate"/>
        </w:r>
        <w:r>
          <w:rPr>
            <w:webHidden/>
          </w:rPr>
          <w:t>10</w:t>
        </w:r>
        <w:r w:rsidR="00E92BAB">
          <w:rPr>
            <w:webHidden/>
          </w:rPr>
          <w:fldChar w:fldCharType="end"/>
        </w:r>
      </w:hyperlink>
    </w:p>
    <w:p w14:paraId="7CB6BBEE" w14:textId="0F6BACD8" w:rsidR="00E92BAB" w:rsidRDefault="0042222E">
      <w:pPr>
        <w:pStyle w:val="TM2"/>
        <w:rPr>
          <w:rFonts w:asciiTheme="minorHAnsi" w:eastAsiaTheme="minorEastAsia" w:hAnsiTheme="minorHAnsi" w:cstheme="minorBidi"/>
          <w:noProof/>
          <w:kern w:val="2"/>
          <w:szCs w:val="22"/>
          <w14:ligatures w14:val="standardContextual"/>
        </w:rPr>
      </w:pPr>
      <w:hyperlink w:anchor="_Toc162266640" w:history="1">
        <w:r w:rsidR="00E92BAB" w:rsidRPr="000D6370">
          <w:rPr>
            <w:rStyle w:val="Lienhypertexte"/>
            <w:rFonts w:ascii="Times New Roman" w:hAnsi="Times New Roman"/>
            <w:noProof/>
          </w:rPr>
          <w:t>III.1</w:t>
        </w:r>
        <w:r w:rsidR="00E92BAB">
          <w:rPr>
            <w:rFonts w:asciiTheme="minorHAnsi" w:eastAsiaTheme="minorEastAsia" w:hAnsiTheme="minorHAnsi" w:cstheme="minorBidi"/>
            <w:noProof/>
            <w:kern w:val="2"/>
            <w:szCs w:val="22"/>
            <w14:ligatures w14:val="standardContextual"/>
          </w:rPr>
          <w:tab/>
        </w:r>
        <w:r w:rsidR="00E92BAB" w:rsidRPr="000D6370">
          <w:rPr>
            <w:rStyle w:val="Lienhypertexte"/>
            <w:noProof/>
          </w:rPr>
          <w:t>Présentation</w:t>
        </w:r>
        <w:r w:rsidR="00E92BAB">
          <w:rPr>
            <w:noProof/>
            <w:webHidden/>
          </w:rPr>
          <w:tab/>
        </w:r>
        <w:r w:rsidR="00E92BAB">
          <w:rPr>
            <w:noProof/>
            <w:webHidden/>
          </w:rPr>
          <w:fldChar w:fldCharType="begin"/>
        </w:r>
        <w:r w:rsidR="00E92BAB">
          <w:rPr>
            <w:noProof/>
            <w:webHidden/>
          </w:rPr>
          <w:instrText xml:space="preserve"> PAGEREF _Toc162266640 \h </w:instrText>
        </w:r>
        <w:r w:rsidR="00E92BAB">
          <w:rPr>
            <w:noProof/>
            <w:webHidden/>
          </w:rPr>
        </w:r>
        <w:r w:rsidR="00E92BAB">
          <w:rPr>
            <w:noProof/>
            <w:webHidden/>
          </w:rPr>
          <w:fldChar w:fldCharType="separate"/>
        </w:r>
        <w:r>
          <w:rPr>
            <w:noProof/>
            <w:webHidden/>
          </w:rPr>
          <w:t>10</w:t>
        </w:r>
        <w:r w:rsidR="00E92BAB">
          <w:rPr>
            <w:noProof/>
            <w:webHidden/>
          </w:rPr>
          <w:fldChar w:fldCharType="end"/>
        </w:r>
      </w:hyperlink>
    </w:p>
    <w:p w14:paraId="0954903A" w14:textId="181DD447" w:rsidR="00E92BAB" w:rsidRDefault="0042222E">
      <w:pPr>
        <w:pStyle w:val="TM2"/>
        <w:rPr>
          <w:rFonts w:asciiTheme="minorHAnsi" w:eastAsiaTheme="minorEastAsia" w:hAnsiTheme="minorHAnsi" w:cstheme="minorBidi"/>
          <w:noProof/>
          <w:kern w:val="2"/>
          <w:szCs w:val="22"/>
          <w14:ligatures w14:val="standardContextual"/>
        </w:rPr>
      </w:pPr>
      <w:hyperlink w:anchor="_Toc162266641" w:history="1">
        <w:r w:rsidR="00E92BAB" w:rsidRPr="000D6370">
          <w:rPr>
            <w:rStyle w:val="Lienhypertexte"/>
            <w:rFonts w:ascii="Times New Roman" w:hAnsi="Times New Roman"/>
            <w:noProof/>
          </w:rPr>
          <w:t>III.2</w:t>
        </w:r>
        <w:r w:rsidR="00E92BAB">
          <w:rPr>
            <w:rFonts w:asciiTheme="minorHAnsi" w:eastAsiaTheme="minorEastAsia" w:hAnsiTheme="minorHAnsi" w:cstheme="minorBidi"/>
            <w:noProof/>
            <w:kern w:val="2"/>
            <w:szCs w:val="22"/>
            <w14:ligatures w14:val="standardContextual"/>
          </w:rPr>
          <w:tab/>
        </w:r>
        <w:r w:rsidR="00E92BAB" w:rsidRPr="000D6370">
          <w:rPr>
            <w:rStyle w:val="Lienhypertexte"/>
            <w:noProof/>
          </w:rPr>
          <w:t>Structure de données</w:t>
        </w:r>
        <w:r w:rsidR="00E92BAB">
          <w:rPr>
            <w:noProof/>
            <w:webHidden/>
          </w:rPr>
          <w:tab/>
        </w:r>
        <w:r w:rsidR="00E92BAB">
          <w:rPr>
            <w:noProof/>
            <w:webHidden/>
          </w:rPr>
          <w:fldChar w:fldCharType="begin"/>
        </w:r>
        <w:r w:rsidR="00E92BAB">
          <w:rPr>
            <w:noProof/>
            <w:webHidden/>
          </w:rPr>
          <w:instrText xml:space="preserve"> PAGEREF _Toc162266641 \h </w:instrText>
        </w:r>
        <w:r w:rsidR="00E92BAB">
          <w:rPr>
            <w:noProof/>
            <w:webHidden/>
          </w:rPr>
        </w:r>
        <w:r w:rsidR="00E92BAB">
          <w:rPr>
            <w:noProof/>
            <w:webHidden/>
          </w:rPr>
          <w:fldChar w:fldCharType="separate"/>
        </w:r>
        <w:r>
          <w:rPr>
            <w:noProof/>
            <w:webHidden/>
          </w:rPr>
          <w:t>12</w:t>
        </w:r>
        <w:r w:rsidR="00E92BAB">
          <w:rPr>
            <w:noProof/>
            <w:webHidden/>
          </w:rPr>
          <w:fldChar w:fldCharType="end"/>
        </w:r>
      </w:hyperlink>
    </w:p>
    <w:p w14:paraId="0C2DB0CE" w14:textId="0E874869" w:rsidR="00E92BAB" w:rsidRDefault="0042222E">
      <w:pPr>
        <w:pStyle w:val="TM2"/>
        <w:rPr>
          <w:rFonts w:asciiTheme="minorHAnsi" w:eastAsiaTheme="minorEastAsia" w:hAnsiTheme="minorHAnsi" w:cstheme="minorBidi"/>
          <w:noProof/>
          <w:kern w:val="2"/>
          <w:szCs w:val="22"/>
          <w14:ligatures w14:val="standardContextual"/>
        </w:rPr>
      </w:pPr>
      <w:hyperlink w:anchor="_Toc162266642" w:history="1">
        <w:r w:rsidR="00E92BAB" w:rsidRPr="000D6370">
          <w:rPr>
            <w:rStyle w:val="Lienhypertexte"/>
            <w:rFonts w:ascii="Times New Roman" w:hAnsi="Times New Roman"/>
            <w:noProof/>
          </w:rPr>
          <w:t>III.3</w:t>
        </w:r>
        <w:r w:rsidR="00E92BAB">
          <w:rPr>
            <w:rFonts w:asciiTheme="minorHAnsi" w:eastAsiaTheme="minorEastAsia" w:hAnsiTheme="minorHAnsi" w:cstheme="minorBidi"/>
            <w:noProof/>
            <w:kern w:val="2"/>
            <w:szCs w:val="22"/>
            <w14:ligatures w14:val="standardContextual"/>
          </w:rPr>
          <w:tab/>
        </w:r>
        <w:r w:rsidR="00E92BAB" w:rsidRPr="000D6370">
          <w:rPr>
            <w:rStyle w:val="Lienhypertexte"/>
            <w:noProof/>
          </w:rPr>
          <w:t>Unicité des identifiants prédéfinis</w:t>
        </w:r>
        <w:r w:rsidR="00E92BAB">
          <w:rPr>
            <w:noProof/>
            <w:webHidden/>
          </w:rPr>
          <w:tab/>
        </w:r>
        <w:r w:rsidR="00E92BAB">
          <w:rPr>
            <w:noProof/>
            <w:webHidden/>
          </w:rPr>
          <w:fldChar w:fldCharType="begin"/>
        </w:r>
        <w:r w:rsidR="00E92BAB">
          <w:rPr>
            <w:noProof/>
            <w:webHidden/>
          </w:rPr>
          <w:instrText xml:space="preserve"> PAGEREF _Toc162266642 \h </w:instrText>
        </w:r>
        <w:r w:rsidR="00E92BAB">
          <w:rPr>
            <w:noProof/>
            <w:webHidden/>
          </w:rPr>
        </w:r>
        <w:r w:rsidR="00E92BAB">
          <w:rPr>
            <w:noProof/>
            <w:webHidden/>
          </w:rPr>
          <w:fldChar w:fldCharType="separate"/>
        </w:r>
        <w:r>
          <w:rPr>
            <w:noProof/>
            <w:webHidden/>
          </w:rPr>
          <w:t>15</w:t>
        </w:r>
        <w:r w:rsidR="00E92BAB">
          <w:rPr>
            <w:noProof/>
            <w:webHidden/>
          </w:rPr>
          <w:fldChar w:fldCharType="end"/>
        </w:r>
      </w:hyperlink>
    </w:p>
    <w:p w14:paraId="4FE476FF" w14:textId="2B6F9629" w:rsidR="00E92BAB" w:rsidRDefault="0042222E">
      <w:pPr>
        <w:pStyle w:val="TM2"/>
        <w:rPr>
          <w:rFonts w:asciiTheme="minorHAnsi" w:eastAsiaTheme="minorEastAsia" w:hAnsiTheme="minorHAnsi" w:cstheme="minorBidi"/>
          <w:noProof/>
          <w:kern w:val="2"/>
          <w:szCs w:val="22"/>
          <w14:ligatures w14:val="standardContextual"/>
        </w:rPr>
      </w:pPr>
      <w:hyperlink w:anchor="_Toc162266643" w:history="1">
        <w:r w:rsidR="00E92BAB" w:rsidRPr="000D6370">
          <w:rPr>
            <w:rStyle w:val="Lienhypertexte"/>
            <w:rFonts w:ascii="Times New Roman" w:hAnsi="Times New Roman"/>
            <w:noProof/>
          </w:rPr>
          <w:t>III.4</w:t>
        </w:r>
        <w:r w:rsidR="00E92BAB">
          <w:rPr>
            <w:rFonts w:asciiTheme="minorHAnsi" w:eastAsiaTheme="minorEastAsia" w:hAnsiTheme="minorHAnsi" w:cstheme="minorBidi"/>
            <w:noProof/>
            <w:kern w:val="2"/>
            <w:szCs w:val="22"/>
            <w14:ligatures w14:val="standardContextual"/>
          </w:rPr>
          <w:tab/>
        </w:r>
        <w:r w:rsidR="00E92BAB" w:rsidRPr="000D6370">
          <w:rPr>
            <w:rStyle w:val="Lienhypertexte"/>
            <w:noProof/>
          </w:rPr>
          <w:t>Taille des données encodées</w:t>
        </w:r>
        <w:r w:rsidR="00E92BAB">
          <w:rPr>
            <w:noProof/>
            <w:webHidden/>
          </w:rPr>
          <w:tab/>
        </w:r>
        <w:r w:rsidR="00E92BAB">
          <w:rPr>
            <w:noProof/>
            <w:webHidden/>
          </w:rPr>
          <w:fldChar w:fldCharType="begin"/>
        </w:r>
        <w:r w:rsidR="00E92BAB">
          <w:rPr>
            <w:noProof/>
            <w:webHidden/>
          </w:rPr>
          <w:instrText xml:space="preserve"> PAGEREF _Toc162266643 \h </w:instrText>
        </w:r>
        <w:r w:rsidR="00E92BAB">
          <w:rPr>
            <w:noProof/>
            <w:webHidden/>
          </w:rPr>
        </w:r>
        <w:r w:rsidR="00E92BAB">
          <w:rPr>
            <w:noProof/>
            <w:webHidden/>
          </w:rPr>
          <w:fldChar w:fldCharType="separate"/>
        </w:r>
        <w:r>
          <w:rPr>
            <w:noProof/>
            <w:webHidden/>
          </w:rPr>
          <w:t>15</w:t>
        </w:r>
        <w:r w:rsidR="00E92BAB">
          <w:rPr>
            <w:noProof/>
            <w:webHidden/>
          </w:rPr>
          <w:fldChar w:fldCharType="end"/>
        </w:r>
      </w:hyperlink>
    </w:p>
    <w:p w14:paraId="0AB5FC44" w14:textId="29578762" w:rsidR="00E92BAB" w:rsidRDefault="0042222E">
      <w:pPr>
        <w:pStyle w:val="TM2"/>
        <w:rPr>
          <w:rFonts w:asciiTheme="minorHAnsi" w:eastAsiaTheme="minorEastAsia" w:hAnsiTheme="minorHAnsi" w:cstheme="minorBidi"/>
          <w:noProof/>
          <w:kern w:val="2"/>
          <w:szCs w:val="22"/>
          <w14:ligatures w14:val="standardContextual"/>
        </w:rPr>
      </w:pPr>
      <w:hyperlink w:anchor="_Toc162266644" w:history="1">
        <w:r w:rsidR="00E92BAB" w:rsidRPr="000D6370">
          <w:rPr>
            <w:rStyle w:val="Lienhypertexte"/>
            <w:rFonts w:ascii="Times New Roman" w:hAnsi="Times New Roman"/>
            <w:noProof/>
          </w:rPr>
          <w:t>III.5</w:t>
        </w:r>
        <w:r w:rsidR="00E92BAB">
          <w:rPr>
            <w:rFonts w:asciiTheme="minorHAnsi" w:eastAsiaTheme="minorEastAsia" w:hAnsiTheme="minorHAnsi" w:cstheme="minorBidi"/>
            <w:noProof/>
            <w:kern w:val="2"/>
            <w:szCs w:val="22"/>
            <w14:ligatures w14:val="standardContextual"/>
          </w:rPr>
          <w:tab/>
        </w:r>
        <w:r w:rsidR="00E92BAB" w:rsidRPr="000D6370">
          <w:rPr>
            <w:rStyle w:val="Lienhypertexte"/>
            <w:noProof/>
          </w:rPr>
          <w:t>Cryptographie</w:t>
        </w:r>
        <w:r w:rsidR="00E92BAB">
          <w:rPr>
            <w:noProof/>
            <w:webHidden/>
          </w:rPr>
          <w:tab/>
        </w:r>
        <w:r w:rsidR="00E92BAB">
          <w:rPr>
            <w:noProof/>
            <w:webHidden/>
          </w:rPr>
          <w:fldChar w:fldCharType="begin"/>
        </w:r>
        <w:r w:rsidR="00E92BAB">
          <w:rPr>
            <w:noProof/>
            <w:webHidden/>
          </w:rPr>
          <w:instrText xml:space="preserve"> PAGEREF _Toc162266644 \h </w:instrText>
        </w:r>
        <w:r w:rsidR="00E92BAB">
          <w:rPr>
            <w:noProof/>
            <w:webHidden/>
          </w:rPr>
        </w:r>
        <w:r w:rsidR="00E92BAB">
          <w:rPr>
            <w:noProof/>
            <w:webHidden/>
          </w:rPr>
          <w:fldChar w:fldCharType="separate"/>
        </w:r>
        <w:r>
          <w:rPr>
            <w:noProof/>
            <w:webHidden/>
          </w:rPr>
          <w:t>15</w:t>
        </w:r>
        <w:r w:rsidR="00E92BAB">
          <w:rPr>
            <w:noProof/>
            <w:webHidden/>
          </w:rPr>
          <w:fldChar w:fldCharType="end"/>
        </w:r>
      </w:hyperlink>
    </w:p>
    <w:p w14:paraId="029B7833" w14:textId="56F28F11" w:rsidR="00E92BAB" w:rsidRDefault="0042222E">
      <w:pPr>
        <w:pStyle w:val="TM1"/>
        <w:rPr>
          <w:rFonts w:asciiTheme="minorHAnsi" w:eastAsiaTheme="minorEastAsia" w:hAnsiTheme="minorHAnsi" w:cstheme="minorBidi"/>
          <w:kern w:val="2"/>
          <w:sz w:val="22"/>
          <w:szCs w:val="22"/>
          <w14:ligatures w14:val="standardContextual"/>
        </w:rPr>
      </w:pPr>
      <w:hyperlink w:anchor="_Toc162266645" w:history="1">
        <w:r w:rsidR="00E92BAB" w:rsidRPr="000D6370">
          <w:rPr>
            <w:rStyle w:val="Lienhypertexte"/>
          </w:rPr>
          <w:t>IV.</w:t>
        </w:r>
        <w:r w:rsidR="00E92BAB">
          <w:rPr>
            <w:rFonts w:asciiTheme="minorHAnsi" w:eastAsiaTheme="minorEastAsia" w:hAnsiTheme="minorHAnsi" w:cstheme="minorBidi"/>
            <w:kern w:val="2"/>
            <w:sz w:val="22"/>
            <w:szCs w:val="22"/>
            <w14:ligatures w14:val="standardContextual"/>
          </w:rPr>
          <w:tab/>
        </w:r>
        <w:r w:rsidR="00E92BAB" w:rsidRPr="000D6370">
          <w:rPr>
            <w:rStyle w:val="Lienhypertexte"/>
          </w:rPr>
          <w:t>Sécurité</w:t>
        </w:r>
        <w:r w:rsidR="00E92BAB">
          <w:rPr>
            <w:webHidden/>
          </w:rPr>
          <w:tab/>
        </w:r>
        <w:r w:rsidR="00E92BAB">
          <w:rPr>
            <w:webHidden/>
          </w:rPr>
          <w:fldChar w:fldCharType="begin"/>
        </w:r>
        <w:r w:rsidR="00E92BAB">
          <w:rPr>
            <w:webHidden/>
          </w:rPr>
          <w:instrText xml:space="preserve"> PAGEREF _Toc162266645 \h </w:instrText>
        </w:r>
        <w:r w:rsidR="00E92BAB">
          <w:rPr>
            <w:webHidden/>
          </w:rPr>
        </w:r>
        <w:r w:rsidR="00E92BAB">
          <w:rPr>
            <w:webHidden/>
          </w:rPr>
          <w:fldChar w:fldCharType="separate"/>
        </w:r>
        <w:r>
          <w:rPr>
            <w:webHidden/>
          </w:rPr>
          <w:t>17</w:t>
        </w:r>
        <w:r w:rsidR="00E92BAB">
          <w:rPr>
            <w:webHidden/>
          </w:rPr>
          <w:fldChar w:fldCharType="end"/>
        </w:r>
      </w:hyperlink>
    </w:p>
    <w:p w14:paraId="215EF88C" w14:textId="45275996" w:rsidR="00E92BAB" w:rsidRDefault="0042222E">
      <w:pPr>
        <w:pStyle w:val="TM2"/>
        <w:rPr>
          <w:rFonts w:asciiTheme="minorHAnsi" w:eastAsiaTheme="minorEastAsia" w:hAnsiTheme="minorHAnsi" w:cstheme="minorBidi"/>
          <w:noProof/>
          <w:kern w:val="2"/>
          <w:szCs w:val="22"/>
          <w14:ligatures w14:val="standardContextual"/>
        </w:rPr>
      </w:pPr>
      <w:hyperlink w:anchor="_Toc162266646" w:history="1">
        <w:r w:rsidR="00E92BAB" w:rsidRPr="000D6370">
          <w:rPr>
            <w:rStyle w:val="Lienhypertexte"/>
            <w:rFonts w:ascii="Times New Roman" w:hAnsi="Times New Roman"/>
            <w:noProof/>
          </w:rPr>
          <w:t>IV.1</w:t>
        </w:r>
        <w:r w:rsidR="00E92BAB">
          <w:rPr>
            <w:rFonts w:asciiTheme="minorHAnsi" w:eastAsiaTheme="minorEastAsia" w:hAnsiTheme="minorHAnsi" w:cstheme="minorBidi"/>
            <w:noProof/>
            <w:kern w:val="2"/>
            <w:szCs w:val="22"/>
            <w14:ligatures w14:val="standardContextual"/>
          </w:rPr>
          <w:tab/>
        </w:r>
        <w:r w:rsidR="00E92BAB" w:rsidRPr="000D6370">
          <w:rPr>
            <w:rStyle w:val="Lienhypertexte"/>
            <w:noProof/>
          </w:rPr>
          <w:t>Menaces</w:t>
        </w:r>
        <w:r w:rsidR="00E92BAB">
          <w:rPr>
            <w:noProof/>
            <w:webHidden/>
          </w:rPr>
          <w:tab/>
        </w:r>
        <w:r w:rsidR="00E92BAB">
          <w:rPr>
            <w:noProof/>
            <w:webHidden/>
          </w:rPr>
          <w:fldChar w:fldCharType="begin"/>
        </w:r>
        <w:r w:rsidR="00E92BAB">
          <w:rPr>
            <w:noProof/>
            <w:webHidden/>
          </w:rPr>
          <w:instrText xml:space="preserve"> PAGEREF _Toc162266646 \h </w:instrText>
        </w:r>
        <w:r w:rsidR="00E92BAB">
          <w:rPr>
            <w:noProof/>
            <w:webHidden/>
          </w:rPr>
        </w:r>
        <w:r w:rsidR="00E92BAB">
          <w:rPr>
            <w:noProof/>
            <w:webHidden/>
          </w:rPr>
          <w:fldChar w:fldCharType="separate"/>
        </w:r>
        <w:r>
          <w:rPr>
            <w:noProof/>
            <w:webHidden/>
          </w:rPr>
          <w:t>17</w:t>
        </w:r>
        <w:r w:rsidR="00E92BAB">
          <w:rPr>
            <w:noProof/>
            <w:webHidden/>
          </w:rPr>
          <w:fldChar w:fldCharType="end"/>
        </w:r>
      </w:hyperlink>
    </w:p>
    <w:p w14:paraId="5371D94B" w14:textId="74DE751A" w:rsidR="00E92BAB" w:rsidRDefault="0042222E">
      <w:pPr>
        <w:pStyle w:val="TM2"/>
        <w:rPr>
          <w:rFonts w:asciiTheme="minorHAnsi" w:eastAsiaTheme="minorEastAsia" w:hAnsiTheme="minorHAnsi" w:cstheme="minorBidi"/>
          <w:noProof/>
          <w:kern w:val="2"/>
          <w:szCs w:val="22"/>
          <w14:ligatures w14:val="standardContextual"/>
        </w:rPr>
      </w:pPr>
      <w:hyperlink w:anchor="_Toc162266647" w:history="1">
        <w:r w:rsidR="00E92BAB" w:rsidRPr="000D6370">
          <w:rPr>
            <w:rStyle w:val="Lienhypertexte"/>
            <w:rFonts w:ascii="Times New Roman" w:hAnsi="Times New Roman"/>
            <w:noProof/>
          </w:rPr>
          <w:t>IV.2</w:t>
        </w:r>
        <w:r w:rsidR="00E92BAB">
          <w:rPr>
            <w:rFonts w:asciiTheme="minorHAnsi" w:eastAsiaTheme="minorEastAsia" w:hAnsiTheme="minorHAnsi" w:cstheme="minorBidi"/>
            <w:noProof/>
            <w:kern w:val="2"/>
            <w:szCs w:val="22"/>
            <w14:ligatures w14:val="standardContextual"/>
          </w:rPr>
          <w:tab/>
        </w:r>
        <w:r w:rsidR="00E92BAB" w:rsidRPr="000D6370">
          <w:rPr>
            <w:rStyle w:val="Lienhypertexte"/>
            <w:noProof/>
          </w:rPr>
          <w:t>Contre-mesures</w:t>
        </w:r>
        <w:r w:rsidR="00E92BAB">
          <w:rPr>
            <w:noProof/>
            <w:webHidden/>
          </w:rPr>
          <w:tab/>
        </w:r>
        <w:r w:rsidR="00E92BAB">
          <w:rPr>
            <w:noProof/>
            <w:webHidden/>
          </w:rPr>
          <w:fldChar w:fldCharType="begin"/>
        </w:r>
        <w:r w:rsidR="00E92BAB">
          <w:rPr>
            <w:noProof/>
            <w:webHidden/>
          </w:rPr>
          <w:instrText xml:space="preserve"> PAGEREF _Toc162266647 \h </w:instrText>
        </w:r>
        <w:r w:rsidR="00E92BAB">
          <w:rPr>
            <w:noProof/>
            <w:webHidden/>
          </w:rPr>
        </w:r>
        <w:r w:rsidR="00E92BAB">
          <w:rPr>
            <w:noProof/>
            <w:webHidden/>
          </w:rPr>
          <w:fldChar w:fldCharType="separate"/>
        </w:r>
        <w:r>
          <w:rPr>
            <w:noProof/>
            <w:webHidden/>
          </w:rPr>
          <w:t>17</w:t>
        </w:r>
        <w:r w:rsidR="00E92BAB">
          <w:rPr>
            <w:noProof/>
            <w:webHidden/>
          </w:rPr>
          <w:fldChar w:fldCharType="end"/>
        </w:r>
      </w:hyperlink>
    </w:p>
    <w:p w14:paraId="51A9F932" w14:textId="382A2FE7" w:rsidR="00E92BAB" w:rsidRDefault="0042222E">
      <w:pPr>
        <w:pStyle w:val="TM3"/>
        <w:rPr>
          <w:rFonts w:asciiTheme="minorHAnsi" w:hAnsiTheme="minorHAnsi"/>
          <w:i w:val="0"/>
          <w:iCs w:val="0"/>
          <w:kern w:val="2"/>
          <w:sz w:val="22"/>
          <w:szCs w:val="22"/>
          <w14:ligatures w14:val="standardContextual"/>
        </w:rPr>
      </w:pPr>
      <w:hyperlink w:anchor="_Toc162266648" w:history="1">
        <w:r w:rsidR="00E92BAB" w:rsidRPr="000D6370">
          <w:rPr>
            <w:rStyle w:val="Lienhypertexte"/>
          </w:rPr>
          <w:t>IV.2.1</w:t>
        </w:r>
        <w:r w:rsidR="00E92BAB">
          <w:rPr>
            <w:rFonts w:asciiTheme="minorHAnsi" w:hAnsiTheme="minorHAnsi"/>
            <w:i w:val="0"/>
            <w:iCs w:val="0"/>
            <w:kern w:val="2"/>
            <w:sz w:val="22"/>
            <w:szCs w:val="22"/>
            <w14:ligatures w14:val="standardContextual"/>
          </w:rPr>
          <w:tab/>
        </w:r>
        <w:r w:rsidR="00E92BAB" w:rsidRPr="000D6370">
          <w:rPr>
            <w:rStyle w:val="Lienhypertexte"/>
          </w:rPr>
          <w:t>Traçabilité</w:t>
        </w:r>
        <w:r w:rsidR="00E92BAB">
          <w:rPr>
            <w:webHidden/>
          </w:rPr>
          <w:tab/>
        </w:r>
        <w:r w:rsidR="00E92BAB">
          <w:rPr>
            <w:webHidden/>
          </w:rPr>
          <w:fldChar w:fldCharType="begin"/>
        </w:r>
        <w:r w:rsidR="00E92BAB">
          <w:rPr>
            <w:webHidden/>
          </w:rPr>
          <w:instrText xml:space="preserve"> PAGEREF _Toc162266648 \h </w:instrText>
        </w:r>
        <w:r w:rsidR="00E92BAB">
          <w:rPr>
            <w:webHidden/>
          </w:rPr>
        </w:r>
        <w:r w:rsidR="00E92BAB">
          <w:rPr>
            <w:webHidden/>
          </w:rPr>
          <w:fldChar w:fldCharType="separate"/>
        </w:r>
        <w:r>
          <w:rPr>
            <w:webHidden/>
          </w:rPr>
          <w:t>17</w:t>
        </w:r>
        <w:r w:rsidR="00E92BAB">
          <w:rPr>
            <w:webHidden/>
          </w:rPr>
          <w:fldChar w:fldCharType="end"/>
        </w:r>
      </w:hyperlink>
    </w:p>
    <w:p w14:paraId="00C9E309" w14:textId="55686BB5" w:rsidR="00E92BAB" w:rsidRDefault="0042222E">
      <w:pPr>
        <w:pStyle w:val="TM3"/>
        <w:rPr>
          <w:rFonts w:asciiTheme="minorHAnsi" w:hAnsiTheme="minorHAnsi"/>
          <w:i w:val="0"/>
          <w:iCs w:val="0"/>
          <w:kern w:val="2"/>
          <w:sz w:val="22"/>
          <w:szCs w:val="22"/>
          <w14:ligatures w14:val="standardContextual"/>
        </w:rPr>
      </w:pPr>
      <w:hyperlink w:anchor="_Toc162266649" w:history="1">
        <w:r w:rsidR="00E92BAB" w:rsidRPr="000D6370">
          <w:rPr>
            <w:rStyle w:val="Lienhypertexte"/>
          </w:rPr>
          <w:t>IV.2.2</w:t>
        </w:r>
        <w:r w:rsidR="00E92BAB">
          <w:rPr>
            <w:rFonts w:asciiTheme="minorHAnsi" w:hAnsiTheme="minorHAnsi"/>
            <w:i w:val="0"/>
            <w:iCs w:val="0"/>
            <w:kern w:val="2"/>
            <w:sz w:val="22"/>
            <w:szCs w:val="22"/>
            <w14:ligatures w14:val="standardContextual"/>
          </w:rPr>
          <w:tab/>
        </w:r>
        <w:r w:rsidR="00E92BAB" w:rsidRPr="000D6370">
          <w:rPr>
            <w:rStyle w:val="Lienhypertexte"/>
          </w:rPr>
          <w:t>Contrefaçon et clonage</w:t>
        </w:r>
        <w:r w:rsidR="00E92BAB">
          <w:rPr>
            <w:webHidden/>
          </w:rPr>
          <w:tab/>
        </w:r>
        <w:r w:rsidR="00E92BAB">
          <w:rPr>
            <w:webHidden/>
          </w:rPr>
          <w:fldChar w:fldCharType="begin"/>
        </w:r>
        <w:r w:rsidR="00E92BAB">
          <w:rPr>
            <w:webHidden/>
          </w:rPr>
          <w:instrText xml:space="preserve"> PAGEREF _Toc162266649 \h </w:instrText>
        </w:r>
        <w:r w:rsidR="00E92BAB">
          <w:rPr>
            <w:webHidden/>
          </w:rPr>
        </w:r>
        <w:r w:rsidR="00E92BAB">
          <w:rPr>
            <w:webHidden/>
          </w:rPr>
          <w:fldChar w:fldCharType="separate"/>
        </w:r>
        <w:r>
          <w:rPr>
            <w:webHidden/>
          </w:rPr>
          <w:t>18</w:t>
        </w:r>
        <w:r w:rsidR="00E92BAB">
          <w:rPr>
            <w:webHidden/>
          </w:rPr>
          <w:fldChar w:fldCharType="end"/>
        </w:r>
      </w:hyperlink>
    </w:p>
    <w:p w14:paraId="5C178B03" w14:textId="661808AB" w:rsidR="00E92BAB" w:rsidRDefault="0042222E">
      <w:pPr>
        <w:pStyle w:val="TM1"/>
        <w:rPr>
          <w:rFonts w:asciiTheme="minorHAnsi" w:eastAsiaTheme="minorEastAsia" w:hAnsiTheme="minorHAnsi" w:cstheme="minorBidi"/>
          <w:kern w:val="2"/>
          <w:sz w:val="22"/>
          <w:szCs w:val="22"/>
          <w14:ligatures w14:val="standardContextual"/>
        </w:rPr>
      </w:pPr>
      <w:hyperlink w:anchor="_Toc162266650" w:history="1">
        <w:r w:rsidR="00E92BAB" w:rsidRPr="000D6370">
          <w:rPr>
            <w:rStyle w:val="Lienhypertexte"/>
          </w:rPr>
          <w:t>V.</w:t>
        </w:r>
        <w:r w:rsidR="00E92BAB">
          <w:rPr>
            <w:rFonts w:asciiTheme="minorHAnsi" w:eastAsiaTheme="minorEastAsia" w:hAnsiTheme="minorHAnsi" w:cstheme="minorBidi"/>
            <w:kern w:val="2"/>
            <w:sz w:val="22"/>
            <w:szCs w:val="22"/>
            <w14:ligatures w14:val="standardContextual"/>
          </w:rPr>
          <w:tab/>
        </w:r>
        <w:r w:rsidR="00E92BAB" w:rsidRPr="000D6370">
          <w:rPr>
            <w:rStyle w:val="Lienhypertexte"/>
          </w:rPr>
          <w:t>Outils</w:t>
        </w:r>
        <w:r w:rsidR="00E92BAB">
          <w:rPr>
            <w:webHidden/>
          </w:rPr>
          <w:tab/>
        </w:r>
        <w:r w:rsidR="00E92BAB">
          <w:rPr>
            <w:webHidden/>
          </w:rPr>
          <w:fldChar w:fldCharType="begin"/>
        </w:r>
        <w:r w:rsidR="00E92BAB">
          <w:rPr>
            <w:webHidden/>
          </w:rPr>
          <w:instrText xml:space="preserve"> PAGEREF _Toc162266650 \h </w:instrText>
        </w:r>
        <w:r w:rsidR="00E92BAB">
          <w:rPr>
            <w:webHidden/>
          </w:rPr>
        </w:r>
        <w:r w:rsidR="00E92BAB">
          <w:rPr>
            <w:webHidden/>
          </w:rPr>
          <w:fldChar w:fldCharType="separate"/>
        </w:r>
        <w:r>
          <w:rPr>
            <w:webHidden/>
          </w:rPr>
          <w:t>19</w:t>
        </w:r>
        <w:r w:rsidR="00E92BAB">
          <w:rPr>
            <w:webHidden/>
          </w:rPr>
          <w:fldChar w:fldCharType="end"/>
        </w:r>
      </w:hyperlink>
    </w:p>
    <w:p w14:paraId="0E3CDB85" w14:textId="103DA5A2" w:rsidR="00E92BAB" w:rsidRDefault="0042222E">
      <w:pPr>
        <w:pStyle w:val="TM2"/>
        <w:rPr>
          <w:rFonts w:asciiTheme="minorHAnsi" w:eastAsiaTheme="minorEastAsia" w:hAnsiTheme="minorHAnsi" w:cstheme="minorBidi"/>
          <w:noProof/>
          <w:kern w:val="2"/>
          <w:szCs w:val="22"/>
          <w14:ligatures w14:val="standardContextual"/>
        </w:rPr>
      </w:pPr>
      <w:hyperlink w:anchor="_Toc162266651" w:history="1">
        <w:r w:rsidR="00E92BAB" w:rsidRPr="000D6370">
          <w:rPr>
            <w:rStyle w:val="Lienhypertexte"/>
            <w:rFonts w:ascii="Times New Roman" w:hAnsi="Times New Roman"/>
            <w:noProof/>
          </w:rPr>
          <w:t>V.1</w:t>
        </w:r>
        <w:r w:rsidR="00E92BAB">
          <w:rPr>
            <w:rFonts w:asciiTheme="minorHAnsi" w:eastAsiaTheme="minorEastAsia" w:hAnsiTheme="minorHAnsi" w:cstheme="minorBidi"/>
            <w:noProof/>
            <w:kern w:val="2"/>
            <w:szCs w:val="22"/>
            <w14:ligatures w14:val="standardContextual"/>
          </w:rPr>
          <w:tab/>
        </w:r>
        <w:r w:rsidR="00E92BAB" w:rsidRPr="000D6370">
          <w:rPr>
            <w:rStyle w:val="Lienhypertexte"/>
            <w:noProof/>
          </w:rPr>
          <w:t>Cryptographie : OpenSSL</w:t>
        </w:r>
        <w:r w:rsidR="00E92BAB">
          <w:rPr>
            <w:noProof/>
            <w:webHidden/>
          </w:rPr>
          <w:tab/>
        </w:r>
        <w:r w:rsidR="00E92BAB">
          <w:rPr>
            <w:noProof/>
            <w:webHidden/>
          </w:rPr>
          <w:fldChar w:fldCharType="begin"/>
        </w:r>
        <w:r w:rsidR="00E92BAB">
          <w:rPr>
            <w:noProof/>
            <w:webHidden/>
          </w:rPr>
          <w:instrText xml:space="preserve"> PAGEREF _Toc162266651 \h </w:instrText>
        </w:r>
        <w:r w:rsidR="00E92BAB">
          <w:rPr>
            <w:noProof/>
            <w:webHidden/>
          </w:rPr>
        </w:r>
        <w:r w:rsidR="00E92BAB">
          <w:rPr>
            <w:noProof/>
            <w:webHidden/>
          </w:rPr>
          <w:fldChar w:fldCharType="separate"/>
        </w:r>
        <w:r>
          <w:rPr>
            <w:noProof/>
            <w:webHidden/>
          </w:rPr>
          <w:t>19</w:t>
        </w:r>
        <w:r w:rsidR="00E92BAB">
          <w:rPr>
            <w:noProof/>
            <w:webHidden/>
          </w:rPr>
          <w:fldChar w:fldCharType="end"/>
        </w:r>
      </w:hyperlink>
    </w:p>
    <w:p w14:paraId="4FBE2BB2" w14:textId="535761A0" w:rsidR="00E92BAB" w:rsidRDefault="0042222E">
      <w:pPr>
        <w:pStyle w:val="TM2"/>
        <w:rPr>
          <w:rFonts w:asciiTheme="minorHAnsi" w:eastAsiaTheme="minorEastAsia" w:hAnsiTheme="minorHAnsi" w:cstheme="minorBidi"/>
          <w:noProof/>
          <w:kern w:val="2"/>
          <w:szCs w:val="22"/>
          <w14:ligatures w14:val="standardContextual"/>
        </w:rPr>
      </w:pPr>
      <w:hyperlink w:anchor="_Toc162266652" w:history="1">
        <w:r w:rsidR="00E92BAB" w:rsidRPr="000D6370">
          <w:rPr>
            <w:rStyle w:val="Lienhypertexte"/>
            <w:rFonts w:ascii="Times New Roman" w:hAnsi="Times New Roman"/>
            <w:noProof/>
          </w:rPr>
          <w:t>V.2</w:t>
        </w:r>
        <w:r w:rsidR="00E92BAB">
          <w:rPr>
            <w:rFonts w:asciiTheme="minorHAnsi" w:eastAsiaTheme="minorEastAsia" w:hAnsiTheme="minorHAnsi" w:cstheme="minorBidi"/>
            <w:noProof/>
            <w:kern w:val="2"/>
            <w:szCs w:val="22"/>
            <w14:ligatures w14:val="standardContextual"/>
          </w:rPr>
          <w:tab/>
        </w:r>
        <w:r w:rsidR="00E92BAB" w:rsidRPr="000D6370">
          <w:rPr>
            <w:rStyle w:val="Lienhypertexte"/>
            <w:noProof/>
          </w:rPr>
          <w:t>Encodage et décodage</w:t>
        </w:r>
        <w:r w:rsidR="00E92BAB">
          <w:rPr>
            <w:noProof/>
            <w:webHidden/>
          </w:rPr>
          <w:tab/>
        </w:r>
        <w:r w:rsidR="00E92BAB">
          <w:rPr>
            <w:noProof/>
            <w:webHidden/>
          </w:rPr>
          <w:fldChar w:fldCharType="begin"/>
        </w:r>
        <w:r w:rsidR="00E92BAB">
          <w:rPr>
            <w:noProof/>
            <w:webHidden/>
          </w:rPr>
          <w:instrText xml:space="preserve"> PAGEREF _Toc162266652 \h </w:instrText>
        </w:r>
        <w:r w:rsidR="00E92BAB">
          <w:rPr>
            <w:noProof/>
            <w:webHidden/>
          </w:rPr>
        </w:r>
        <w:r w:rsidR="00E92BAB">
          <w:rPr>
            <w:noProof/>
            <w:webHidden/>
          </w:rPr>
          <w:fldChar w:fldCharType="separate"/>
        </w:r>
        <w:r>
          <w:rPr>
            <w:noProof/>
            <w:webHidden/>
          </w:rPr>
          <w:t>19</w:t>
        </w:r>
        <w:r w:rsidR="00E92BAB">
          <w:rPr>
            <w:noProof/>
            <w:webHidden/>
          </w:rPr>
          <w:fldChar w:fldCharType="end"/>
        </w:r>
      </w:hyperlink>
    </w:p>
    <w:p w14:paraId="4D9F3636" w14:textId="423BECF6" w:rsidR="00E92BAB" w:rsidRDefault="0042222E">
      <w:pPr>
        <w:pStyle w:val="TM1"/>
        <w:rPr>
          <w:rFonts w:asciiTheme="minorHAnsi" w:eastAsiaTheme="minorEastAsia" w:hAnsiTheme="minorHAnsi" w:cstheme="minorBidi"/>
          <w:kern w:val="2"/>
          <w:sz w:val="22"/>
          <w:szCs w:val="22"/>
          <w14:ligatures w14:val="standardContextual"/>
        </w:rPr>
      </w:pPr>
      <w:hyperlink w:anchor="_Toc162266653" w:history="1">
        <w:r w:rsidR="00E92BAB" w:rsidRPr="000D6370">
          <w:rPr>
            <w:rStyle w:val="Lienhypertexte"/>
          </w:rPr>
          <w:t>VI.</w:t>
        </w:r>
        <w:r w:rsidR="00E92BAB">
          <w:rPr>
            <w:rFonts w:asciiTheme="minorHAnsi" w:eastAsiaTheme="minorEastAsia" w:hAnsiTheme="minorHAnsi" w:cstheme="minorBidi"/>
            <w:kern w:val="2"/>
            <w:sz w:val="22"/>
            <w:szCs w:val="22"/>
            <w14:ligatures w14:val="standardContextual"/>
          </w:rPr>
          <w:tab/>
        </w:r>
        <w:r w:rsidR="00E92BAB" w:rsidRPr="000D6370">
          <w:rPr>
            <w:rStyle w:val="Lienhypertexte"/>
          </w:rPr>
          <w:t>Évolutions possibles</w:t>
        </w:r>
        <w:r w:rsidR="00E92BAB">
          <w:rPr>
            <w:webHidden/>
          </w:rPr>
          <w:tab/>
        </w:r>
        <w:r w:rsidR="00E92BAB">
          <w:rPr>
            <w:webHidden/>
          </w:rPr>
          <w:fldChar w:fldCharType="begin"/>
        </w:r>
        <w:r w:rsidR="00E92BAB">
          <w:rPr>
            <w:webHidden/>
          </w:rPr>
          <w:instrText xml:space="preserve"> PAGEREF _Toc162266653 \h </w:instrText>
        </w:r>
        <w:r w:rsidR="00E92BAB">
          <w:rPr>
            <w:webHidden/>
          </w:rPr>
        </w:r>
        <w:r w:rsidR="00E92BAB">
          <w:rPr>
            <w:webHidden/>
          </w:rPr>
          <w:fldChar w:fldCharType="separate"/>
        </w:r>
        <w:r>
          <w:rPr>
            <w:webHidden/>
          </w:rPr>
          <w:t>20</w:t>
        </w:r>
        <w:r w:rsidR="00E92BAB">
          <w:rPr>
            <w:webHidden/>
          </w:rPr>
          <w:fldChar w:fldCharType="end"/>
        </w:r>
      </w:hyperlink>
    </w:p>
    <w:p w14:paraId="6FEF9AB1" w14:textId="2DC7BEC0" w:rsidR="00E92BAB" w:rsidRDefault="0042222E">
      <w:pPr>
        <w:pStyle w:val="TM2"/>
        <w:rPr>
          <w:rFonts w:asciiTheme="minorHAnsi" w:eastAsiaTheme="minorEastAsia" w:hAnsiTheme="minorHAnsi" w:cstheme="minorBidi"/>
          <w:noProof/>
          <w:kern w:val="2"/>
          <w:szCs w:val="22"/>
          <w14:ligatures w14:val="standardContextual"/>
        </w:rPr>
      </w:pPr>
      <w:hyperlink w:anchor="_Toc162266654" w:history="1">
        <w:r w:rsidR="00E92BAB" w:rsidRPr="000D6370">
          <w:rPr>
            <w:rStyle w:val="Lienhypertexte"/>
            <w:rFonts w:ascii="Times New Roman" w:hAnsi="Times New Roman"/>
            <w:noProof/>
          </w:rPr>
          <w:t>VI.1</w:t>
        </w:r>
        <w:r w:rsidR="00E92BAB">
          <w:rPr>
            <w:rFonts w:asciiTheme="minorHAnsi" w:eastAsiaTheme="minorEastAsia" w:hAnsiTheme="minorHAnsi" w:cstheme="minorBidi"/>
            <w:noProof/>
            <w:kern w:val="2"/>
            <w:szCs w:val="22"/>
            <w14:ligatures w14:val="standardContextual"/>
          </w:rPr>
          <w:tab/>
        </w:r>
        <w:r w:rsidR="00E92BAB" w:rsidRPr="000D6370">
          <w:rPr>
            <w:rStyle w:val="Lienhypertexte"/>
            <w:noProof/>
          </w:rPr>
          <w:t>Utilisation de données circonstancielles sur téléphone mobile</w:t>
        </w:r>
        <w:r w:rsidR="00E92BAB">
          <w:rPr>
            <w:noProof/>
            <w:webHidden/>
          </w:rPr>
          <w:tab/>
        </w:r>
        <w:r w:rsidR="00E92BAB">
          <w:rPr>
            <w:noProof/>
            <w:webHidden/>
          </w:rPr>
          <w:fldChar w:fldCharType="begin"/>
        </w:r>
        <w:r w:rsidR="00E92BAB">
          <w:rPr>
            <w:noProof/>
            <w:webHidden/>
          </w:rPr>
          <w:instrText xml:space="preserve"> PAGEREF _Toc162266654 \h </w:instrText>
        </w:r>
        <w:r w:rsidR="00E92BAB">
          <w:rPr>
            <w:noProof/>
            <w:webHidden/>
          </w:rPr>
        </w:r>
        <w:r w:rsidR="00E92BAB">
          <w:rPr>
            <w:noProof/>
            <w:webHidden/>
          </w:rPr>
          <w:fldChar w:fldCharType="separate"/>
        </w:r>
        <w:r>
          <w:rPr>
            <w:noProof/>
            <w:webHidden/>
          </w:rPr>
          <w:t>20</w:t>
        </w:r>
        <w:r w:rsidR="00E92BAB">
          <w:rPr>
            <w:noProof/>
            <w:webHidden/>
          </w:rPr>
          <w:fldChar w:fldCharType="end"/>
        </w:r>
      </w:hyperlink>
    </w:p>
    <w:p w14:paraId="560E79C7" w14:textId="4DD772FD" w:rsidR="00E92BAB" w:rsidRDefault="0042222E">
      <w:pPr>
        <w:pStyle w:val="TM3"/>
        <w:rPr>
          <w:rFonts w:asciiTheme="minorHAnsi" w:hAnsiTheme="minorHAnsi"/>
          <w:i w:val="0"/>
          <w:iCs w:val="0"/>
          <w:kern w:val="2"/>
          <w:sz w:val="22"/>
          <w:szCs w:val="22"/>
          <w14:ligatures w14:val="standardContextual"/>
        </w:rPr>
      </w:pPr>
      <w:hyperlink w:anchor="_Toc162266655" w:history="1">
        <w:r w:rsidR="00E92BAB" w:rsidRPr="000D6370">
          <w:rPr>
            <w:rStyle w:val="Lienhypertexte"/>
          </w:rPr>
          <w:t>VI.1.1</w:t>
        </w:r>
        <w:r w:rsidR="00E92BAB">
          <w:rPr>
            <w:rFonts w:asciiTheme="minorHAnsi" w:hAnsiTheme="minorHAnsi"/>
            <w:i w:val="0"/>
            <w:iCs w:val="0"/>
            <w:kern w:val="2"/>
            <w:sz w:val="22"/>
            <w:szCs w:val="22"/>
            <w14:ligatures w14:val="standardContextual"/>
          </w:rPr>
          <w:tab/>
        </w:r>
        <w:r w:rsidR="00E92BAB" w:rsidRPr="000D6370">
          <w:rPr>
            <w:rStyle w:val="Lienhypertexte"/>
          </w:rPr>
          <w:t>Geste volontaire en BLE</w:t>
        </w:r>
        <w:r w:rsidR="00E92BAB">
          <w:rPr>
            <w:webHidden/>
          </w:rPr>
          <w:tab/>
        </w:r>
        <w:r w:rsidR="00E92BAB">
          <w:rPr>
            <w:webHidden/>
          </w:rPr>
          <w:fldChar w:fldCharType="begin"/>
        </w:r>
        <w:r w:rsidR="00E92BAB">
          <w:rPr>
            <w:webHidden/>
          </w:rPr>
          <w:instrText xml:space="preserve"> PAGEREF _Toc162266655 \h </w:instrText>
        </w:r>
        <w:r w:rsidR="00E92BAB">
          <w:rPr>
            <w:webHidden/>
          </w:rPr>
        </w:r>
        <w:r w:rsidR="00E92BAB">
          <w:rPr>
            <w:webHidden/>
          </w:rPr>
          <w:fldChar w:fldCharType="separate"/>
        </w:r>
        <w:r>
          <w:rPr>
            <w:webHidden/>
          </w:rPr>
          <w:t>20</w:t>
        </w:r>
        <w:r w:rsidR="00E92BAB">
          <w:rPr>
            <w:webHidden/>
          </w:rPr>
          <w:fldChar w:fldCharType="end"/>
        </w:r>
      </w:hyperlink>
    </w:p>
    <w:p w14:paraId="04629C57" w14:textId="433D7522" w:rsidR="00E92BAB" w:rsidRDefault="0042222E">
      <w:pPr>
        <w:pStyle w:val="TM3"/>
        <w:rPr>
          <w:rFonts w:asciiTheme="minorHAnsi" w:hAnsiTheme="minorHAnsi"/>
          <w:i w:val="0"/>
          <w:iCs w:val="0"/>
          <w:kern w:val="2"/>
          <w:sz w:val="22"/>
          <w:szCs w:val="22"/>
          <w14:ligatures w14:val="standardContextual"/>
        </w:rPr>
      </w:pPr>
      <w:hyperlink w:anchor="_Toc162266656" w:history="1">
        <w:r w:rsidR="00E92BAB" w:rsidRPr="000D6370">
          <w:rPr>
            <w:rStyle w:val="Lienhypertexte"/>
          </w:rPr>
          <w:t>VI.1.2</w:t>
        </w:r>
        <w:r w:rsidR="00E92BAB">
          <w:rPr>
            <w:rFonts w:asciiTheme="minorHAnsi" w:hAnsiTheme="minorHAnsi"/>
            <w:i w:val="0"/>
            <w:iCs w:val="0"/>
            <w:kern w:val="2"/>
            <w:sz w:val="22"/>
            <w:szCs w:val="22"/>
            <w14:ligatures w14:val="standardContextual"/>
          </w:rPr>
          <w:tab/>
        </w:r>
        <w:r w:rsidR="00E92BAB" w:rsidRPr="000D6370">
          <w:rPr>
            <w:rStyle w:val="Lienhypertexte"/>
          </w:rPr>
          <w:t>Amélioration contre le clonage en CB2D ou en BLE</w:t>
        </w:r>
        <w:r w:rsidR="00E92BAB">
          <w:rPr>
            <w:webHidden/>
          </w:rPr>
          <w:tab/>
        </w:r>
        <w:r w:rsidR="00E92BAB">
          <w:rPr>
            <w:webHidden/>
          </w:rPr>
          <w:fldChar w:fldCharType="begin"/>
        </w:r>
        <w:r w:rsidR="00E92BAB">
          <w:rPr>
            <w:webHidden/>
          </w:rPr>
          <w:instrText xml:space="preserve"> PAGEREF _Toc162266656 \h </w:instrText>
        </w:r>
        <w:r w:rsidR="00E92BAB">
          <w:rPr>
            <w:webHidden/>
          </w:rPr>
        </w:r>
        <w:r w:rsidR="00E92BAB">
          <w:rPr>
            <w:webHidden/>
          </w:rPr>
          <w:fldChar w:fldCharType="separate"/>
        </w:r>
        <w:r>
          <w:rPr>
            <w:webHidden/>
          </w:rPr>
          <w:t>20</w:t>
        </w:r>
        <w:r w:rsidR="00E92BAB">
          <w:rPr>
            <w:webHidden/>
          </w:rPr>
          <w:fldChar w:fldCharType="end"/>
        </w:r>
      </w:hyperlink>
    </w:p>
    <w:p w14:paraId="56146F4D" w14:textId="12013B23" w:rsidR="00E92BAB" w:rsidRDefault="0042222E">
      <w:pPr>
        <w:pStyle w:val="TM3"/>
        <w:rPr>
          <w:rFonts w:asciiTheme="minorHAnsi" w:hAnsiTheme="minorHAnsi"/>
          <w:i w:val="0"/>
          <w:iCs w:val="0"/>
          <w:kern w:val="2"/>
          <w:sz w:val="22"/>
          <w:szCs w:val="22"/>
          <w14:ligatures w14:val="standardContextual"/>
        </w:rPr>
      </w:pPr>
      <w:hyperlink w:anchor="_Toc162266657" w:history="1">
        <w:r w:rsidR="00E92BAB" w:rsidRPr="000D6370">
          <w:rPr>
            <w:rStyle w:val="Lienhypertexte"/>
          </w:rPr>
          <w:t>VI.1.3</w:t>
        </w:r>
        <w:r w:rsidR="00E92BAB">
          <w:rPr>
            <w:rFonts w:asciiTheme="minorHAnsi" w:hAnsiTheme="minorHAnsi"/>
            <w:i w:val="0"/>
            <w:iCs w:val="0"/>
            <w:kern w:val="2"/>
            <w:sz w:val="22"/>
            <w:szCs w:val="22"/>
            <w14:ligatures w14:val="standardContextual"/>
          </w:rPr>
          <w:tab/>
        </w:r>
        <w:r w:rsidR="00E92BAB" w:rsidRPr="000D6370">
          <w:rPr>
            <w:rStyle w:val="Lienhypertexte"/>
          </w:rPr>
          <w:t>Obtention de données circonstancielles pour la lecture en CB2D ou BLE</w:t>
        </w:r>
        <w:r w:rsidR="00E92BAB">
          <w:rPr>
            <w:webHidden/>
          </w:rPr>
          <w:tab/>
        </w:r>
        <w:r w:rsidR="00E92BAB">
          <w:rPr>
            <w:webHidden/>
          </w:rPr>
          <w:fldChar w:fldCharType="begin"/>
        </w:r>
        <w:r w:rsidR="00E92BAB">
          <w:rPr>
            <w:webHidden/>
          </w:rPr>
          <w:instrText xml:space="preserve"> PAGEREF _Toc162266657 \h </w:instrText>
        </w:r>
        <w:r w:rsidR="00E92BAB">
          <w:rPr>
            <w:webHidden/>
          </w:rPr>
        </w:r>
        <w:r w:rsidR="00E92BAB">
          <w:rPr>
            <w:webHidden/>
          </w:rPr>
          <w:fldChar w:fldCharType="separate"/>
        </w:r>
        <w:r>
          <w:rPr>
            <w:webHidden/>
          </w:rPr>
          <w:t>20</w:t>
        </w:r>
        <w:r w:rsidR="00E92BAB">
          <w:rPr>
            <w:webHidden/>
          </w:rPr>
          <w:fldChar w:fldCharType="end"/>
        </w:r>
      </w:hyperlink>
    </w:p>
    <w:p w14:paraId="68FEB191" w14:textId="2C8F7504" w:rsidR="00E92BAB" w:rsidRDefault="0042222E">
      <w:pPr>
        <w:pStyle w:val="TM2"/>
        <w:rPr>
          <w:rFonts w:asciiTheme="minorHAnsi" w:eastAsiaTheme="minorEastAsia" w:hAnsiTheme="minorHAnsi" w:cstheme="minorBidi"/>
          <w:noProof/>
          <w:kern w:val="2"/>
          <w:szCs w:val="22"/>
          <w14:ligatures w14:val="standardContextual"/>
        </w:rPr>
      </w:pPr>
      <w:hyperlink w:anchor="_Toc162266658" w:history="1">
        <w:r w:rsidR="00E92BAB" w:rsidRPr="000D6370">
          <w:rPr>
            <w:rStyle w:val="Lienhypertexte"/>
            <w:rFonts w:ascii="Times New Roman" w:hAnsi="Times New Roman"/>
            <w:noProof/>
          </w:rPr>
          <w:t>VI.2</w:t>
        </w:r>
        <w:r w:rsidR="00E92BAB">
          <w:rPr>
            <w:rFonts w:asciiTheme="minorHAnsi" w:eastAsiaTheme="minorEastAsia" w:hAnsiTheme="minorHAnsi" w:cstheme="minorBidi"/>
            <w:noProof/>
            <w:kern w:val="2"/>
            <w:szCs w:val="22"/>
            <w14:ligatures w14:val="standardContextual"/>
          </w:rPr>
          <w:tab/>
        </w:r>
        <w:r w:rsidR="00E92BAB" w:rsidRPr="000D6370">
          <w:rPr>
            <w:rStyle w:val="Lienhypertexte"/>
            <w:noProof/>
          </w:rPr>
          <w:t>Sans contact / NFC : mode PKI de Calypso Prime Revision 3</w:t>
        </w:r>
        <w:r w:rsidR="00E92BAB">
          <w:rPr>
            <w:noProof/>
            <w:webHidden/>
          </w:rPr>
          <w:tab/>
        </w:r>
        <w:r w:rsidR="00E92BAB">
          <w:rPr>
            <w:noProof/>
            <w:webHidden/>
          </w:rPr>
          <w:fldChar w:fldCharType="begin"/>
        </w:r>
        <w:r w:rsidR="00E92BAB">
          <w:rPr>
            <w:noProof/>
            <w:webHidden/>
          </w:rPr>
          <w:instrText xml:space="preserve"> PAGEREF _Toc162266658 \h </w:instrText>
        </w:r>
        <w:r w:rsidR="00E92BAB">
          <w:rPr>
            <w:noProof/>
            <w:webHidden/>
          </w:rPr>
        </w:r>
        <w:r w:rsidR="00E92BAB">
          <w:rPr>
            <w:noProof/>
            <w:webHidden/>
          </w:rPr>
          <w:fldChar w:fldCharType="separate"/>
        </w:r>
        <w:r>
          <w:rPr>
            <w:noProof/>
            <w:webHidden/>
          </w:rPr>
          <w:t>21</w:t>
        </w:r>
        <w:r w:rsidR="00E92BAB">
          <w:rPr>
            <w:noProof/>
            <w:webHidden/>
          </w:rPr>
          <w:fldChar w:fldCharType="end"/>
        </w:r>
      </w:hyperlink>
    </w:p>
    <w:p w14:paraId="0DEEE44A" w14:textId="1C1CB4EF" w:rsidR="00E92BAB" w:rsidRDefault="0042222E">
      <w:pPr>
        <w:pStyle w:val="TM2"/>
        <w:rPr>
          <w:rFonts w:asciiTheme="minorHAnsi" w:eastAsiaTheme="minorEastAsia" w:hAnsiTheme="minorHAnsi" w:cstheme="minorBidi"/>
          <w:noProof/>
          <w:kern w:val="2"/>
          <w:szCs w:val="22"/>
          <w14:ligatures w14:val="standardContextual"/>
        </w:rPr>
      </w:pPr>
      <w:hyperlink w:anchor="_Toc162266659" w:history="1">
        <w:r w:rsidR="00E92BAB" w:rsidRPr="000D6370">
          <w:rPr>
            <w:rStyle w:val="Lienhypertexte"/>
            <w:rFonts w:ascii="Times New Roman" w:hAnsi="Times New Roman"/>
            <w:noProof/>
          </w:rPr>
          <w:t>VI.3</w:t>
        </w:r>
        <w:r w:rsidR="00E92BAB">
          <w:rPr>
            <w:rFonts w:asciiTheme="minorHAnsi" w:eastAsiaTheme="minorEastAsia" w:hAnsiTheme="minorHAnsi" w:cstheme="minorBidi"/>
            <w:noProof/>
            <w:kern w:val="2"/>
            <w:szCs w:val="22"/>
            <w14:ligatures w14:val="standardContextual"/>
          </w:rPr>
          <w:tab/>
        </w:r>
        <w:r w:rsidR="00E92BAB" w:rsidRPr="000D6370">
          <w:rPr>
            <w:rStyle w:val="Lienhypertexte"/>
            <w:noProof/>
          </w:rPr>
          <w:t>Données CB2D/BLE accessibles en NFC</w:t>
        </w:r>
        <w:r w:rsidR="00E92BAB">
          <w:rPr>
            <w:noProof/>
            <w:webHidden/>
          </w:rPr>
          <w:tab/>
        </w:r>
        <w:r w:rsidR="00E92BAB">
          <w:rPr>
            <w:noProof/>
            <w:webHidden/>
          </w:rPr>
          <w:fldChar w:fldCharType="begin"/>
        </w:r>
        <w:r w:rsidR="00E92BAB">
          <w:rPr>
            <w:noProof/>
            <w:webHidden/>
          </w:rPr>
          <w:instrText xml:space="preserve"> PAGEREF _Toc162266659 \h </w:instrText>
        </w:r>
        <w:r w:rsidR="00E92BAB">
          <w:rPr>
            <w:noProof/>
            <w:webHidden/>
          </w:rPr>
        </w:r>
        <w:r w:rsidR="00E92BAB">
          <w:rPr>
            <w:noProof/>
            <w:webHidden/>
          </w:rPr>
          <w:fldChar w:fldCharType="separate"/>
        </w:r>
        <w:r>
          <w:rPr>
            <w:noProof/>
            <w:webHidden/>
          </w:rPr>
          <w:t>21</w:t>
        </w:r>
        <w:r w:rsidR="00E92BAB">
          <w:rPr>
            <w:noProof/>
            <w:webHidden/>
          </w:rPr>
          <w:fldChar w:fldCharType="end"/>
        </w:r>
      </w:hyperlink>
    </w:p>
    <w:p w14:paraId="20B8B1D8" w14:textId="401F33BD" w:rsidR="00E92BAB" w:rsidRDefault="0042222E">
      <w:pPr>
        <w:pStyle w:val="TM1"/>
        <w:rPr>
          <w:rFonts w:asciiTheme="minorHAnsi" w:eastAsiaTheme="minorEastAsia" w:hAnsiTheme="minorHAnsi" w:cstheme="minorBidi"/>
          <w:kern w:val="2"/>
          <w:sz w:val="22"/>
          <w:szCs w:val="22"/>
          <w14:ligatures w14:val="standardContextual"/>
        </w:rPr>
      </w:pPr>
      <w:hyperlink w:anchor="_Toc162266660" w:history="1">
        <w:r w:rsidR="00E92BAB" w:rsidRPr="000D6370">
          <w:rPr>
            <w:rStyle w:val="Lienhypertexte"/>
          </w:rPr>
          <w:t>VII.</w:t>
        </w:r>
        <w:r w:rsidR="00E92BAB">
          <w:rPr>
            <w:rFonts w:asciiTheme="minorHAnsi" w:eastAsiaTheme="minorEastAsia" w:hAnsiTheme="minorHAnsi" w:cstheme="minorBidi"/>
            <w:kern w:val="2"/>
            <w:sz w:val="22"/>
            <w:szCs w:val="22"/>
            <w14:ligatures w14:val="standardContextual"/>
          </w:rPr>
          <w:tab/>
        </w:r>
        <w:r w:rsidR="00E92BAB" w:rsidRPr="000D6370">
          <w:rPr>
            <w:rStyle w:val="Lienhypertexte"/>
          </w:rPr>
          <w:t>Annexes</w:t>
        </w:r>
        <w:r w:rsidR="00E92BAB">
          <w:rPr>
            <w:webHidden/>
          </w:rPr>
          <w:tab/>
        </w:r>
        <w:r w:rsidR="00E92BAB">
          <w:rPr>
            <w:webHidden/>
          </w:rPr>
          <w:fldChar w:fldCharType="begin"/>
        </w:r>
        <w:r w:rsidR="00E92BAB">
          <w:rPr>
            <w:webHidden/>
          </w:rPr>
          <w:instrText xml:space="preserve"> PAGEREF _Toc162266660 \h </w:instrText>
        </w:r>
        <w:r w:rsidR="00E92BAB">
          <w:rPr>
            <w:webHidden/>
          </w:rPr>
        </w:r>
        <w:r w:rsidR="00E92BAB">
          <w:rPr>
            <w:webHidden/>
          </w:rPr>
          <w:fldChar w:fldCharType="separate"/>
        </w:r>
        <w:r>
          <w:rPr>
            <w:webHidden/>
          </w:rPr>
          <w:t>22</w:t>
        </w:r>
        <w:r w:rsidR="00E92BAB">
          <w:rPr>
            <w:webHidden/>
          </w:rPr>
          <w:fldChar w:fldCharType="end"/>
        </w:r>
      </w:hyperlink>
    </w:p>
    <w:p w14:paraId="688B5F78" w14:textId="0278760C" w:rsidR="00E92BAB" w:rsidRDefault="0042222E">
      <w:pPr>
        <w:pStyle w:val="TM2"/>
        <w:rPr>
          <w:rFonts w:asciiTheme="minorHAnsi" w:eastAsiaTheme="minorEastAsia" w:hAnsiTheme="minorHAnsi" w:cstheme="minorBidi"/>
          <w:noProof/>
          <w:kern w:val="2"/>
          <w:szCs w:val="22"/>
          <w14:ligatures w14:val="standardContextual"/>
        </w:rPr>
      </w:pPr>
      <w:hyperlink w:anchor="_Toc162266661" w:history="1">
        <w:r w:rsidR="00E92BAB" w:rsidRPr="000D6370">
          <w:rPr>
            <w:rStyle w:val="Lienhypertexte"/>
            <w:rFonts w:ascii="Times New Roman" w:hAnsi="Times New Roman"/>
            <w:noProof/>
          </w:rPr>
          <w:t>VII.1</w:t>
        </w:r>
        <w:r w:rsidR="00E92BAB">
          <w:rPr>
            <w:rFonts w:asciiTheme="minorHAnsi" w:eastAsiaTheme="minorEastAsia" w:hAnsiTheme="minorHAnsi" w:cstheme="minorBidi"/>
            <w:noProof/>
            <w:kern w:val="2"/>
            <w:szCs w:val="22"/>
            <w14:ligatures w14:val="standardContextual"/>
          </w:rPr>
          <w:tab/>
        </w:r>
        <w:r w:rsidR="00E92BAB" w:rsidRPr="000D6370">
          <w:rPr>
            <w:rStyle w:val="Lienhypertexte"/>
            <w:noProof/>
          </w:rPr>
          <w:t>La norme AMC</w:t>
        </w:r>
        <w:r w:rsidR="00E92BAB">
          <w:rPr>
            <w:noProof/>
            <w:webHidden/>
          </w:rPr>
          <w:tab/>
        </w:r>
        <w:r w:rsidR="00E92BAB">
          <w:rPr>
            <w:noProof/>
            <w:webHidden/>
          </w:rPr>
          <w:fldChar w:fldCharType="begin"/>
        </w:r>
        <w:r w:rsidR="00E92BAB">
          <w:rPr>
            <w:noProof/>
            <w:webHidden/>
          </w:rPr>
          <w:instrText xml:space="preserve"> PAGEREF _Toc162266661 \h </w:instrText>
        </w:r>
        <w:r w:rsidR="00E92BAB">
          <w:rPr>
            <w:noProof/>
            <w:webHidden/>
          </w:rPr>
        </w:r>
        <w:r w:rsidR="00E92BAB">
          <w:rPr>
            <w:noProof/>
            <w:webHidden/>
          </w:rPr>
          <w:fldChar w:fldCharType="separate"/>
        </w:r>
        <w:r>
          <w:rPr>
            <w:noProof/>
            <w:webHidden/>
          </w:rPr>
          <w:t>22</w:t>
        </w:r>
        <w:r w:rsidR="00E92BAB">
          <w:rPr>
            <w:noProof/>
            <w:webHidden/>
          </w:rPr>
          <w:fldChar w:fldCharType="end"/>
        </w:r>
      </w:hyperlink>
    </w:p>
    <w:p w14:paraId="45DA5AAE" w14:textId="01F4B5CA" w:rsidR="00E92BAB" w:rsidRDefault="0042222E">
      <w:pPr>
        <w:pStyle w:val="TM3"/>
        <w:rPr>
          <w:rFonts w:asciiTheme="minorHAnsi" w:hAnsiTheme="minorHAnsi"/>
          <w:i w:val="0"/>
          <w:iCs w:val="0"/>
          <w:kern w:val="2"/>
          <w:sz w:val="22"/>
          <w:szCs w:val="22"/>
          <w14:ligatures w14:val="standardContextual"/>
        </w:rPr>
      </w:pPr>
      <w:hyperlink w:anchor="_Toc162266662" w:history="1">
        <w:r w:rsidR="00E92BAB" w:rsidRPr="000D6370">
          <w:rPr>
            <w:rStyle w:val="Lienhypertexte"/>
          </w:rPr>
          <w:t>VII.1.1</w:t>
        </w:r>
        <w:r w:rsidR="00E92BAB">
          <w:rPr>
            <w:rFonts w:asciiTheme="minorHAnsi" w:hAnsiTheme="minorHAnsi"/>
            <w:i w:val="0"/>
            <w:iCs w:val="0"/>
            <w:kern w:val="2"/>
            <w:sz w:val="22"/>
            <w:szCs w:val="22"/>
            <w14:ligatures w14:val="standardContextual"/>
          </w:rPr>
          <w:tab/>
        </w:r>
        <w:r w:rsidR="00E92BAB" w:rsidRPr="000D6370">
          <w:rPr>
            <w:rStyle w:val="Lienhypertexte"/>
          </w:rPr>
          <w:t>Publication</w:t>
        </w:r>
        <w:r w:rsidR="00E92BAB">
          <w:rPr>
            <w:webHidden/>
          </w:rPr>
          <w:tab/>
        </w:r>
        <w:r w:rsidR="00E92BAB">
          <w:rPr>
            <w:webHidden/>
          </w:rPr>
          <w:fldChar w:fldCharType="begin"/>
        </w:r>
        <w:r w:rsidR="00E92BAB">
          <w:rPr>
            <w:webHidden/>
          </w:rPr>
          <w:instrText xml:space="preserve"> PAGEREF _Toc162266662 \h </w:instrText>
        </w:r>
        <w:r w:rsidR="00E92BAB">
          <w:rPr>
            <w:webHidden/>
          </w:rPr>
        </w:r>
        <w:r w:rsidR="00E92BAB">
          <w:rPr>
            <w:webHidden/>
          </w:rPr>
          <w:fldChar w:fldCharType="separate"/>
        </w:r>
        <w:r>
          <w:rPr>
            <w:webHidden/>
          </w:rPr>
          <w:t>22</w:t>
        </w:r>
        <w:r w:rsidR="00E92BAB">
          <w:rPr>
            <w:webHidden/>
          </w:rPr>
          <w:fldChar w:fldCharType="end"/>
        </w:r>
      </w:hyperlink>
    </w:p>
    <w:p w14:paraId="64D5A81D" w14:textId="17268C91" w:rsidR="00E92BAB" w:rsidRDefault="0042222E">
      <w:pPr>
        <w:pStyle w:val="TM3"/>
        <w:rPr>
          <w:rFonts w:asciiTheme="minorHAnsi" w:hAnsiTheme="minorHAnsi"/>
          <w:i w:val="0"/>
          <w:iCs w:val="0"/>
          <w:kern w:val="2"/>
          <w:sz w:val="22"/>
          <w:szCs w:val="22"/>
          <w14:ligatures w14:val="standardContextual"/>
        </w:rPr>
      </w:pPr>
      <w:hyperlink w:anchor="_Toc162266663" w:history="1">
        <w:r w:rsidR="00E92BAB" w:rsidRPr="000D6370">
          <w:rPr>
            <w:rStyle w:val="Lienhypertexte"/>
          </w:rPr>
          <w:t>VII.1.2</w:t>
        </w:r>
        <w:r w:rsidR="00E92BAB">
          <w:rPr>
            <w:rFonts w:asciiTheme="minorHAnsi" w:hAnsiTheme="minorHAnsi"/>
            <w:i w:val="0"/>
            <w:iCs w:val="0"/>
            <w:kern w:val="2"/>
            <w:sz w:val="22"/>
            <w:szCs w:val="22"/>
            <w14:ligatures w14:val="standardContextual"/>
          </w:rPr>
          <w:tab/>
        </w:r>
        <w:r w:rsidR="00E92BAB" w:rsidRPr="000D6370">
          <w:rPr>
            <w:rStyle w:val="Lienhypertexte"/>
          </w:rPr>
          <w:t>Secteurs d’activité</w:t>
        </w:r>
        <w:r w:rsidR="00E92BAB">
          <w:rPr>
            <w:webHidden/>
          </w:rPr>
          <w:tab/>
        </w:r>
        <w:r w:rsidR="00E92BAB">
          <w:rPr>
            <w:webHidden/>
          </w:rPr>
          <w:fldChar w:fldCharType="begin"/>
        </w:r>
        <w:r w:rsidR="00E92BAB">
          <w:rPr>
            <w:webHidden/>
          </w:rPr>
          <w:instrText xml:space="preserve"> PAGEREF _Toc162266663 \h </w:instrText>
        </w:r>
        <w:r w:rsidR="00E92BAB">
          <w:rPr>
            <w:webHidden/>
          </w:rPr>
        </w:r>
        <w:r w:rsidR="00E92BAB">
          <w:rPr>
            <w:webHidden/>
          </w:rPr>
          <w:fldChar w:fldCharType="separate"/>
        </w:r>
        <w:r>
          <w:rPr>
            <w:webHidden/>
          </w:rPr>
          <w:t>22</w:t>
        </w:r>
        <w:r w:rsidR="00E92BAB">
          <w:rPr>
            <w:webHidden/>
          </w:rPr>
          <w:fldChar w:fldCharType="end"/>
        </w:r>
      </w:hyperlink>
    </w:p>
    <w:p w14:paraId="739F57BE" w14:textId="2A9F5F4C" w:rsidR="00E92BAB" w:rsidRDefault="0042222E">
      <w:pPr>
        <w:pStyle w:val="TM3"/>
        <w:rPr>
          <w:rFonts w:asciiTheme="minorHAnsi" w:hAnsiTheme="minorHAnsi"/>
          <w:i w:val="0"/>
          <w:iCs w:val="0"/>
          <w:kern w:val="2"/>
          <w:sz w:val="22"/>
          <w:szCs w:val="22"/>
          <w14:ligatures w14:val="standardContextual"/>
        </w:rPr>
      </w:pPr>
      <w:hyperlink w:anchor="_Toc162266664" w:history="1">
        <w:r w:rsidR="00E92BAB" w:rsidRPr="000D6370">
          <w:rPr>
            <w:rStyle w:val="Lienhypertexte"/>
          </w:rPr>
          <w:t>VII.1.3</w:t>
        </w:r>
        <w:r w:rsidR="00E92BAB">
          <w:rPr>
            <w:rFonts w:asciiTheme="minorHAnsi" w:hAnsiTheme="minorHAnsi"/>
            <w:i w:val="0"/>
            <w:iCs w:val="0"/>
            <w:kern w:val="2"/>
            <w:sz w:val="22"/>
            <w:szCs w:val="22"/>
            <w14:ligatures w14:val="standardContextual"/>
          </w:rPr>
          <w:tab/>
        </w:r>
        <w:r w:rsidR="00E92BAB" w:rsidRPr="000D6370">
          <w:rPr>
            <w:rStyle w:val="Lienhypertexte"/>
          </w:rPr>
          <w:t>Structures de données</w:t>
        </w:r>
        <w:r w:rsidR="00E92BAB">
          <w:rPr>
            <w:webHidden/>
          </w:rPr>
          <w:tab/>
        </w:r>
        <w:r w:rsidR="00E92BAB">
          <w:rPr>
            <w:webHidden/>
          </w:rPr>
          <w:fldChar w:fldCharType="begin"/>
        </w:r>
        <w:r w:rsidR="00E92BAB">
          <w:rPr>
            <w:webHidden/>
          </w:rPr>
          <w:instrText xml:space="preserve"> PAGEREF _Toc162266664 \h </w:instrText>
        </w:r>
        <w:r w:rsidR="00E92BAB">
          <w:rPr>
            <w:webHidden/>
          </w:rPr>
        </w:r>
        <w:r w:rsidR="00E92BAB">
          <w:rPr>
            <w:webHidden/>
          </w:rPr>
          <w:fldChar w:fldCharType="separate"/>
        </w:r>
        <w:r>
          <w:rPr>
            <w:webHidden/>
          </w:rPr>
          <w:t>23</w:t>
        </w:r>
        <w:r w:rsidR="00E92BAB">
          <w:rPr>
            <w:webHidden/>
          </w:rPr>
          <w:fldChar w:fldCharType="end"/>
        </w:r>
      </w:hyperlink>
    </w:p>
    <w:p w14:paraId="42F613DA" w14:textId="0AC38A09" w:rsidR="00E92BAB" w:rsidRDefault="0042222E">
      <w:pPr>
        <w:pStyle w:val="TM3"/>
        <w:rPr>
          <w:rFonts w:asciiTheme="minorHAnsi" w:hAnsiTheme="minorHAnsi"/>
          <w:i w:val="0"/>
          <w:iCs w:val="0"/>
          <w:kern w:val="2"/>
          <w:sz w:val="22"/>
          <w:szCs w:val="22"/>
          <w14:ligatures w14:val="standardContextual"/>
        </w:rPr>
      </w:pPr>
      <w:hyperlink w:anchor="_Toc162266665" w:history="1">
        <w:r w:rsidR="00E92BAB" w:rsidRPr="000D6370">
          <w:rPr>
            <w:rStyle w:val="Lienhypertexte"/>
          </w:rPr>
          <w:t>VII.1.4</w:t>
        </w:r>
        <w:r w:rsidR="00E92BAB">
          <w:rPr>
            <w:rFonts w:asciiTheme="minorHAnsi" w:hAnsiTheme="minorHAnsi"/>
            <w:i w:val="0"/>
            <w:iCs w:val="0"/>
            <w:kern w:val="2"/>
            <w:sz w:val="22"/>
            <w:szCs w:val="22"/>
            <w14:ligatures w14:val="standardContextual"/>
          </w:rPr>
          <w:tab/>
        </w:r>
        <w:r w:rsidR="00E92BAB" w:rsidRPr="000D6370">
          <w:rPr>
            <w:rStyle w:val="Lienhypertexte"/>
          </w:rPr>
          <w:t>Conteneur Calypso</w:t>
        </w:r>
        <w:r w:rsidR="00E92BAB">
          <w:rPr>
            <w:webHidden/>
          </w:rPr>
          <w:tab/>
        </w:r>
        <w:r w:rsidR="00E92BAB">
          <w:rPr>
            <w:webHidden/>
          </w:rPr>
          <w:fldChar w:fldCharType="begin"/>
        </w:r>
        <w:r w:rsidR="00E92BAB">
          <w:rPr>
            <w:webHidden/>
          </w:rPr>
          <w:instrText xml:space="preserve"> PAGEREF _Toc162266665 \h </w:instrText>
        </w:r>
        <w:r w:rsidR="00E92BAB">
          <w:rPr>
            <w:webHidden/>
          </w:rPr>
        </w:r>
        <w:r w:rsidR="00E92BAB">
          <w:rPr>
            <w:webHidden/>
          </w:rPr>
          <w:fldChar w:fldCharType="separate"/>
        </w:r>
        <w:r>
          <w:rPr>
            <w:webHidden/>
          </w:rPr>
          <w:t>23</w:t>
        </w:r>
        <w:r w:rsidR="00E92BAB">
          <w:rPr>
            <w:webHidden/>
          </w:rPr>
          <w:fldChar w:fldCharType="end"/>
        </w:r>
      </w:hyperlink>
    </w:p>
    <w:p w14:paraId="75646789" w14:textId="49E59909" w:rsidR="00E92BAB" w:rsidRDefault="0042222E">
      <w:pPr>
        <w:pStyle w:val="TM3"/>
        <w:rPr>
          <w:rFonts w:asciiTheme="minorHAnsi" w:hAnsiTheme="minorHAnsi"/>
          <w:i w:val="0"/>
          <w:iCs w:val="0"/>
          <w:kern w:val="2"/>
          <w:sz w:val="22"/>
          <w:szCs w:val="22"/>
          <w14:ligatures w14:val="standardContextual"/>
        </w:rPr>
      </w:pPr>
      <w:hyperlink w:anchor="_Toc162266666" w:history="1">
        <w:r w:rsidR="00E92BAB" w:rsidRPr="000D6370">
          <w:rPr>
            <w:rStyle w:val="Lienhypertexte"/>
          </w:rPr>
          <w:t>VII.1.5</w:t>
        </w:r>
        <w:r w:rsidR="00E92BAB">
          <w:rPr>
            <w:rFonts w:asciiTheme="minorHAnsi" w:hAnsiTheme="minorHAnsi"/>
            <w:i w:val="0"/>
            <w:iCs w:val="0"/>
            <w:kern w:val="2"/>
            <w:sz w:val="22"/>
            <w:szCs w:val="22"/>
            <w14:ligatures w14:val="standardContextual"/>
          </w:rPr>
          <w:tab/>
        </w:r>
        <w:r w:rsidR="00E92BAB" w:rsidRPr="000D6370">
          <w:rPr>
            <w:rStyle w:val="Lienhypertexte"/>
          </w:rPr>
          <w:t>Niveaux de sécurité</w:t>
        </w:r>
        <w:r w:rsidR="00E92BAB">
          <w:rPr>
            <w:webHidden/>
          </w:rPr>
          <w:tab/>
        </w:r>
        <w:r w:rsidR="00E92BAB">
          <w:rPr>
            <w:webHidden/>
          </w:rPr>
          <w:fldChar w:fldCharType="begin"/>
        </w:r>
        <w:r w:rsidR="00E92BAB">
          <w:rPr>
            <w:webHidden/>
          </w:rPr>
          <w:instrText xml:space="preserve"> PAGEREF _Toc162266666 \h </w:instrText>
        </w:r>
        <w:r w:rsidR="00E92BAB">
          <w:rPr>
            <w:webHidden/>
          </w:rPr>
        </w:r>
        <w:r w:rsidR="00E92BAB">
          <w:rPr>
            <w:webHidden/>
          </w:rPr>
          <w:fldChar w:fldCharType="separate"/>
        </w:r>
        <w:r>
          <w:rPr>
            <w:webHidden/>
          </w:rPr>
          <w:t>24</w:t>
        </w:r>
        <w:r w:rsidR="00E92BAB">
          <w:rPr>
            <w:webHidden/>
          </w:rPr>
          <w:fldChar w:fldCharType="end"/>
        </w:r>
      </w:hyperlink>
    </w:p>
    <w:p w14:paraId="27E4EEB4" w14:textId="388FD126" w:rsidR="00E92BAB" w:rsidRDefault="0042222E">
      <w:pPr>
        <w:pStyle w:val="TM3"/>
        <w:rPr>
          <w:rFonts w:asciiTheme="minorHAnsi" w:hAnsiTheme="minorHAnsi"/>
          <w:i w:val="0"/>
          <w:iCs w:val="0"/>
          <w:kern w:val="2"/>
          <w:sz w:val="22"/>
          <w:szCs w:val="22"/>
          <w14:ligatures w14:val="standardContextual"/>
        </w:rPr>
      </w:pPr>
      <w:hyperlink w:anchor="_Toc162266667" w:history="1">
        <w:r w:rsidR="00E92BAB" w:rsidRPr="000D6370">
          <w:rPr>
            <w:rStyle w:val="Lienhypertexte"/>
          </w:rPr>
          <w:t>VII.1.6</w:t>
        </w:r>
        <w:r w:rsidR="00E92BAB">
          <w:rPr>
            <w:rFonts w:asciiTheme="minorHAnsi" w:hAnsiTheme="minorHAnsi"/>
            <w:i w:val="0"/>
            <w:iCs w:val="0"/>
            <w:kern w:val="2"/>
            <w:sz w:val="22"/>
            <w:szCs w:val="22"/>
            <w14:ligatures w14:val="standardContextual"/>
          </w:rPr>
          <w:tab/>
        </w:r>
        <w:r w:rsidR="00E92BAB" w:rsidRPr="000D6370">
          <w:rPr>
            <w:rStyle w:val="Lienhypertexte"/>
          </w:rPr>
          <w:t>Types d’AMC</w:t>
        </w:r>
        <w:r w:rsidR="00E92BAB">
          <w:rPr>
            <w:webHidden/>
          </w:rPr>
          <w:tab/>
        </w:r>
        <w:r w:rsidR="00E92BAB">
          <w:rPr>
            <w:webHidden/>
          </w:rPr>
          <w:fldChar w:fldCharType="begin"/>
        </w:r>
        <w:r w:rsidR="00E92BAB">
          <w:rPr>
            <w:webHidden/>
          </w:rPr>
          <w:instrText xml:space="preserve"> PAGEREF _Toc162266667 \h </w:instrText>
        </w:r>
        <w:r w:rsidR="00E92BAB">
          <w:rPr>
            <w:webHidden/>
          </w:rPr>
        </w:r>
        <w:r w:rsidR="00E92BAB">
          <w:rPr>
            <w:webHidden/>
          </w:rPr>
          <w:fldChar w:fldCharType="separate"/>
        </w:r>
        <w:r>
          <w:rPr>
            <w:webHidden/>
          </w:rPr>
          <w:t>24</w:t>
        </w:r>
        <w:r w:rsidR="00E92BAB">
          <w:rPr>
            <w:webHidden/>
          </w:rPr>
          <w:fldChar w:fldCharType="end"/>
        </w:r>
      </w:hyperlink>
    </w:p>
    <w:p w14:paraId="14A633A7" w14:textId="333E2BD6" w:rsidR="00E92BAB" w:rsidRDefault="0042222E">
      <w:pPr>
        <w:pStyle w:val="TM2"/>
        <w:rPr>
          <w:rFonts w:asciiTheme="minorHAnsi" w:eastAsiaTheme="minorEastAsia" w:hAnsiTheme="minorHAnsi" w:cstheme="minorBidi"/>
          <w:noProof/>
          <w:kern w:val="2"/>
          <w:szCs w:val="22"/>
          <w14:ligatures w14:val="standardContextual"/>
        </w:rPr>
      </w:pPr>
      <w:hyperlink w:anchor="_Toc162266668" w:history="1">
        <w:r w:rsidR="00E92BAB" w:rsidRPr="000D6370">
          <w:rPr>
            <w:rStyle w:val="Lienhypertexte"/>
            <w:rFonts w:ascii="Times New Roman" w:hAnsi="Times New Roman"/>
            <w:noProof/>
          </w:rPr>
          <w:t>VII.2</w:t>
        </w:r>
        <w:r w:rsidR="00E92BAB">
          <w:rPr>
            <w:rFonts w:asciiTheme="minorHAnsi" w:eastAsiaTheme="minorEastAsia" w:hAnsiTheme="minorHAnsi" w:cstheme="minorBidi"/>
            <w:noProof/>
            <w:kern w:val="2"/>
            <w:szCs w:val="22"/>
            <w14:ligatures w14:val="standardContextual"/>
          </w:rPr>
          <w:tab/>
        </w:r>
        <w:r w:rsidR="00E92BAB" w:rsidRPr="000D6370">
          <w:rPr>
            <w:rStyle w:val="Lienhypertexte"/>
            <w:noProof/>
          </w:rPr>
          <w:t>Exemples</w:t>
        </w:r>
        <w:r w:rsidR="00E92BAB">
          <w:rPr>
            <w:noProof/>
            <w:webHidden/>
          </w:rPr>
          <w:tab/>
        </w:r>
        <w:r w:rsidR="00E92BAB">
          <w:rPr>
            <w:noProof/>
            <w:webHidden/>
          </w:rPr>
          <w:fldChar w:fldCharType="begin"/>
        </w:r>
        <w:r w:rsidR="00E92BAB">
          <w:rPr>
            <w:noProof/>
            <w:webHidden/>
          </w:rPr>
          <w:instrText xml:space="preserve"> PAGEREF _Toc162266668 \h </w:instrText>
        </w:r>
        <w:r w:rsidR="00E92BAB">
          <w:rPr>
            <w:noProof/>
            <w:webHidden/>
          </w:rPr>
        </w:r>
        <w:r w:rsidR="00E92BAB">
          <w:rPr>
            <w:noProof/>
            <w:webHidden/>
          </w:rPr>
          <w:fldChar w:fldCharType="separate"/>
        </w:r>
        <w:r>
          <w:rPr>
            <w:noProof/>
            <w:webHidden/>
          </w:rPr>
          <w:t>25</w:t>
        </w:r>
        <w:r w:rsidR="00E92BAB">
          <w:rPr>
            <w:noProof/>
            <w:webHidden/>
          </w:rPr>
          <w:fldChar w:fldCharType="end"/>
        </w:r>
      </w:hyperlink>
    </w:p>
    <w:p w14:paraId="4718535A" w14:textId="586D1E26" w:rsidR="00E92BAB" w:rsidRDefault="0042222E">
      <w:pPr>
        <w:pStyle w:val="TM3"/>
        <w:rPr>
          <w:rFonts w:asciiTheme="minorHAnsi" w:hAnsiTheme="minorHAnsi"/>
          <w:i w:val="0"/>
          <w:iCs w:val="0"/>
          <w:kern w:val="2"/>
          <w:sz w:val="22"/>
          <w:szCs w:val="22"/>
          <w14:ligatures w14:val="standardContextual"/>
        </w:rPr>
      </w:pPr>
      <w:hyperlink w:anchor="_Toc162266669" w:history="1">
        <w:r w:rsidR="00E92BAB" w:rsidRPr="000D6370">
          <w:rPr>
            <w:rStyle w:val="Lienhypertexte"/>
          </w:rPr>
          <w:t>VII.2.1</w:t>
        </w:r>
        <w:r w:rsidR="00E92BAB">
          <w:rPr>
            <w:rFonts w:asciiTheme="minorHAnsi" w:hAnsiTheme="minorHAnsi"/>
            <w:i w:val="0"/>
            <w:iCs w:val="0"/>
            <w:kern w:val="2"/>
            <w:sz w:val="22"/>
            <w:szCs w:val="22"/>
            <w14:ligatures w14:val="standardContextual"/>
          </w:rPr>
          <w:tab/>
        </w:r>
        <w:r w:rsidR="00E92BAB" w:rsidRPr="000D6370">
          <w:rPr>
            <w:rStyle w:val="Lienhypertexte"/>
          </w:rPr>
          <w:t>Clés utilisées</w:t>
        </w:r>
        <w:r w:rsidR="00E92BAB">
          <w:rPr>
            <w:webHidden/>
          </w:rPr>
          <w:tab/>
        </w:r>
        <w:r w:rsidR="00E92BAB">
          <w:rPr>
            <w:webHidden/>
          </w:rPr>
          <w:fldChar w:fldCharType="begin"/>
        </w:r>
        <w:r w:rsidR="00E92BAB">
          <w:rPr>
            <w:webHidden/>
          </w:rPr>
          <w:instrText xml:space="preserve"> PAGEREF _Toc162266669 \h </w:instrText>
        </w:r>
        <w:r w:rsidR="00E92BAB">
          <w:rPr>
            <w:webHidden/>
          </w:rPr>
        </w:r>
        <w:r w:rsidR="00E92BAB">
          <w:rPr>
            <w:webHidden/>
          </w:rPr>
          <w:fldChar w:fldCharType="separate"/>
        </w:r>
        <w:r>
          <w:rPr>
            <w:webHidden/>
          </w:rPr>
          <w:t>25</w:t>
        </w:r>
        <w:r w:rsidR="00E92BAB">
          <w:rPr>
            <w:webHidden/>
          </w:rPr>
          <w:fldChar w:fldCharType="end"/>
        </w:r>
      </w:hyperlink>
    </w:p>
    <w:p w14:paraId="0B427AB1" w14:textId="10ACD4BD" w:rsidR="00E92BAB" w:rsidRDefault="0042222E">
      <w:pPr>
        <w:pStyle w:val="TM3"/>
        <w:rPr>
          <w:rFonts w:asciiTheme="minorHAnsi" w:hAnsiTheme="minorHAnsi"/>
          <w:i w:val="0"/>
          <w:iCs w:val="0"/>
          <w:kern w:val="2"/>
          <w:sz w:val="22"/>
          <w:szCs w:val="22"/>
          <w14:ligatures w14:val="standardContextual"/>
        </w:rPr>
      </w:pPr>
      <w:hyperlink w:anchor="_Toc162266670" w:history="1">
        <w:r w:rsidR="00E92BAB" w:rsidRPr="000D6370">
          <w:rPr>
            <w:rStyle w:val="Lienhypertexte"/>
          </w:rPr>
          <w:t>VII.2.2</w:t>
        </w:r>
        <w:r w:rsidR="00E92BAB">
          <w:rPr>
            <w:rFonts w:asciiTheme="minorHAnsi" w:hAnsiTheme="minorHAnsi"/>
            <w:i w:val="0"/>
            <w:iCs w:val="0"/>
            <w:kern w:val="2"/>
            <w:sz w:val="22"/>
            <w:szCs w:val="22"/>
            <w14:ligatures w14:val="standardContextual"/>
          </w:rPr>
          <w:tab/>
        </w:r>
        <w:r w:rsidR="00E92BAB" w:rsidRPr="000D6370">
          <w:rPr>
            <w:rStyle w:val="Lienhypertexte"/>
          </w:rPr>
          <w:t>Données</w:t>
        </w:r>
        <w:r w:rsidR="00E92BAB">
          <w:rPr>
            <w:webHidden/>
          </w:rPr>
          <w:tab/>
        </w:r>
        <w:r w:rsidR="00E92BAB">
          <w:rPr>
            <w:webHidden/>
          </w:rPr>
          <w:fldChar w:fldCharType="begin"/>
        </w:r>
        <w:r w:rsidR="00E92BAB">
          <w:rPr>
            <w:webHidden/>
          </w:rPr>
          <w:instrText xml:space="preserve"> PAGEREF _Toc162266670 \h </w:instrText>
        </w:r>
        <w:r w:rsidR="00E92BAB">
          <w:rPr>
            <w:webHidden/>
          </w:rPr>
        </w:r>
        <w:r w:rsidR="00E92BAB">
          <w:rPr>
            <w:webHidden/>
          </w:rPr>
          <w:fldChar w:fldCharType="separate"/>
        </w:r>
        <w:r>
          <w:rPr>
            <w:webHidden/>
          </w:rPr>
          <w:t>26</w:t>
        </w:r>
        <w:r w:rsidR="00E92BAB">
          <w:rPr>
            <w:webHidden/>
          </w:rPr>
          <w:fldChar w:fldCharType="end"/>
        </w:r>
      </w:hyperlink>
    </w:p>
    <w:p w14:paraId="1069875C" w14:textId="6ABAC1E7" w:rsidR="00E92BAB" w:rsidRDefault="0042222E">
      <w:pPr>
        <w:pStyle w:val="TM3"/>
        <w:rPr>
          <w:rFonts w:asciiTheme="minorHAnsi" w:hAnsiTheme="minorHAnsi"/>
          <w:i w:val="0"/>
          <w:iCs w:val="0"/>
          <w:kern w:val="2"/>
          <w:sz w:val="22"/>
          <w:szCs w:val="22"/>
          <w14:ligatures w14:val="standardContextual"/>
        </w:rPr>
      </w:pPr>
      <w:hyperlink w:anchor="_Toc162266671" w:history="1">
        <w:r w:rsidR="00E92BAB" w:rsidRPr="000D6370">
          <w:rPr>
            <w:rStyle w:val="Lienhypertexte"/>
          </w:rPr>
          <w:t>VII.2.3</w:t>
        </w:r>
        <w:r w:rsidR="00E92BAB">
          <w:rPr>
            <w:rFonts w:asciiTheme="minorHAnsi" w:hAnsiTheme="minorHAnsi"/>
            <w:i w:val="0"/>
            <w:iCs w:val="0"/>
            <w:kern w:val="2"/>
            <w:sz w:val="22"/>
            <w:szCs w:val="22"/>
            <w14:ligatures w14:val="standardContextual"/>
          </w:rPr>
          <w:tab/>
        </w:r>
        <w:r w:rsidR="00E92BAB" w:rsidRPr="000D6370">
          <w:rPr>
            <w:rStyle w:val="Lienhypertexte"/>
          </w:rPr>
          <w:t>Taille apparente des CB2D</w:t>
        </w:r>
        <w:r w:rsidR="00E92BAB">
          <w:rPr>
            <w:webHidden/>
          </w:rPr>
          <w:tab/>
        </w:r>
        <w:r w:rsidR="00E92BAB">
          <w:rPr>
            <w:webHidden/>
          </w:rPr>
          <w:fldChar w:fldCharType="begin"/>
        </w:r>
        <w:r w:rsidR="00E92BAB">
          <w:rPr>
            <w:webHidden/>
          </w:rPr>
          <w:instrText xml:space="preserve"> PAGEREF _Toc162266671 \h </w:instrText>
        </w:r>
        <w:r w:rsidR="00E92BAB">
          <w:rPr>
            <w:webHidden/>
          </w:rPr>
        </w:r>
        <w:r w:rsidR="00E92BAB">
          <w:rPr>
            <w:webHidden/>
          </w:rPr>
          <w:fldChar w:fldCharType="separate"/>
        </w:r>
        <w:r>
          <w:rPr>
            <w:webHidden/>
          </w:rPr>
          <w:t>28</w:t>
        </w:r>
        <w:r w:rsidR="00E92BAB">
          <w:rPr>
            <w:webHidden/>
          </w:rPr>
          <w:fldChar w:fldCharType="end"/>
        </w:r>
      </w:hyperlink>
    </w:p>
    <w:p w14:paraId="3B7A8A98" w14:textId="383E2DF4" w:rsidR="00E92BAB" w:rsidRDefault="0042222E">
      <w:pPr>
        <w:pStyle w:val="TM3"/>
        <w:rPr>
          <w:rFonts w:asciiTheme="minorHAnsi" w:hAnsiTheme="minorHAnsi"/>
          <w:i w:val="0"/>
          <w:iCs w:val="0"/>
          <w:kern w:val="2"/>
          <w:sz w:val="22"/>
          <w:szCs w:val="22"/>
          <w14:ligatures w14:val="standardContextual"/>
        </w:rPr>
      </w:pPr>
      <w:hyperlink w:anchor="_Toc162266672" w:history="1">
        <w:r w:rsidR="00E92BAB" w:rsidRPr="000D6370">
          <w:rPr>
            <w:rStyle w:val="Lienhypertexte"/>
          </w:rPr>
          <w:t>VII.2.4</w:t>
        </w:r>
        <w:r w:rsidR="00E92BAB">
          <w:rPr>
            <w:rFonts w:asciiTheme="minorHAnsi" w:hAnsiTheme="minorHAnsi"/>
            <w:i w:val="0"/>
            <w:iCs w:val="0"/>
            <w:kern w:val="2"/>
            <w:sz w:val="22"/>
            <w:szCs w:val="22"/>
            <w14:ligatures w14:val="standardContextual"/>
          </w:rPr>
          <w:tab/>
        </w:r>
        <w:r w:rsidR="00E92BAB" w:rsidRPr="000D6370">
          <w:rPr>
            <w:rStyle w:val="Lienhypertexte"/>
          </w:rPr>
          <w:t>Exemple 1 : cinq secteurs (1, 4, 5, 7 et 9), pas d’authentification</w:t>
        </w:r>
        <w:r w:rsidR="00E92BAB">
          <w:rPr>
            <w:webHidden/>
          </w:rPr>
          <w:tab/>
        </w:r>
        <w:r w:rsidR="00E92BAB">
          <w:rPr>
            <w:webHidden/>
          </w:rPr>
          <w:fldChar w:fldCharType="begin"/>
        </w:r>
        <w:r w:rsidR="00E92BAB">
          <w:rPr>
            <w:webHidden/>
          </w:rPr>
          <w:instrText xml:space="preserve"> PAGEREF _Toc162266672 \h </w:instrText>
        </w:r>
        <w:r w:rsidR="00E92BAB">
          <w:rPr>
            <w:webHidden/>
          </w:rPr>
        </w:r>
        <w:r w:rsidR="00E92BAB">
          <w:rPr>
            <w:webHidden/>
          </w:rPr>
          <w:fldChar w:fldCharType="separate"/>
        </w:r>
        <w:r>
          <w:rPr>
            <w:webHidden/>
          </w:rPr>
          <w:t>28</w:t>
        </w:r>
        <w:r w:rsidR="00E92BAB">
          <w:rPr>
            <w:webHidden/>
          </w:rPr>
          <w:fldChar w:fldCharType="end"/>
        </w:r>
      </w:hyperlink>
    </w:p>
    <w:p w14:paraId="6723CF92" w14:textId="72D3AEA2" w:rsidR="00E92BAB" w:rsidRDefault="0042222E">
      <w:pPr>
        <w:pStyle w:val="TM3"/>
        <w:rPr>
          <w:rFonts w:asciiTheme="minorHAnsi" w:hAnsiTheme="minorHAnsi"/>
          <w:i w:val="0"/>
          <w:iCs w:val="0"/>
          <w:kern w:val="2"/>
          <w:sz w:val="22"/>
          <w:szCs w:val="22"/>
          <w14:ligatures w14:val="standardContextual"/>
        </w:rPr>
      </w:pPr>
      <w:hyperlink w:anchor="_Toc162266673" w:history="1">
        <w:r w:rsidR="00E92BAB" w:rsidRPr="000D6370">
          <w:rPr>
            <w:rStyle w:val="Lienhypertexte"/>
          </w:rPr>
          <w:t>VII.2.5</w:t>
        </w:r>
        <w:r w:rsidR="00E92BAB">
          <w:rPr>
            <w:rFonts w:asciiTheme="minorHAnsi" w:hAnsiTheme="minorHAnsi"/>
            <w:i w:val="0"/>
            <w:iCs w:val="0"/>
            <w:kern w:val="2"/>
            <w:sz w:val="22"/>
            <w:szCs w:val="22"/>
            <w14:ligatures w14:val="standardContextual"/>
          </w:rPr>
          <w:tab/>
        </w:r>
        <w:r w:rsidR="00E92BAB" w:rsidRPr="000D6370">
          <w:rPr>
            <w:rStyle w:val="Lienhypertexte"/>
          </w:rPr>
          <w:t>Exemple 2 : cinq secteurs (1, 4, 5, 7 et 9), authentification statique seulement</w:t>
        </w:r>
        <w:r w:rsidR="00E92BAB">
          <w:rPr>
            <w:webHidden/>
          </w:rPr>
          <w:tab/>
        </w:r>
        <w:r w:rsidR="00E92BAB">
          <w:rPr>
            <w:webHidden/>
          </w:rPr>
          <w:fldChar w:fldCharType="begin"/>
        </w:r>
        <w:r w:rsidR="00E92BAB">
          <w:rPr>
            <w:webHidden/>
          </w:rPr>
          <w:instrText xml:space="preserve"> PAGEREF _Toc162266673 \h </w:instrText>
        </w:r>
        <w:r w:rsidR="00E92BAB">
          <w:rPr>
            <w:webHidden/>
          </w:rPr>
        </w:r>
        <w:r w:rsidR="00E92BAB">
          <w:rPr>
            <w:webHidden/>
          </w:rPr>
          <w:fldChar w:fldCharType="separate"/>
        </w:r>
        <w:r>
          <w:rPr>
            <w:webHidden/>
          </w:rPr>
          <w:t>29</w:t>
        </w:r>
        <w:r w:rsidR="00E92BAB">
          <w:rPr>
            <w:webHidden/>
          </w:rPr>
          <w:fldChar w:fldCharType="end"/>
        </w:r>
      </w:hyperlink>
    </w:p>
    <w:p w14:paraId="63DEF286" w14:textId="3DEAC094" w:rsidR="00E92BAB" w:rsidRDefault="0042222E">
      <w:pPr>
        <w:pStyle w:val="TM3"/>
        <w:rPr>
          <w:rFonts w:asciiTheme="minorHAnsi" w:hAnsiTheme="minorHAnsi"/>
          <w:i w:val="0"/>
          <w:iCs w:val="0"/>
          <w:kern w:val="2"/>
          <w:sz w:val="22"/>
          <w:szCs w:val="22"/>
          <w14:ligatures w14:val="standardContextual"/>
        </w:rPr>
      </w:pPr>
      <w:hyperlink w:anchor="_Toc162266674" w:history="1">
        <w:r w:rsidR="00E92BAB" w:rsidRPr="000D6370">
          <w:rPr>
            <w:rStyle w:val="Lienhypertexte"/>
          </w:rPr>
          <w:t>VII.2.6</w:t>
        </w:r>
        <w:r w:rsidR="00E92BAB">
          <w:rPr>
            <w:rFonts w:asciiTheme="minorHAnsi" w:hAnsiTheme="minorHAnsi"/>
            <w:i w:val="0"/>
            <w:iCs w:val="0"/>
            <w:kern w:val="2"/>
            <w:sz w:val="22"/>
            <w:szCs w:val="22"/>
            <w14:ligatures w14:val="standardContextual"/>
          </w:rPr>
          <w:tab/>
        </w:r>
        <w:r w:rsidR="00E92BAB" w:rsidRPr="000D6370">
          <w:rPr>
            <w:rStyle w:val="Lienhypertexte"/>
          </w:rPr>
          <w:t>Exemple 3 : cinq secteurs (1, 4, 5, 7 et 9), authentification complète</w:t>
        </w:r>
        <w:r w:rsidR="00E92BAB">
          <w:rPr>
            <w:webHidden/>
          </w:rPr>
          <w:tab/>
        </w:r>
        <w:r w:rsidR="00E92BAB">
          <w:rPr>
            <w:webHidden/>
          </w:rPr>
          <w:fldChar w:fldCharType="begin"/>
        </w:r>
        <w:r w:rsidR="00E92BAB">
          <w:rPr>
            <w:webHidden/>
          </w:rPr>
          <w:instrText xml:space="preserve"> PAGEREF _Toc162266674 \h </w:instrText>
        </w:r>
        <w:r w:rsidR="00E92BAB">
          <w:rPr>
            <w:webHidden/>
          </w:rPr>
        </w:r>
        <w:r w:rsidR="00E92BAB">
          <w:rPr>
            <w:webHidden/>
          </w:rPr>
          <w:fldChar w:fldCharType="separate"/>
        </w:r>
        <w:r>
          <w:rPr>
            <w:webHidden/>
          </w:rPr>
          <w:t>29</w:t>
        </w:r>
        <w:r w:rsidR="00E92BAB">
          <w:rPr>
            <w:webHidden/>
          </w:rPr>
          <w:fldChar w:fldCharType="end"/>
        </w:r>
      </w:hyperlink>
    </w:p>
    <w:p w14:paraId="7B0ADA63" w14:textId="58E9A09B" w:rsidR="00E92BAB" w:rsidRDefault="0042222E">
      <w:pPr>
        <w:pStyle w:val="TM3"/>
        <w:rPr>
          <w:rFonts w:asciiTheme="minorHAnsi" w:hAnsiTheme="minorHAnsi"/>
          <w:i w:val="0"/>
          <w:iCs w:val="0"/>
          <w:kern w:val="2"/>
          <w:sz w:val="22"/>
          <w:szCs w:val="22"/>
          <w14:ligatures w14:val="standardContextual"/>
        </w:rPr>
      </w:pPr>
      <w:hyperlink w:anchor="_Toc162266675" w:history="1">
        <w:r w:rsidR="00E92BAB" w:rsidRPr="000D6370">
          <w:rPr>
            <w:rStyle w:val="Lienhypertexte"/>
          </w:rPr>
          <w:t>VII.2.7</w:t>
        </w:r>
        <w:r w:rsidR="00E92BAB">
          <w:rPr>
            <w:rFonts w:asciiTheme="minorHAnsi" w:hAnsiTheme="minorHAnsi"/>
            <w:i w:val="0"/>
            <w:iCs w:val="0"/>
            <w:kern w:val="2"/>
            <w:sz w:val="22"/>
            <w:szCs w:val="22"/>
            <w14:ligatures w14:val="standardContextual"/>
          </w:rPr>
          <w:tab/>
        </w:r>
        <w:r w:rsidR="00E92BAB" w:rsidRPr="000D6370">
          <w:rPr>
            <w:rStyle w:val="Lienhypertexte"/>
          </w:rPr>
          <w:t>Exemple 4 : dix secteurs (1, 4, 5, 7, 9, 11 à 14, 22), pas d’authentification</w:t>
        </w:r>
        <w:r w:rsidR="00E92BAB">
          <w:rPr>
            <w:webHidden/>
          </w:rPr>
          <w:tab/>
        </w:r>
        <w:r w:rsidR="00E92BAB">
          <w:rPr>
            <w:webHidden/>
          </w:rPr>
          <w:fldChar w:fldCharType="begin"/>
        </w:r>
        <w:r w:rsidR="00E92BAB">
          <w:rPr>
            <w:webHidden/>
          </w:rPr>
          <w:instrText xml:space="preserve"> PAGEREF _Toc162266675 \h </w:instrText>
        </w:r>
        <w:r w:rsidR="00E92BAB">
          <w:rPr>
            <w:webHidden/>
          </w:rPr>
        </w:r>
        <w:r w:rsidR="00E92BAB">
          <w:rPr>
            <w:webHidden/>
          </w:rPr>
          <w:fldChar w:fldCharType="separate"/>
        </w:r>
        <w:r>
          <w:rPr>
            <w:webHidden/>
          </w:rPr>
          <w:t>30</w:t>
        </w:r>
        <w:r w:rsidR="00E92BAB">
          <w:rPr>
            <w:webHidden/>
          </w:rPr>
          <w:fldChar w:fldCharType="end"/>
        </w:r>
      </w:hyperlink>
    </w:p>
    <w:p w14:paraId="6A6914C1" w14:textId="7F0A4C93" w:rsidR="00E92BAB" w:rsidRDefault="0042222E">
      <w:pPr>
        <w:pStyle w:val="TM3"/>
        <w:rPr>
          <w:rFonts w:asciiTheme="minorHAnsi" w:hAnsiTheme="minorHAnsi"/>
          <w:i w:val="0"/>
          <w:iCs w:val="0"/>
          <w:kern w:val="2"/>
          <w:sz w:val="22"/>
          <w:szCs w:val="22"/>
          <w14:ligatures w14:val="standardContextual"/>
        </w:rPr>
      </w:pPr>
      <w:hyperlink w:anchor="_Toc162266676" w:history="1">
        <w:r w:rsidR="00E92BAB" w:rsidRPr="000D6370">
          <w:rPr>
            <w:rStyle w:val="Lienhypertexte"/>
          </w:rPr>
          <w:t>VII.2.8</w:t>
        </w:r>
        <w:r w:rsidR="00E92BAB">
          <w:rPr>
            <w:rFonts w:asciiTheme="minorHAnsi" w:hAnsiTheme="minorHAnsi"/>
            <w:i w:val="0"/>
            <w:iCs w:val="0"/>
            <w:kern w:val="2"/>
            <w:sz w:val="22"/>
            <w:szCs w:val="22"/>
            <w14:ligatures w14:val="standardContextual"/>
          </w:rPr>
          <w:tab/>
        </w:r>
        <w:r w:rsidR="00E92BAB" w:rsidRPr="000D6370">
          <w:rPr>
            <w:rStyle w:val="Lienhypertexte"/>
          </w:rPr>
          <w:t>Exemple 5 : dix secteurs (1, 4, 5, 7, 9, 11 à 14, 22), authentification statique seulement</w:t>
        </w:r>
        <w:r w:rsidR="00E92BAB">
          <w:rPr>
            <w:webHidden/>
          </w:rPr>
          <w:tab/>
        </w:r>
        <w:r w:rsidR="00E92BAB">
          <w:rPr>
            <w:webHidden/>
          </w:rPr>
          <w:fldChar w:fldCharType="begin"/>
        </w:r>
        <w:r w:rsidR="00E92BAB">
          <w:rPr>
            <w:webHidden/>
          </w:rPr>
          <w:instrText xml:space="preserve"> PAGEREF _Toc162266676 \h </w:instrText>
        </w:r>
        <w:r w:rsidR="00E92BAB">
          <w:rPr>
            <w:webHidden/>
          </w:rPr>
        </w:r>
        <w:r w:rsidR="00E92BAB">
          <w:rPr>
            <w:webHidden/>
          </w:rPr>
          <w:fldChar w:fldCharType="separate"/>
        </w:r>
        <w:r>
          <w:rPr>
            <w:webHidden/>
          </w:rPr>
          <w:t>30</w:t>
        </w:r>
        <w:r w:rsidR="00E92BAB">
          <w:rPr>
            <w:webHidden/>
          </w:rPr>
          <w:fldChar w:fldCharType="end"/>
        </w:r>
      </w:hyperlink>
    </w:p>
    <w:p w14:paraId="5C4E15A4" w14:textId="350E1A98" w:rsidR="00E92BAB" w:rsidRDefault="0042222E">
      <w:pPr>
        <w:pStyle w:val="TM3"/>
        <w:rPr>
          <w:rFonts w:asciiTheme="minorHAnsi" w:hAnsiTheme="minorHAnsi"/>
          <w:i w:val="0"/>
          <w:iCs w:val="0"/>
          <w:kern w:val="2"/>
          <w:sz w:val="22"/>
          <w:szCs w:val="22"/>
          <w14:ligatures w14:val="standardContextual"/>
        </w:rPr>
      </w:pPr>
      <w:hyperlink w:anchor="_Toc162266677" w:history="1">
        <w:r w:rsidR="00E92BAB" w:rsidRPr="000D6370">
          <w:rPr>
            <w:rStyle w:val="Lienhypertexte"/>
          </w:rPr>
          <w:t>VII.2.9</w:t>
        </w:r>
        <w:r w:rsidR="00E92BAB">
          <w:rPr>
            <w:rFonts w:asciiTheme="minorHAnsi" w:hAnsiTheme="minorHAnsi"/>
            <w:i w:val="0"/>
            <w:iCs w:val="0"/>
            <w:kern w:val="2"/>
            <w:sz w:val="22"/>
            <w:szCs w:val="22"/>
            <w14:ligatures w14:val="standardContextual"/>
          </w:rPr>
          <w:tab/>
        </w:r>
        <w:r w:rsidR="00E92BAB" w:rsidRPr="000D6370">
          <w:rPr>
            <w:rStyle w:val="Lienhypertexte"/>
          </w:rPr>
          <w:t>Exemple 6 : dix secteurs (1, 4, 5, 7, 9, 11 à 14, 22), authentification complète</w:t>
        </w:r>
        <w:r w:rsidR="00E92BAB">
          <w:rPr>
            <w:webHidden/>
          </w:rPr>
          <w:tab/>
        </w:r>
        <w:r w:rsidR="00E92BAB">
          <w:rPr>
            <w:webHidden/>
          </w:rPr>
          <w:fldChar w:fldCharType="begin"/>
        </w:r>
        <w:r w:rsidR="00E92BAB">
          <w:rPr>
            <w:webHidden/>
          </w:rPr>
          <w:instrText xml:space="preserve"> PAGEREF _Toc162266677 \h </w:instrText>
        </w:r>
        <w:r w:rsidR="00E92BAB">
          <w:rPr>
            <w:webHidden/>
          </w:rPr>
        </w:r>
        <w:r w:rsidR="00E92BAB">
          <w:rPr>
            <w:webHidden/>
          </w:rPr>
          <w:fldChar w:fldCharType="separate"/>
        </w:r>
        <w:r>
          <w:rPr>
            <w:webHidden/>
          </w:rPr>
          <w:t>31</w:t>
        </w:r>
        <w:r w:rsidR="00E92BAB">
          <w:rPr>
            <w:webHidden/>
          </w:rPr>
          <w:fldChar w:fldCharType="end"/>
        </w:r>
      </w:hyperlink>
    </w:p>
    <w:p w14:paraId="3AA11323" w14:textId="368FEA9E" w:rsidR="00E92BAB" w:rsidRDefault="0042222E">
      <w:pPr>
        <w:pStyle w:val="TM3"/>
        <w:rPr>
          <w:rFonts w:asciiTheme="minorHAnsi" w:hAnsiTheme="minorHAnsi"/>
          <w:i w:val="0"/>
          <w:iCs w:val="0"/>
          <w:kern w:val="2"/>
          <w:sz w:val="22"/>
          <w:szCs w:val="22"/>
          <w14:ligatures w14:val="standardContextual"/>
        </w:rPr>
      </w:pPr>
      <w:hyperlink w:anchor="_Toc162266678" w:history="1">
        <w:r w:rsidR="00E92BAB" w:rsidRPr="000D6370">
          <w:rPr>
            <w:rStyle w:val="Lienhypertexte"/>
          </w:rPr>
          <w:t>VII.2.10</w:t>
        </w:r>
        <w:r w:rsidR="00E92BAB">
          <w:rPr>
            <w:rFonts w:asciiTheme="minorHAnsi" w:hAnsiTheme="minorHAnsi"/>
            <w:i w:val="0"/>
            <w:iCs w:val="0"/>
            <w:kern w:val="2"/>
            <w:sz w:val="22"/>
            <w:szCs w:val="22"/>
            <w14:ligatures w14:val="standardContextual"/>
          </w:rPr>
          <w:tab/>
        </w:r>
        <w:r w:rsidR="00E92BAB" w:rsidRPr="000D6370">
          <w:rPr>
            <w:rStyle w:val="Lienhypertexte"/>
          </w:rPr>
          <w:t>Exemple 7 : 17 secteurs (1, 4, 5, 7 à 14, 20 à 25), authentification complète</w:t>
        </w:r>
        <w:r w:rsidR="00E92BAB">
          <w:rPr>
            <w:webHidden/>
          </w:rPr>
          <w:tab/>
        </w:r>
        <w:r w:rsidR="00E92BAB">
          <w:rPr>
            <w:webHidden/>
          </w:rPr>
          <w:fldChar w:fldCharType="begin"/>
        </w:r>
        <w:r w:rsidR="00E92BAB">
          <w:rPr>
            <w:webHidden/>
          </w:rPr>
          <w:instrText xml:space="preserve"> PAGEREF _Toc162266678 \h </w:instrText>
        </w:r>
        <w:r w:rsidR="00E92BAB">
          <w:rPr>
            <w:webHidden/>
          </w:rPr>
        </w:r>
        <w:r w:rsidR="00E92BAB">
          <w:rPr>
            <w:webHidden/>
          </w:rPr>
          <w:fldChar w:fldCharType="separate"/>
        </w:r>
        <w:r>
          <w:rPr>
            <w:webHidden/>
          </w:rPr>
          <w:t>32</w:t>
        </w:r>
        <w:r w:rsidR="00E92BAB">
          <w:rPr>
            <w:webHidden/>
          </w:rPr>
          <w:fldChar w:fldCharType="end"/>
        </w:r>
      </w:hyperlink>
    </w:p>
    <w:p w14:paraId="50680865" w14:textId="0C6B65C6" w:rsidR="00E92BAB" w:rsidRDefault="0042222E">
      <w:pPr>
        <w:pStyle w:val="TM3"/>
        <w:rPr>
          <w:rFonts w:asciiTheme="minorHAnsi" w:hAnsiTheme="minorHAnsi"/>
          <w:i w:val="0"/>
          <w:iCs w:val="0"/>
          <w:kern w:val="2"/>
          <w:sz w:val="22"/>
          <w:szCs w:val="22"/>
          <w14:ligatures w14:val="standardContextual"/>
        </w:rPr>
      </w:pPr>
      <w:hyperlink w:anchor="_Toc162266679" w:history="1">
        <w:r w:rsidR="00E92BAB" w:rsidRPr="000D6370">
          <w:rPr>
            <w:rStyle w:val="Lienhypertexte"/>
          </w:rPr>
          <w:t>VII.2.11</w:t>
        </w:r>
        <w:r w:rsidR="00E92BAB">
          <w:rPr>
            <w:rFonts w:asciiTheme="minorHAnsi" w:hAnsiTheme="minorHAnsi"/>
            <w:i w:val="0"/>
            <w:iCs w:val="0"/>
            <w:kern w:val="2"/>
            <w:sz w:val="22"/>
            <w:szCs w:val="22"/>
            <w14:ligatures w14:val="standardContextual"/>
          </w:rPr>
          <w:tab/>
        </w:r>
        <w:r w:rsidR="00E92BAB" w:rsidRPr="000D6370">
          <w:rPr>
            <w:rStyle w:val="Lienhypertexte"/>
          </w:rPr>
          <w:t>Comparaison des CB2D</w:t>
        </w:r>
        <w:r w:rsidR="00E92BAB">
          <w:rPr>
            <w:webHidden/>
          </w:rPr>
          <w:tab/>
        </w:r>
        <w:r w:rsidR="00E92BAB">
          <w:rPr>
            <w:webHidden/>
          </w:rPr>
          <w:fldChar w:fldCharType="begin"/>
        </w:r>
        <w:r w:rsidR="00E92BAB">
          <w:rPr>
            <w:webHidden/>
          </w:rPr>
          <w:instrText xml:space="preserve"> PAGEREF _Toc162266679 \h </w:instrText>
        </w:r>
        <w:r w:rsidR="00E92BAB">
          <w:rPr>
            <w:webHidden/>
          </w:rPr>
        </w:r>
        <w:r w:rsidR="00E92BAB">
          <w:rPr>
            <w:webHidden/>
          </w:rPr>
          <w:fldChar w:fldCharType="separate"/>
        </w:r>
        <w:r>
          <w:rPr>
            <w:webHidden/>
          </w:rPr>
          <w:t>33</w:t>
        </w:r>
        <w:r w:rsidR="00E92BAB">
          <w:rPr>
            <w:webHidden/>
          </w:rPr>
          <w:fldChar w:fldCharType="end"/>
        </w:r>
      </w:hyperlink>
    </w:p>
    <w:p w14:paraId="65DDE100" w14:textId="4216ECFF" w:rsidR="00B3100C" w:rsidRPr="00590752" w:rsidRDefault="006418C2">
      <w:pPr>
        <w:spacing w:before="0"/>
        <w:rPr>
          <w:sz w:val="8"/>
          <w:szCs w:val="8"/>
        </w:rPr>
      </w:pPr>
      <w:r w:rsidRPr="00590752">
        <w:rPr>
          <w:rFonts w:cstheme="minorHAnsi"/>
          <w:sz w:val="24"/>
          <w:szCs w:val="24"/>
        </w:rPr>
        <w:fldChar w:fldCharType="end"/>
      </w:r>
    </w:p>
    <w:p w14:paraId="0C0DB93C" w14:textId="77777777" w:rsidR="00B3100C" w:rsidRPr="00590752" w:rsidRDefault="006418C2">
      <w:pPr>
        <w:pStyle w:val="Titre1"/>
      </w:pPr>
      <w:bookmarkStart w:id="21" w:name="_Toc162266627"/>
      <w:r w:rsidRPr="00590752">
        <w:lastRenderedPageBreak/>
        <w:t>Introduction</w:t>
      </w:r>
      <w:bookmarkEnd w:id="21"/>
    </w:p>
    <w:p w14:paraId="0587EC6C" w14:textId="77777777" w:rsidR="00B3100C" w:rsidRPr="00590752" w:rsidRDefault="006418C2">
      <w:pPr>
        <w:pStyle w:val="Titre2"/>
      </w:pPr>
      <w:bookmarkStart w:id="22" w:name="_Toc162266628"/>
      <w:r w:rsidRPr="00590752">
        <w:t>Cas d’usage</w:t>
      </w:r>
      <w:bookmarkEnd w:id="22"/>
    </w:p>
    <w:p w14:paraId="4A85927F" w14:textId="22A8A99B" w:rsidR="00B3100C" w:rsidRPr="00590752" w:rsidRDefault="006418C2">
      <w:r w:rsidRPr="00590752">
        <w:t>Il est suggéré de distinguer les catégories principales suivantes, qui vont définir des niveaux de sécurité</w:t>
      </w:r>
      <w:r w:rsidR="001F551E">
        <w:t> </w:t>
      </w:r>
      <w:r w:rsidRPr="00590752">
        <w:t>; ce qui peut être illustré avec les domaines du loisir, du tourisme, de la culture et du transport mais qu’on peut retrouver dans tous les domaines</w:t>
      </w:r>
      <w:r w:rsidR="001F551E">
        <w:t> </w:t>
      </w:r>
      <w:r w:rsidRPr="00590752">
        <w:t xml:space="preserve">: à ce stade on part du principe que dans tous les cas </w:t>
      </w:r>
      <w:r w:rsidRPr="00590752">
        <w:rPr>
          <w:b/>
          <w:bCs/>
        </w:rPr>
        <w:t>on est en mode connecté avec vérification des droits en ligne</w:t>
      </w:r>
      <w:r w:rsidRPr="00590752">
        <w:t>.</w:t>
      </w:r>
    </w:p>
    <w:p w14:paraId="0151F2E0" w14:textId="32601A44" w:rsidR="00B3100C" w:rsidRPr="00590752" w:rsidRDefault="006418C2">
      <w:pPr>
        <w:pStyle w:val="Paragraphedeliste"/>
        <w:numPr>
          <w:ilvl w:val="0"/>
          <w:numId w:val="6"/>
        </w:numPr>
        <w:ind w:left="425" w:hanging="425"/>
        <w:contextualSpacing w:val="0"/>
      </w:pPr>
      <w:r w:rsidRPr="00590752">
        <w:t xml:space="preserve">Les </w:t>
      </w:r>
      <w:r w:rsidRPr="00590752">
        <w:rPr>
          <w:i/>
        </w:rPr>
        <w:t>usages uniques</w:t>
      </w:r>
      <w:r w:rsidRPr="00590752">
        <w:t xml:space="preserve"> (occasionnel unique)</w:t>
      </w:r>
      <w:r w:rsidR="001F551E">
        <w:t> </w:t>
      </w:r>
      <w:r w:rsidRPr="00590752">
        <w:t>: il s’agit du ticket dématérialisé</w:t>
      </w:r>
      <w:r w:rsidR="001F551E">
        <w:t> </w:t>
      </w:r>
      <w:r w:rsidRPr="00590752">
        <w:t>; le risque de fraude est faible et il ne semble pas nécessaire d’authentifier le porteur.</w:t>
      </w:r>
    </w:p>
    <w:p w14:paraId="3FDF1B98" w14:textId="4B70685A" w:rsidR="00B3100C" w:rsidRPr="00590752" w:rsidRDefault="006418C2">
      <w:pPr>
        <w:pStyle w:val="Paragraphedeliste"/>
        <w:numPr>
          <w:ilvl w:val="0"/>
          <w:numId w:val="6"/>
        </w:numPr>
        <w:ind w:left="425" w:hanging="425"/>
        <w:contextualSpacing w:val="0"/>
      </w:pPr>
      <w:r w:rsidRPr="00590752">
        <w:t xml:space="preserve">Les </w:t>
      </w:r>
      <w:r w:rsidRPr="00590752">
        <w:rPr>
          <w:i/>
        </w:rPr>
        <w:t>usages multiples</w:t>
      </w:r>
      <w:r w:rsidRPr="00590752">
        <w:t xml:space="preserve"> mais à durée limitée (occasionnel multiple)</w:t>
      </w:r>
      <w:r w:rsidR="001F551E">
        <w:t> </w:t>
      </w:r>
      <w:r w:rsidRPr="00590752">
        <w:t xml:space="preserve">: par exemple un </w:t>
      </w:r>
      <w:proofErr w:type="spellStart"/>
      <w:r w:rsidRPr="00590752">
        <w:t>Pass</w:t>
      </w:r>
      <w:proofErr w:type="spellEnd"/>
      <w:r w:rsidRPr="00590752">
        <w:t xml:space="preserve"> touristique qui donne accès à plusieurs sites pendant une courte durée</w:t>
      </w:r>
      <w:r w:rsidR="001F551E">
        <w:t> </w:t>
      </w:r>
      <w:r w:rsidRPr="00590752">
        <w:t>; en général le nombre d’accès à un même site est limité et donc le risque de fraude est relativement faible et le porteur est souvent anonyme. Cependant, il peut être préférable de se protéger contre la duplication de l’identifiant en utilisant des identifiants dynamiques.</w:t>
      </w:r>
    </w:p>
    <w:p w14:paraId="6D32741A" w14:textId="0C4FD10C" w:rsidR="00B3100C" w:rsidRPr="00590752" w:rsidRDefault="006418C2">
      <w:pPr>
        <w:pStyle w:val="Paragraphedeliste"/>
        <w:numPr>
          <w:ilvl w:val="0"/>
          <w:numId w:val="6"/>
        </w:numPr>
        <w:ind w:left="425" w:hanging="425"/>
        <w:contextualSpacing w:val="0"/>
      </w:pPr>
      <w:r w:rsidRPr="00590752">
        <w:t xml:space="preserve">Les </w:t>
      </w:r>
      <w:r w:rsidRPr="00590752">
        <w:rPr>
          <w:i/>
        </w:rPr>
        <w:t>usages fréquents et multiples</w:t>
      </w:r>
      <w:r w:rsidRPr="00590752">
        <w:t xml:space="preserve"> (fréquent multiple)</w:t>
      </w:r>
      <w:r w:rsidR="001F551E">
        <w:t> </w:t>
      </w:r>
      <w:r w:rsidRPr="00590752">
        <w:t xml:space="preserve">: en général il s’agit d’un abonnement </w:t>
      </w:r>
      <w:r w:rsidR="00561776" w:rsidRPr="00590752">
        <w:t>donnant</w:t>
      </w:r>
      <w:r w:rsidRPr="00590752">
        <w:t xml:space="preserve"> droit pendant une période longue (un an par exemple) à des usages multiples</w:t>
      </w:r>
      <w:r w:rsidR="00B53728" w:rsidRPr="00590752">
        <w:t xml:space="preserve">. Dans </w:t>
      </w:r>
      <w:r w:rsidRPr="00590752">
        <w:t>ce cas, il est impératif de se protéger contre la duplication de l’identifiant et d’utiliser un identifiant dynamique, sauf si on utilise une identification du porteur au moment de l’usage (photo) ou une méthode d’authentification forte (3D</w:t>
      </w:r>
      <w:r w:rsidR="00461043">
        <w:t> </w:t>
      </w:r>
      <w:proofErr w:type="spellStart"/>
      <w:r w:rsidRPr="00590752">
        <w:t>secure</w:t>
      </w:r>
      <w:proofErr w:type="spellEnd"/>
      <w:r w:rsidRPr="00590752">
        <w:t>, notifications sur l’application</w:t>
      </w:r>
      <w:r w:rsidR="00C35C16" w:rsidRPr="00590752">
        <w:t>, etc.</w:t>
      </w:r>
      <w:r w:rsidRPr="00590752">
        <w:t>). Exemple</w:t>
      </w:r>
      <w:r w:rsidR="001F551E">
        <w:t> </w:t>
      </w:r>
      <w:r w:rsidRPr="00590752">
        <w:t>: abonnements culturels</w:t>
      </w:r>
      <w:r w:rsidR="00C97305" w:rsidRPr="00590752">
        <w:t>, sportifs ou de</w:t>
      </w:r>
      <w:r w:rsidRPr="00590752">
        <w:t xml:space="preserve"> loisirs.</w:t>
      </w:r>
    </w:p>
    <w:p w14:paraId="439D059A" w14:textId="44D600B8" w:rsidR="00B3100C" w:rsidRPr="00590752" w:rsidRDefault="006418C2">
      <w:pPr>
        <w:keepNext/>
      </w:pPr>
      <w:r w:rsidRPr="00590752">
        <w:t xml:space="preserve">On ajoute </w:t>
      </w:r>
      <w:r w:rsidR="00FA1BE9" w:rsidRPr="00590752">
        <w:t xml:space="preserve">trois </w:t>
      </w:r>
      <w:r w:rsidRPr="00590752">
        <w:t>remarques</w:t>
      </w:r>
      <w:r w:rsidR="001F551E">
        <w:t> </w:t>
      </w:r>
      <w:r w:rsidRPr="00590752">
        <w:t>:</w:t>
      </w:r>
    </w:p>
    <w:p w14:paraId="65D07CC3" w14:textId="6F1F0723" w:rsidR="00FA1BE9" w:rsidRPr="00590752" w:rsidRDefault="00FA1BE9">
      <w:pPr>
        <w:pStyle w:val="Listepuces"/>
      </w:pPr>
      <w:r w:rsidRPr="00590752">
        <w:t xml:space="preserve">La fréquence des usages est à pondérer par la valeur des droits associés. Par exemple, la valeur du droit d’accès à </w:t>
      </w:r>
      <w:r w:rsidR="004F369F" w:rsidRPr="00590752">
        <w:t>un</w:t>
      </w:r>
      <w:r w:rsidRPr="00590752">
        <w:t xml:space="preserve"> </w:t>
      </w:r>
      <w:r w:rsidR="0088126C" w:rsidRPr="00590752">
        <w:t xml:space="preserve">unique </w:t>
      </w:r>
      <w:r w:rsidRPr="00590752">
        <w:t xml:space="preserve">évènement sportif peut atteindre plusieurs centaines </w:t>
      </w:r>
      <w:r w:rsidR="00830827" w:rsidRPr="00590752">
        <w:t xml:space="preserve">(voire milliers) </w:t>
      </w:r>
      <w:r w:rsidRPr="00590752">
        <w:t>d’euros.</w:t>
      </w:r>
    </w:p>
    <w:p w14:paraId="79ECBE08" w14:textId="4C34CA2F" w:rsidR="00B3100C" w:rsidRPr="00590752" w:rsidRDefault="006418C2">
      <w:pPr>
        <w:pStyle w:val="Listepuces"/>
      </w:pPr>
      <w:r w:rsidRPr="00590752">
        <w:t xml:space="preserve">Quand </w:t>
      </w:r>
      <w:r w:rsidR="00F771E0" w:rsidRPr="00590752">
        <w:t xml:space="preserve">il </w:t>
      </w:r>
      <w:r w:rsidRPr="00590752">
        <w:t xml:space="preserve">est en mode connecté, </w:t>
      </w:r>
      <w:r w:rsidR="007D173D" w:rsidRPr="00590752">
        <w:t xml:space="preserve">même sans authentification des identifiants </w:t>
      </w:r>
      <w:r w:rsidR="00F771E0" w:rsidRPr="00590752">
        <w:t>le système est naturellement protégé contre la fabrication frauduleuse d</w:t>
      </w:r>
      <w:r w:rsidR="007D173D" w:rsidRPr="00590752">
        <w:t>’</w:t>
      </w:r>
      <w:r w:rsidR="00F771E0" w:rsidRPr="00590752">
        <w:t>identifiant</w:t>
      </w:r>
      <w:r w:rsidR="007D173D" w:rsidRPr="00590752">
        <w:t>s, puisque seuls les identifiants authentiques</w:t>
      </w:r>
      <w:r w:rsidR="00F771E0" w:rsidRPr="00590752">
        <w:t xml:space="preserve"> </w:t>
      </w:r>
      <w:r w:rsidRPr="00590752">
        <w:t>pointe</w:t>
      </w:r>
      <w:r w:rsidR="007D173D" w:rsidRPr="00590752">
        <w:t>nt</w:t>
      </w:r>
      <w:r w:rsidRPr="00590752">
        <w:t xml:space="preserve"> sur un compte en ligne</w:t>
      </w:r>
      <w:r w:rsidR="001F551E">
        <w:t> </w:t>
      </w:r>
      <w:r w:rsidRPr="00590752">
        <w:t xml:space="preserve">: si </w:t>
      </w:r>
      <w:r w:rsidR="007D173D" w:rsidRPr="00590752">
        <w:t xml:space="preserve">un </w:t>
      </w:r>
      <w:r w:rsidRPr="00590752">
        <w:t>identifiant n’est pas correct il n’y a pas de compte en ligne</w:t>
      </w:r>
      <w:r w:rsidR="001F551E">
        <w:t> </w:t>
      </w:r>
      <w:r w:rsidRPr="00590752">
        <w:t>; le plus important est de générer des identifiants non prédictibles.</w:t>
      </w:r>
      <w:r w:rsidR="007D173D" w:rsidRPr="00590752">
        <w:t xml:space="preserve"> Néanmoins, </w:t>
      </w:r>
      <w:r w:rsidR="00661FFA" w:rsidRPr="00590752">
        <w:t xml:space="preserve">un </w:t>
      </w:r>
      <w:r w:rsidR="007D173D" w:rsidRPr="00590752">
        <w:t>authentifi</w:t>
      </w:r>
      <w:r w:rsidR="00661FFA" w:rsidRPr="00590752">
        <w:t>ant</w:t>
      </w:r>
      <w:r w:rsidR="007D173D" w:rsidRPr="00590752">
        <w:t xml:space="preserve"> protège contre un éventuel clonage des identifiants par accès frauduleux à la base de données d’un service, car </w:t>
      </w:r>
      <w:r w:rsidR="00661FFA" w:rsidRPr="00590752">
        <w:t>il</w:t>
      </w:r>
      <w:r w:rsidR="00514E45" w:rsidRPr="00590752">
        <w:t xml:space="preserve"> </w:t>
      </w:r>
      <w:r w:rsidR="007D173D" w:rsidRPr="00590752">
        <w:t xml:space="preserve">est absent de </w:t>
      </w:r>
      <w:r w:rsidR="004C6887" w:rsidRPr="00590752">
        <w:t>cette</w:t>
      </w:r>
      <w:r w:rsidR="007D173D" w:rsidRPr="00590752">
        <w:t xml:space="preserve"> base de données</w:t>
      </w:r>
      <w:r w:rsidR="001F551E">
        <w:t> </w:t>
      </w:r>
      <w:r w:rsidR="00514E45" w:rsidRPr="00590752">
        <w:t xml:space="preserve">: </w:t>
      </w:r>
      <w:r w:rsidR="009D30AD" w:rsidRPr="00590752">
        <w:t xml:space="preserve">un </w:t>
      </w:r>
      <w:r w:rsidR="00514E45" w:rsidRPr="00590752">
        <w:t xml:space="preserve">attaquant </w:t>
      </w:r>
      <w:r w:rsidR="009D30AD" w:rsidRPr="00590752">
        <w:t xml:space="preserve">interne </w:t>
      </w:r>
      <w:r w:rsidR="00514E45" w:rsidRPr="00590752">
        <w:t xml:space="preserve">ne peut pas produire de clone </w:t>
      </w:r>
      <w:r w:rsidR="004F1827" w:rsidRPr="00590752">
        <w:t xml:space="preserve">qui serait accepté à la lecture </w:t>
      </w:r>
      <w:r w:rsidR="00514E45" w:rsidRPr="00590752">
        <w:t>car il ne connait pas l’authentifiant.</w:t>
      </w:r>
    </w:p>
    <w:p w14:paraId="0A4337FD" w14:textId="51938AD2" w:rsidR="00B3100C" w:rsidRPr="00590752" w:rsidRDefault="006418C2">
      <w:pPr>
        <w:pStyle w:val="Listepuces"/>
      </w:pPr>
      <w:r w:rsidRPr="00590752">
        <w:t xml:space="preserve">Pour beaucoup de projets il est </w:t>
      </w:r>
      <w:r w:rsidR="0093350F" w:rsidRPr="00590752">
        <w:t>capi</w:t>
      </w:r>
      <w:r w:rsidRPr="00590752">
        <w:t>tal de ne pas obliger les fournisseurs de services à changer leurs équipements de contrôle et, dans le cas de la technologie code 2D, l’équipement le plus répandu est la douchette en mode émulation clavier</w:t>
      </w:r>
      <w:r w:rsidR="001F551E">
        <w:t> </w:t>
      </w:r>
      <w:r w:rsidRPr="00590752">
        <w:t xml:space="preserve">: la contrainte étant que le code 2D doit </w:t>
      </w:r>
      <w:r w:rsidR="004B4E89" w:rsidRPr="00590752">
        <w:t>être composé de caractères ASCII imprimables, et au plus 128</w:t>
      </w:r>
      <w:r w:rsidRPr="00590752">
        <w:t>.</w:t>
      </w:r>
    </w:p>
    <w:p w14:paraId="3EB6861B" w14:textId="380B6A49" w:rsidR="00B3100C" w:rsidRPr="00590752" w:rsidRDefault="006418C2">
      <w:pPr>
        <w:keepNext/>
      </w:pPr>
      <w:r w:rsidRPr="00590752">
        <w:t xml:space="preserve">Outre les téléphones mobiles, est également pris en compte le cas d’un </w:t>
      </w:r>
      <w:r w:rsidRPr="00590752">
        <w:rPr>
          <w:b/>
        </w:rPr>
        <w:t>code-barres imprimé</w:t>
      </w:r>
      <w:r w:rsidRPr="00590752">
        <w:t>, en considérant que la surface d’impression peut être faible, jusqu’à un carré de 2 cm de côté.</w:t>
      </w:r>
    </w:p>
    <w:p w14:paraId="7B439405" w14:textId="77777777" w:rsidR="00B3100C" w:rsidRPr="00590752" w:rsidRDefault="006418C2">
      <w:pPr>
        <w:pStyle w:val="Titre2"/>
        <w:spacing w:before="320"/>
      </w:pPr>
      <w:bookmarkStart w:id="23" w:name="_Toc162266629"/>
      <w:r w:rsidRPr="00590752">
        <w:t>Objet du document</w:t>
      </w:r>
      <w:bookmarkEnd w:id="23"/>
    </w:p>
    <w:p w14:paraId="6A927854" w14:textId="77777777" w:rsidR="00B3100C" w:rsidRPr="00590752" w:rsidRDefault="006418C2">
      <w:r w:rsidRPr="00590752">
        <w:t>La norme française décrivant l’Application Multiservices Citoyenne, ou « AMC », a été publiée en octobre 2020 par l’AFNOR sous la référence « NF P 99-508 », suite aux travaux du groupe de travail GT8 de la commission de normalisation CN03 du BNTRA.</w:t>
      </w:r>
    </w:p>
    <w:p w14:paraId="101F19BE" w14:textId="6BAB573C" w:rsidR="00B3100C" w:rsidRPr="00590752" w:rsidRDefault="006418C2">
      <w:r w:rsidRPr="00590752">
        <w:t>Le groupe de travail ADCET consacré à l’AMC a validé le besoin de pouvoir utiliser</w:t>
      </w:r>
      <w:r w:rsidR="00FC7832">
        <w:t xml:space="preserve"> pour les </w:t>
      </w:r>
      <w:r w:rsidR="00FC7832" w:rsidRPr="00590752">
        <w:t>identifiants AMC</w:t>
      </w:r>
      <w:r w:rsidR="00FC7832">
        <w:t xml:space="preserve"> des supports autres qu’une application Calypso</w:t>
      </w:r>
      <w:r w:rsidR="0035688F" w:rsidRPr="0035688F">
        <w:rPr>
          <w:rStyle w:val="Appelnotedebasdep"/>
        </w:rPr>
        <w:t> </w:t>
      </w:r>
      <w:r w:rsidR="0035688F" w:rsidRPr="0035688F">
        <w:rPr>
          <w:rStyle w:val="Appelnotedebasdep"/>
        </w:rPr>
        <w:footnoteReference w:id="2"/>
      </w:r>
      <w:r w:rsidR="007B1A74">
        <w:t>.</w:t>
      </w:r>
    </w:p>
    <w:p w14:paraId="142B3EBB" w14:textId="273E7BA1" w:rsidR="00B3100C" w:rsidRPr="00590752" w:rsidRDefault="006418C2">
      <w:r w:rsidRPr="00590752">
        <w:t xml:space="preserve">La gestion des identifiants personnalisés, des contrats AMC et du journal AMC n’est toutefois pas retenue pour l’utilisation </w:t>
      </w:r>
      <w:r w:rsidR="00FC7832">
        <w:t>avec les supports non Calypso</w:t>
      </w:r>
      <w:r w:rsidRPr="00590752">
        <w:t>.</w:t>
      </w:r>
    </w:p>
    <w:p w14:paraId="5A1241F5" w14:textId="23199972" w:rsidR="00B3100C" w:rsidRPr="00590752" w:rsidRDefault="006418C2">
      <w:pPr>
        <w:keepNext/>
      </w:pPr>
      <w:r w:rsidRPr="00590752">
        <w:lastRenderedPageBreak/>
        <w:t xml:space="preserve">Plusieurs technologies de communication entre </w:t>
      </w:r>
      <w:r w:rsidR="00BB0BE3">
        <w:t>supports</w:t>
      </w:r>
      <w:r w:rsidR="00BB0BE3" w:rsidRPr="00590752">
        <w:t xml:space="preserve"> </w:t>
      </w:r>
      <w:r w:rsidRPr="00590752">
        <w:t>et terminaux existent, chacune avec ses avantages et ses limites. Pour porter l’AMC, l’ADCET a envisagé</w:t>
      </w:r>
      <w:r w:rsidR="001F551E">
        <w:t> </w:t>
      </w:r>
      <w:r w:rsidRPr="00590752">
        <w:t>:</w:t>
      </w:r>
    </w:p>
    <w:p w14:paraId="09792C6C" w14:textId="1F273AF8" w:rsidR="00B3100C" w:rsidRPr="00590752" w:rsidRDefault="00BB0BE3" w:rsidP="00BB0BE3">
      <w:pPr>
        <w:pStyle w:val="Listepuces"/>
        <w:keepNext/>
        <w:tabs>
          <w:tab w:val="clear" w:pos="360"/>
          <w:tab w:val="left" w:pos="2410"/>
        </w:tabs>
      </w:pPr>
      <w:r>
        <w:rPr>
          <w:b/>
        </w:rPr>
        <w:t xml:space="preserve">Sans contact / </w:t>
      </w:r>
      <w:r w:rsidR="006418C2" w:rsidRPr="00590752">
        <w:rPr>
          <w:b/>
        </w:rPr>
        <w:t>NFC</w:t>
      </w:r>
      <w:r w:rsidR="006418C2" w:rsidRPr="00590752">
        <w:tab/>
      </w:r>
      <w:r w:rsidR="006418C2" w:rsidRPr="00590752">
        <w:rPr>
          <w:i/>
        </w:rPr>
        <w:t>Near Field Communication</w:t>
      </w:r>
      <w:r w:rsidR="00BD23F4">
        <w:rPr>
          <w:iCs/>
        </w:rPr>
        <w:t>, étendue aux supports non Calypso</w:t>
      </w:r>
    </w:p>
    <w:p w14:paraId="08A9EB9A" w14:textId="77777777" w:rsidR="00B3100C" w:rsidRPr="00590752" w:rsidRDefault="006418C2" w:rsidP="00BB0BE3">
      <w:pPr>
        <w:pStyle w:val="Listepuces"/>
        <w:keepNext/>
        <w:tabs>
          <w:tab w:val="clear" w:pos="360"/>
          <w:tab w:val="left" w:pos="2410"/>
        </w:tabs>
      </w:pPr>
      <w:r w:rsidRPr="00590752">
        <w:rPr>
          <w:b/>
        </w:rPr>
        <w:t>BLE</w:t>
      </w:r>
      <w:r w:rsidRPr="00590752">
        <w:tab/>
      </w:r>
      <w:r w:rsidRPr="00590752">
        <w:rPr>
          <w:i/>
        </w:rPr>
        <w:t>Bluetooth Low Energy</w:t>
      </w:r>
    </w:p>
    <w:p w14:paraId="79C0278B" w14:textId="77777777" w:rsidR="00B3100C" w:rsidRPr="00590752" w:rsidRDefault="006418C2" w:rsidP="00BB0BE3">
      <w:pPr>
        <w:pStyle w:val="Listepuces"/>
        <w:tabs>
          <w:tab w:val="clear" w:pos="360"/>
          <w:tab w:val="left" w:pos="2410"/>
        </w:tabs>
      </w:pPr>
      <w:r w:rsidRPr="00590752">
        <w:rPr>
          <w:b/>
        </w:rPr>
        <w:t>CB2D</w:t>
      </w:r>
      <w:r w:rsidRPr="00590752">
        <w:tab/>
      </w:r>
      <w:r w:rsidRPr="00590752">
        <w:rPr>
          <w:i/>
        </w:rPr>
        <w:t>Codes-barres à deux dimensions</w:t>
      </w:r>
    </w:p>
    <w:p w14:paraId="5BB9ECF7" w14:textId="77777777" w:rsidR="00B3100C" w:rsidRPr="00590752" w:rsidRDefault="006418C2">
      <w:pPr>
        <w:keepNext/>
      </w:pPr>
      <w:bookmarkStart w:id="24" w:name="_Ref64636211"/>
      <w:bookmarkStart w:id="25" w:name="_Ref64282457"/>
      <w:r w:rsidRPr="00590752">
        <w:t>Ce document est une contribution de l’ADCET au GT8. Il propose une solution de mise en œuvre de ces technologies, en vue d’un ajout à une nouvelle version de la norme AMC, en s’appuyant autant que possible sur les solutions déjà décrites par les normes publiées ou en cours d’élaboration.</w:t>
      </w:r>
    </w:p>
    <w:p w14:paraId="06C4A81C" w14:textId="77777777" w:rsidR="00B3100C" w:rsidRPr="00590752" w:rsidRDefault="006418C2">
      <w:pPr>
        <w:pStyle w:val="Titre2"/>
      </w:pPr>
      <w:bookmarkStart w:id="26" w:name="_Toc64958237"/>
      <w:bookmarkStart w:id="27" w:name="_Toc64958238"/>
      <w:bookmarkStart w:id="28" w:name="_Toc64958239"/>
      <w:bookmarkStart w:id="29" w:name="_Toc69736124"/>
      <w:bookmarkStart w:id="30" w:name="_Toc69743142"/>
      <w:bookmarkStart w:id="31" w:name="_Toc69882259"/>
      <w:bookmarkStart w:id="32" w:name="_Toc69903594"/>
      <w:bookmarkStart w:id="33" w:name="_Toc69736125"/>
      <w:bookmarkStart w:id="34" w:name="_Toc69743143"/>
      <w:bookmarkStart w:id="35" w:name="_Toc69882260"/>
      <w:bookmarkStart w:id="36" w:name="_Toc69903595"/>
      <w:bookmarkStart w:id="37" w:name="_Toc69736126"/>
      <w:bookmarkStart w:id="38" w:name="_Toc69743144"/>
      <w:bookmarkStart w:id="39" w:name="_Toc69882261"/>
      <w:bookmarkStart w:id="40" w:name="_Toc69903596"/>
      <w:bookmarkStart w:id="41" w:name="_Toc69736127"/>
      <w:bookmarkStart w:id="42" w:name="_Toc69743145"/>
      <w:bookmarkStart w:id="43" w:name="_Toc69882262"/>
      <w:bookmarkStart w:id="44" w:name="_Toc69903597"/>
      <w:bookmarkStart w:id="45" w:name="_Toc69736128"/>
      <w:bookmarkStart w:id="46" w:name="_Toc69743146"/>
      <w:bookmarkStart w:id="47" w:name="_Toc69882263"/>
      <w:bookmarkStart w:id="48" w:name="_Toc69903598"/>
      <w:bookmarkStart w:id="49" w:name="_Toc69736129"/>
      <w:bookmarkStart w:id="50" w:name="_Toc69743147"/>
      <w:bookmarkStart w:id="51" w:name="_Toc69882264"/>
      <w:bookmarkStart w:id="52" w:name="_Toc69903599"/>
      <w:bookmarkStart w:id="53" w:name="_Toc69736130"/>
      <w:bookmarkStart w:id="54" w:name="_Toc69743148"/>
      <w:bookmarkStart w:id="55" w:name="_Toc69882265"/>
      <w:bookmarkStart w:id="56" w:name="_Toc69903600"/>
      <w:bookmarkStart w:id="57" w:name="_Toc69736131"/>
      <w:bookmarkStart w:id="58" w:name="_Toc69743149"/>
      <w:bookmarkStart w:id="59" w:name="_Toc69882266"/>
      <w:bookmarkStart w:id="60" w:name="_Toc69903601"/>
      <w:bookmarkStart w:id="61" w:name="_Toc69736132"/>
      <w:bookmarkStart w:id="62" w:name="_Toc69743150"/>
      <w:bookmarkStart w:id="63" w:name="_Toc69882267"/>
      <w:bookmarkStart w:id="64" w:name="_Toc69903602"/>
      <w:bookmarkStart w:id="65" w:name="_Toc69736133"/>
      <w:bookmarkStart w:id="66" w:name="_Toc69743151"/>
      <w:bookmarkStart w:id="67" w:name="_Toc69882268"/>
      <w:bookmarkStart w:id="68" w:name="_Toc69903603"/>
      <w:bookmarkStart w:id="69" w:name="_Toc69736134"/>
      <w:bookmarkStart w:id="70" w:name="_Toc69743152"/>
      <w:bookmarkStart w:id="71" w:name="_Toc69882269"/>
      <w:bookmarkStart w:id="72" w:name="_Toc69903604"/>
      <w:bookmarkStart w:id="73" w:name="_Toc69736135"/>
      <w:bookmarkStart w:id="74" w:name="_Toc69743153"/>
      <w:bookmarkStart w:id="75" w:name="_Toc69882270"/>
      <w:bookmarkStart w:id="76" w:name="_Toc69903605"/>
      <w:bookmarkStart w:id="77" w:name="_Toc69736136"/>
      <w:bookmarkStart w:id="78" w:name="_Toc69743154"/>
      <w:bookmarkStart w:id="79" w:name="_Toc69882271"/>
      <w:bookmarkStart w:id="80" w:name="_Toc69903606"/>
      <w:bookmarkStart w:id="81" w:name="_Toc64958244"/>
      <w:bookmarkStart w:id="82" w:name="_Toc64958245"/>
      <w:bookmarkStart w:id="83" w:name="_Toc64958246"/>
      <w:bookmarkStart w:id="84" w:name="_Toc64958247"/>
      <w:bookmarkStart w:id="85" w:name="_Toc64958248"/>
      <w:bookmarkStart w:id="86" w:name="_Toc64958249"/>
      <w:bookmarkStart w:id="87" w:name="_Toc64958250"/>
      <w:bookmarkStart w:id="88" w:name="_Toc64958251"/>
      <w:bookmarkStart w:id="89" w:name="_Toc64958252"/>
      <w:bookmarkStart w:id="90" w:name="_Toc64958253"/>
      <w:bookmarkStart w:id="91" w:name="_Toc64958254"/>
      <w:bookmarkStart w:id="92" w:name="_Toc64958255"/>
      <w:bookmarkStart w:id="93" w:name="_Toc64958256"/>
      <w:bookmarkStart w:id="94" w:name="_Toc64958257"/>
      <w:bookmarkStart w:id="95" w:name="_Toc64958258"/>
      <w:bookmarkStart w:id="96" w:name="_Toc64958259"/>
      <w:bookmarkStart w:id="97" w:name="_Toc64958260"/>
      <w:bookmarkStart w:id="98" w:name="_Toc64958261"/>
      <w:bookmarkStart w:id="99" w:name="_Toc64958279"/>
      <w:bookmarkStart w:id="100" w:name="_Toc64958280"/>
      <w:bookmarkStart w:id="101" w:name="_Toc64958281"/>
      <w:bookmarkStart w:id="102" w:name="_Toc64958282"/>
      <w:bookmarkStart w:id="103" w:name="_Toc64958283"/>
      <w:bookmarkStart w:id="104" w:name="_Toc64958284"/>
      <w:bookmarkStart w:id="105" w:name="_Toc64958285"/>
      <w:bookmarkStart w:id="106" w:name="_Toc162266630"/>
      <w:bookmarkStart w:id="107" w:name="_Ref68611102"/>
      <w:bookmarkStart w:id="108" w:name="_Ref6445564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r w:rsidRPr="00590752">
        <w:t>Définitions</w:t>
      </w:r>
      <w:bookmarkEnd w:id="106"/>
    </w:p>
    <w:p w14:paraId="4171EE9F" w14:textId="77777777" w:rsidR="00B3100C" w:rsidRPr="00590752" w:rsidRDefault="006418C2">
      <w:r w:rsidRPr="00590752">
        <w:t xml:space="preserve">Une AMC implémentée dans un téléphone est appelée </w:t>
      </w:r>
      <w:r w:rsidRPr="00590752">
        <w:rPr>
          <w:b/>
          <w:i/>
        </w:rPr>
        <w:t>AMC mobile</w:t>
      </w:r>
      <w:r w:rsidRPr="00590752">
        <w:t>.</w:t>
      </w:r>
    </w:p>
    <w:p w14:paraId="4ADC294C" w14:textId="77777777" w:rsidR="00B3100C" w:rsidRPr="00590752" w:rsidRDefault="006418C2">
      <w:r w:rsidRPr="00590752">
        <w:t xml:space="preserve">L’AMC est gérée dans le téléphone par une </w:t>
      </w:r>
      <w:r w:rsidRPr="00590752">
        <w:rPr>
          <w:b/>
          <w:i/>
        </w:rPr>
        <w:t xml:space="preserve">application mobile </w:t>
      </w:r>
      <w:r w:rsidRPr="00590752">
        <w:t>ou</w:t>
      </w:r>
      <w:r w:rsidRPr="00590752">
        <w:rPr>
          <w:b/>
          <w:i/>
        </w:rPr>
        <w:t xml:space="preserve"> « app »</w:t>
      </w:r>
      <w:r w:rsidRPr="00590752">
        <w:t xml:space="preserve"> </w:t>
      </w:r>
      <w:r w:rsidRPr="00590752">
        <w:rPr>
          <w:rStyle w:val="Appelnotedebasdep"/>
        </w:rPr>
        <w:footnoteReference w:id="3"/>
      </w:r>
      <w:r w:rsidRPr="00590752">
        <w:t>.</w:t>
      </w:r>
    </w:p>
    <w:p w14:paraId="7B2912C9" w14:textId="77777777" w:rsidR="00B3100C" w:rsidRPr="00590752" w:rsidRDefault="006418C2">
      <w:pPr>
        <w:pStyle w:val="Titre2"/>
      </w:pPr>
      <w:bookmarkStart w:id="109" w:name="_Toc69736138"/>
      <w:bookmarkStart w:id="110" w:name="_Toc69743156"/>
      <w:bookmarkStart w:id="111" w:name="_Toc69882273"/>
      <w:bookmarkStart w:id="112" w:name="_Toc69903608"/>
      <w:bookmarkStart w:id="113" w:name="_Ref69726925"/>
      <w:bookmarkStart w:id="114" w:name="_Toc162266631"/>
      <w:bookmarkEnd w:id="109"/>
      <w:bookmarkEnd w:id="110"/>
      <w:bookmarkEnd w:id="111"/>
      <w:bookmarkEnd w:id="112"/>
      <w:r w:rsidRPr="00590752">
        <w:t>Présentation des technologies envisagées</w:t>
      </w:r>
      <w:bookmarkEnd w:id="107"/>
      <w:bookmarkEnd w:id="113"/>
      <w:bookmarkEnd w:id="114"/>
    </w:p>
    <w:p w14:paraId="71C2A27A" w14:textId="5A6D87C9" w:rsidR="00B3100C" w:rsidRPr="00590752" w:rsidRDefault="00713454">
      <w:pPr>
        <w:pStyle w:val="Titre3"/>
      </w:pPr>
      <w:bookmarkStart w:id="115" w:name="_Ref66780838"/>
      <w:bookmarkStart w:id="116" w:name="_Toc162266632"/>
      <w:r>
        <w:t xml:space="preserve">Sans contact et </w:t>
      </w:r>
      <w:r w:rsidR="006418C2" w:rsidRPr="00590752">
        <w:t>NFC (« Near Field Communication »)</w:t>
      </w:r>
      <w:bookmarkEnd w:id="108"/>
      <w:bookmarkEnd w:id="115"/>
      <w:bookmarkEnd w:id="116"/>
      <w:r w:rsidR="006418C2" w:rsidRPr="00590752">
        <w:rPr>
          <w:noProof/>
        </w:rPr>
        <w:t xml:space="preserve"> </w:t>
      </w:r>
    </w:p>
    <w:p w14:paraId="1A8F4F99" w14:textId="26CA2D91" w:rsidR="002B5C83" w:rsidRDefault="002B5C83">
      <w:r>
        <w:t xml:space="preserve">Le </w:t>
      </w:r>
      <w:r w:rsidRPr="00202192">
        <w:rPr>
          <w:b/>
          <w:bCs/>
          <w:i/>
          <w:iCs/>
        </w:rPr>
        <w:t>sans contact</w:t>
      </w:r>
      <w:r>
        <w:t xml:space="preserve"> </w:t>
      </w:r>
      <w:r w:rsidR="008D1227">
        <w:t xml:space="preserve">recouvre </w:t>
      </w:r>
      <w:r>
        <w:t xml:space="preserve">le protocole </w:t>
      </w:r>
      <w:r w:rsidR="001441C6">
        <w:t xml:space="preserve">défini par la norme </w:t>
      </w:r>
      <w:r>
        <w:t xml:space="preserve">ISO/IEC 14443, </w:t>
      </w:r>
      <w:r w:rsidR="00821320">
        <w:t xml:space="preserve">ainsi que </w:t>
      </w:r>
      <w:r>
        <w:t>ses variantes propriétaires</w:t>
      </w:r>
      <w:r w:rsidR="00BE185D" w:rsidRPr="00BE185D">
        <w:rPr>
          <w:rStyle w:val="Appelnotedebasdep"/>
        </w:rPr>
        <w:t> </w:t>
      </w:r>
      <w:r w:rsidR="00155918" w:rsidRPr="00BE185D">
        <w:rPr>
          <w:rStyle w:val="Appelnotedebasdep"/>
        </w:rPr>
        <w:footnoteReference w:id="4"/>
      </w:r>
      <w:r>
        <w:t>.</w:t>
      </w:r>
    </w:p>
    <w:p w14:paraId="7573E9E7" w14:textId="3711CD84" w:rsidR="008615D1" w:rsidRDefault="00CC071D" w:rsidP="008615D1">
      <w:r w:rsidRPr="00590752">
        <w:rPr>
          <w:noProof/>
        </w:rPr>
        <w:drawing>
          <wp:anchor distT="0" distB="0" distL="180340" distR="180340" simplePos="0" relativeHeight="251637248" behindDoc="0" locked="0" layoutInCell="1" allowOverlap="1" wp14:anchorId="24430182" wp14:editId="55E61DAB">
            <wp:simplePos x="0" y="0"/>
            <wp:positionH relativeFrom="column">
              <wp:posOffset>4471035</wp:posOffset>
            </wp:positionH>
            <wp:positionV relativeFrom="paragraph">
              <wp:posOffset>144145</wp:posOffset>
            </wp:positionV>
            <wp:extent cx="1743075" cy="1104900"/>
            <wp:effectExtent l="19050" t="0" r="9525" b="0"/>
            <wp:wrapSquare wrapText="bothSides"/>
            <wp:docPr id="1" name="Image 1" descr="C:\Users\flv\AppData\Local\Microsoft\Windows\INetCache\Content.Word\nf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flv\AppData\Local\Microsoft\Windows\INetCache\Content.Word\nfc.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43075" cy="1104900"/>
                    </a:xfrm>
                    <a:prstGeom prst="rect">
                      <a:avLst/>
                    </a:prstGeom>
                    <a:noFill/>
                    <a:ln>
                      <a:noFill/>
                    </a:ln>
                  </pic:spPr>
                </pic:pic>
              </a:graphicData>
            </a:graphic>
          </wp:anchor>
        </w:drawing>
      </w:r>
      <w:r w:rsidR="00122986">
        <w:t>L</w:t>
      </w:r>
      <w:r w:rsidR="00122986" w:rsidRPr="00590752">
        <w:t>a technologie</w:t>
      </w:r>
      <w:r w:rsidR="00122986" w:rsidRPr="00202192">
        <w:rPr>
          <w:b/>
          <w:bCs/>
          <w:i/>
          <w:iCs/>
        </w:rPr>
        <w:t xml:space="preserve"> NFC </w:t>
      </w:r>
      <w:r w:rsidR="00122986">
        <w:t>est conçue pour</w:t>
      </w:r>
      <w:r w:rsidR="00122986" w:rsidRPr="008615D1">
        <w:t xml:space="preserve"> </w:t>
      </w:r>
      <w:r w:rsidR="00122986">
        <w:t xml:space="preserve">les objets disposant d’une source d’énergie, comme les téléphones mobiles. Elle inclut une implémentation de la norme ISO/IEC 14443 : </w:t>
      </w:r>
      <w:r w:rsidR="00122986" w:rsidRPr="00590752">
        <w:t xml:space="preserve">le </w:t>
      </w:r>
      <w:r w:rsidR="00122986" w:rsidRPr="003A3C4D">
        <w:rPr>
          <w:b/>
          <w:bCs/>
          <w:i/>
          <w:iCs/>
        </w:rPr>
        <w:t>mode émulation carte</w:t>
      </w:r>
      <w:r w:rsidR="006418C2" w:rsidRPr="00590752">
        <w:t>.</w:t>
      </w:r>
    </w:p>
    <w:p w14:paraId="78632569" w14:textId="149BF996" w:rsidR="00B3100C" w:rsidRPr="00590752" w:rsidRDefault="006418C2" w:rsidP="00CC071D">
      <w:r w:rsidRPr="00590752">
        <w:t xml:space="preserve">Dans le téléphone, </w:t>
      </w:r>
      <w:r w:rsidR="00CC071D">
        <w:t>une carte virtuelle</w:t>
      </w:r>
      <w:r w:rsidRPr="00590752">
        <w:t xml:space="preserve"> </w:t>
      </w:r>
      <w:r w:rsidR="00CC071D">
        <w:t xml:space="preserve">peut être </w:t>
      </w:r>
      <w:r w:rsidRPr="00590752">
        <w:t xml:space="preserve">logée dans un conteneur </w:t>
      </w:r>
      <w:r w:rsidR="00341707">
        <w:t>conforme à la norme ISO/IEC 7816</w:t>
      </w:r>
      <w:r w:rsidR="00341707">
        <w:noBreakHyphen/>
        <w:t xml:space="preserve">4. Ce conteneur </w:t>
      </w:r>
      <w:r w:rsidRPr="00590752">
        <w:t>est implémenté soit dans une app HCE</w:t>
      </w:r>
      <w:r w:rsidRPr="00590752">
        <w:rPr>
          <w:rStyle w:val="Appelnotedebasdep"/>
        </w:rPr>
        <w:t> </w:t>
      </w:r>
      <w:r w:rsidRPr="00590752">
        <w:rPr>
          <w:rStyle w:val="Appelnotedebasdep"/>
        </w:rPr>
        <w:footnoteReference w:id="5"/>
      </w:r>
      <w:r w:rsidRPr="00590752">
        <w:t>, soit dans un élément sécurisé du téléphone (« </w:t>
      </w:r>
      <w:proofErr w:type="spellStart"/>
      <w:r w:rsidRPr="00590752">
        <w:t>eSE</w:t>
      </w:r>
      <w:proofErr w:type="spellEnd"/>
      <w:r w:rsidRPr="00590752">
        <w:t> », « </w:t>
      </w:r>
      <w:proofErr w:type="spellStart"/>
      <w:r w:rsidRPr="00590752">
        <w:t>embedded</w:t>
      </w:r>
      <w:proofErr w:type="spellEnd"/>
      <w:r w:rsidRPr="00590752">
        <w:t xml:space="preserve"> </w:t>
      </w:r>
      <w:proofErr w:type="spellStart"/>
      <w:r w:rsidRPr="00590752">
        <w:t>secure</w:t>
      </w:r>
      <w:proofErr w:type="spellEnd"/>
      <w:r w:rsidRPr="00590752">
        <w:t xml:space="preserve"> </w:t>
      </w:r>
      <w:proofErr w:type="spellStart"/>
      <w:r w:rsidRPr="00590752">
        <w:t>element</w:t>
      </w:r>
      <w:proofErr w:type="spellEnd"/>
      <w:r w:rsidRPr="00590752">
        <w:t> »).</w:t>
      </w:r>
    </w:p>
    <w:p w14:paraId="6B76DA5F" w14:textId="00AD419F" w:rsidR="00465DCA" w:rsidRDefault="0059177D" w:rsidP="00465DCA">
      <w:r>
        <w:t xml:space="preserve">Lorsque la carte virtuelle est </w:t>
      </w:r>
      <w:r w:rsidR="00465DCA">
        <w:t xml:space="preserve">une AMC </w:t>
      </w:r>
      <w:r>
        <w:t>Calypso</w:t>
      </w:r>
      <w:r w:rsidR="00465DCA">
        <w:t xml:space="preserve">, </w:t>
      </w:r>
      <w:r>
        <w:t xml:space="preserve">la norme AMC actuelle s’applique directement. La présente proposition </w:t>
      </w:r>
      <w:r w:rsidR="0022073C">
        <w:t xml:space="preserve">ne </w:t>
      </w:r>
      <w:r>
        <w:t xml:space="preserve">concerne </w:t>
      </w:r>
      <w:r w:rsidR="0022073C">
        <w:t xml:space="preserve">que </w:t>
      </w:r>
      <w:r>
        <w:t>les cas où la</w:t>
      </w:r>
      <w:r w:rsidRPr="0059177D">
        <w:t xml:space="preserve"> </w:t>
      </w:r>
      <w:r>
        <w:t>carte virtuelle n’est pas conforme au standard Calypso</w:t>
      </w:r>
      <w:r w:rsidR="00465DCA">
        <w:t>.</w:t>
      </w:r>
    </w:p>
    <w:p w14:paraId="0E9F293B" w14:textId="56FAB822" w:rsidR="00B3100C" w:rsidRPr="00590752" w:rsidRDefault="006418C2">
      <w:pPr>
        <w:keepNext/>
      </w:pPr>
      <w:r w:rsidRPr="00590752">
        <w:t xml:space="preserve">Le </w:t>
      </w:r>
      <w:r w:rsidR="001D627A">
        <w:t xml:space="preserve">sans contact et le </w:t>
      </w:r>
      <w:r w:rsidRPr="00590752">
        <w:t>NFC présente</w:t>
      </w:r>
      <w:r w:rsidR="001D627A">
        <w:t>nt</w:t>
      </w:r>
      <w:r w:rsidRPr="00590752">
        <w:t xml:space="preserve"> plusieurs avantages</w:t>
      </w:r>
      <w:r w:rsidR="001F551E">
        <w:t> </w:t>
      </w:r>
      <w:r w:rsidRPr="00590752">
        <w:t>:</w:t>
      </w:r>
    </w:p>
    <w:p w14:paraId="0AFD681F" w14:textId="5766071C" w:rsidR="00B3100C" w:rsidRPr="00590752" w:rsidRDefault="006418C2">
      <w:pPr>
        <w:pStyle w:val="Listepuces"/>
      </w:pPr>
      <w:proofErr w:type="gramStart"/>
      <w:r w:rsidRPr="00590752">
        <w:t>portée</w:t>
      </w:r>
      <w:proofErr w:type="gramEnd"/>
      <w:r w:rsidRPr="00590752">
        <w:t xml:space="preserve"> réduite (quelques centimètres) permettant de matérialiser la volonté de l’utilisateur d’accéder au service qui lui est proposé (« geste volontaire »)</w:t>
      </w:r>
      <w:r w:rsidR="001F551E">
        <w:t> </w:t>
      </w:r>
      <w:r w:rsidRPr="00590752">
        <w:t>;</w:t>
      </w:r>
    </w:p>
    <w:p w14:paraId="36901CC4" w14:textId="002BAB52" w:rsidR="00B3100C" w:rsidRPr="00590752" w:rsidRDefault="006418C2">
      <w:pPr>
        <w:pStyle w:val="Listepuces"/>
      </w:pPr>
      <w:proofErr w:type="gramStart"/>
      <w:r w:rsidRPr="00590752">
        <w:t>pertinence</w:t>
      </w:r>
      <w:proofErr w:type="gramEnd"/>
      <w:r w:rsidRPr="00590752">
        <w:t xml:space="preserve"> et efficacité démontrée</w:t>
      </w:r>
      <w:r w:rsidR="001F551E">
        <w:t> </w:t>
      </w:r>
      <w:r w:rsidRPr="00590752">
        <w:t>;</w:t>
      </w:r>
    </w:p>
    <w:p w14:paraId="51AC6B2F" w14:textId="3EC2A584" w:rsidR="00B3100C" w:rsidRPr="00590752" w:rsidRDefault="006418C2">
      <w:pPr>
        <w:pStyle w:val="Listepuces"/>
      </w:pPr>
      <w:proofErr w:type="gramStart"/>
      <w:r w:rsidRPr="00590752">
        <w:t>meilleure</w:t>
      </w:r>
      <w:proofErr w:type="gramEnd"/>
      <w:r w:rsidRPr="00590752">
        <w:t xml:space="preserve"> solution</w:t>
      </w:r>
      <w:r w:rsidR="009F686A">
        <w:t xml:space="preserve"> sur téléphone mobile</w:t>
      </w:r>
      <w:r w:rsidRPr="00590752">
        <w:t xml:space="preserve"> pour les services acceptant déjà des AMC</w:t>
      </w:r>
      <w:r w:rsidR="00864FB2">
        <w:t xml:space="preserve"> sur carte</w:t>
      </w:r>
      <w:r w:rsidR="00415C2F">
        <w:t xml:space="preserve"> Calypso</w:t>
      </w:r>
      <w:r w:rsidR="001F551E">
        <w:t> </w:t>
      </w:r>
      <w:r w:rsidRPr="00590752">
        <w:t>;</w:t>
      </w:r>
    </w:p>
    <w:p w14:paraId="5E98DE10" w14:textId="2929BDB7" w:rsidR="00B3100C" w:rsidRPr="00590752" w:rsidRDefault="006418C2">
      <w:pPr>
        <w:pStyle w:val="Listepuces"/>
      </w:pPr>
      <w:proofErr w:type="gramStart"/>
      <w:r w:rsidRPr="00590752">
        <w:t>meilleure</w:t>
      </w:r>
      <w:proofErr w:type="gramEnd"/>
      <w:r w:rsidRPr="00590752">
        <w:t xml:space="preserve"> ergonomie, car il suffit d’approcher le </w:t>
      </w:r>
      <w:r w:rsidR="00733C9D">
        <w:t>support</w:t>
      </w:r>
      <w:r w:rsidR="00733C9D" w:rsidRPr="00590752">
        <w:t xml:space="preserve"> </w:t>
      </w:r>
      <w:r w:rsidRPr="00590752">
        <w:t>du terminal</w:t>
      </w:r>
      <w:r w:rsidRPr="00590752">
        <w:rPr>
          <w:rStyle w:val="Appelnotedebasdep"/>
        </w:rPr>
        <w:t> </w:t>
      </w:r>
      <w:r w:rsidRPr="00590752">
        <w:rPr>
          <w:rStyle w:val="Appelnotedebasdep"/>
        </w:rPr>
        <w:footnoteReference w:id="6"/>
      </w:r>
      <w:r w:rsidR="001F551E">
        <w:t> </w:t>
      </w:r>
      <w:r w:rsidRPr="00590752">
        <w:t>;</w:t>
      </w:r>
    </w:p>
    <w:p w14:paraId="298BEC8C" w14:textId="0EF8FAA7" w:rsidR="00B3100C" w:rsidRPr="00590752" w:rsidRDefault="006418C2">
      <w:pPr>
        <w:pStyle w:val="Listepuces"/>
      </w:pPr>
      <w:proofErr w:type="gramStart"/>
      <w:r w:rsidRPr="00590752">
        <w:t>possibilité</w:t>
      </w:r>
      <w:proofErr w:type="gramEnd"/>
      <w:r w:rsidRPr="00590752">
        <w:t xml:space="preserve"> d’authentifier le support sans SAM (depuis Calypso Prime </w:t>
      </w:r>
      <w:proofErr w:type="spellStart"/>
      <w:r w:rsidRPr="00590752">
        <w:t>Revision</w:t>
      </w:r>
      <w:proofErr w:type="spellEnd"/>
      <w:r w:rsidRPr="00590752">
        <w:t xml:space="preserve"> 3.3</w:t>
      </w:r>
      <w:r w:rsidR="00FA5E69" w:rsidRPr="00590752">
        <w:t xml:space="preserve">, voir chapitre </w:t>
      </w:r>
      <w:r w:rsidR="00FA5E69" w:rsidRPr="00590752">
        <w:fldChar w:fldCharType="begin"/>
      </w:r>
      <w:r w:rsidR="00FA5E69" w:rsidRPr="00590752">
        <w:instrText xml:space="preserve"> REF _Ref69726761 \r \h </w:instrText>
      </w:r>
      <w:r w:rsidR="00590752">
        <w:instrText xml:space="preserve"> \* MERGEFORMAT </w:instrText>
      </w:r>
      <w:r w:rsidR="00FA5E69" w:rsidRPr="00590752">
        <w:fldChar w:fldCharType="separate"/>
      </w:r>
      <w:r w:rsidR="0042222E">
        <w:t>VI.2</w:t>
      </w:r>
      <w:r w:rsidR="00FA5E69" w:rsidRPr="00590752">
        <w:fldChar w:fldCharType="end"/>
      </w:r>
      <w:r w:rsidRPr="00590752">
        <w:t>)</w:t>
      </w:r>
      <w:r w:rsidR="001F551E">
        <w:t> </w:t>
      </w:r>
      <w:r w:rsidRPr="00590752">
        <w:t>;</w:t>
      </w:r>
    </w:p>
    <w:p w14:paraId="791F35EF" w14:textId="77777777" w:rsidR="00B3100C" w:rsidRPr="00590752" w:rsidRDefault="00B3100C">
      <w:pPr>
        <w:pStyle w:val="Interligne"/>
      </w:pPr>
    </w:p>
    <w:p w14:paraId="75DEEDDB" w14:textId="77777777" w:rsidR="00B3100C" w:rsidRPr="00590752" w:rsidRDefault="006418C2">
      <w:pPr>
        <w:pStyle w:val="Intertitre"/>
      </w:pPr>
      <w:bookmarkStart w:id="117" w:name="_Ref64554564"/>
      <w:r w:rsidRPr="00590752">
        <w:lastRenderedPageBreak/>
        <w:t>Utilisation d’un élément sécurisé</w:t>
      </w:r>
    </w:p>
    <w:p w14:paraId="0457D99C" w14:textId="2204D243" w:rsidR="00B3100C" w:rsidRPr="00590752" w:rsidRDefault="006418C2">
      <w:r w:rsidRPr="00590752">
        <w:t>Dans un élément sécurisé (</w:t>
      </w:r>
      <w:proofErr w:type="spellStart"/>
      <w:r w:rsidRPr="00590752">
        <w:t>eSE</w:t>
      </w:r>
      <w:proofErr w:type="spellEnd"/>
      <w:r w:rsidRPr="00590752">
        <w:t xml:space="preserve">), </w:t>
      </w:r>
      <w:r w:rsidR="003E2045" w:rsidRPr="00590752">
        <w:t xml:space="preserve">le </w:t>
      </w:r>
      <w:r w:rsidRPr="00590752">
        <w:t xml:space="preserve">conteneur </w:t>
      </w:r>
      <w:r w:rsidR="003E2045">
        <w:t xml:space="preserve">de l’AMC </w:t>
      </w:r>
      <w:r w:rsidRPr="00590752">
        <w:t xml:space="preserve">est implémenté par une applet Java </w:t>
      </w:r>
      <w:proofErr w:type="spellStart"/>
      <w:r w:rsidRPr="00590752">
        <w:t>Card</w:t>
      </w:r>
      <w:proofErr w:type="spellEnd"/>
      <w:r w:rsidRPr="00590752">
        <w:t xml:space="preserve"> chargée dans l’élément sécurisé, selon un processus défini et contrôlé par le propriétaire de l’élément sécurisé</w:t>
      </w:r>
      <w:r w:rsidR="00102FB0">
        <w:t xml:space="preserve"> (généralement de fabriquant du téléphone : Samsung, etc.)</w:t>
      </w:r>
      <w:r w:rsidRPr="00590752">
        <w:t>.</w:t>
      </w:r>
    </w:p>
    <w:p w14:paraId="3943E135" w14:textId="2E031215" w:rsidR="00B3100C" w:rsidRPr="00590752" w:rsidRDefault="006418C2">
      <w:r w:rsidRPr="00590752">
        <w:t>Elle est accessible via l’interface NFC du téléphone, comme pour une carte sans contact.</w:t>
      </w:r>
    </w:p>
    <w:p w14:paraId="7C23762F" w14:textId="77777777" w:rsidR="00B3100C" w:rsidRPr="00590752" w:rsidRDefault="006418C2">
      <w:r w:rsidRPr="00590752">
        <w:t>Elle est également accessible via une app, comme pour une carte insérée dans un lecteur à contacts. L’app assume alors les fonctions d’un terminal AMC n’ayant pas de SAM, ou connecté à un serveur éventuellement équipé d’un SAM.</w:t>
      </w:r>
    </w:p>
    <w:p w14:paraId="7779D14C" w14:textId="77777777" w:rsidR="00B3100C" w:rsidRPr="00590752" w:rsidRDefault="00B3100C">
      <w:pPr>
        <w:pStyle w:val="Interligne"/>
      </w:pPr>
    </w:p>
    <w:p w14:paraId="175F43ED" w14:textId="77777777" w:rsidR="00B3100C" w:rsidRPr="00590752" w:rsidRDefault="006418C2">
      <w:pPr>
        <w:pStyle w:val="Intertitre"/>
      </w:pPr>
      <w:r w:rsidRPr="00590752">
        <w:t>Utilisation d’une application mobile HCE</w:t>
      </w:r>
    </w:p>
    <w:p w14:paraId="3CBDA38E" w14:textId="46D97CE1" w:rsidR="00B3100C" w:rsidRPr="00590752" w:rsidRDefault="00403D96">
      <w:r>
        <w:t xml:space="preserve">En </w:t>
      </w:r>
      <w:r w:rsidR="005D3A6C">
        <w:t>m</w:t>
      </w:r>
      <w:r w:rsidR="005A245A">
        <w:t>o</w:t>
      </w:r>
      <w:r w:rsidR="005D3A6C">
        <w:t xml:space="preserve">de </w:t>
      </w:r>
      <w:r>
        <w:t xml:space="preserve">HCE, </w:t>
      </w:r>
      <w:r w:rsidRPr="00590752">
        <w:t xml:space="preserve">le conteneur </w:t>
      </w:r>
      <w:r>
        <w:t xml:space="preserve">de l’AMC </w:t>
      </w:r>
      <w:r w:rsidRPr="00590752">
        <w:t xml:space="preserve">est </w:t>
      </w:r>
      <w:r w:rsidR="00057F54">
        <w:t xml:space="preserve">une carte virtuelle </w:t>
      </w:r>
      <w:r w:rsidRPr="00590752">
        <w:t>implémenté</w:t>
      </w:r>
      <w:r w:rsidR="00057F54">
        <w:t>e</w:t>
      </w:r>
      <w:r w:rsidRPr="00590752">
        <w:t xml:space="preserve"> dans </w:t>
      </w:r>
      <w:r w:rsidR="006418C2" w:rsidRPr="00590752">
        <w:t>une app</w:t>
      </w:r>
      <w:r>
        <w:t xml:space="preserve"> du téléphone</w:t>
      </w:r>
      <w:r w:rsidR="00727912">
        <w:t xml:space="preserve"> (aucun logiciel spécifique </w:t>
      </w:r>
      <w:r w:rsidR="006051E1">
        <w:t xml:space="preserve">à ce conteneur </w:t>
      </w:r>
      <w:r w:rsidR="00727912">
        <w:t xml:space="preserve">n’est </w:t>
      </w:r>
      <w:r w:rsidR="00A941A1">
        <w:t>installé</w:t>
      </w:r>
      <w:r w:rsidR="00727912">
        <w:t xml:space="preserve"> dans l’élément sécurisé du téléphone)</w:t>
      </w:r>
      <w:r w:rsidR="006418C2" w:rsidRPr="00590752">
        <w:t>.</w:t>
      </w:r>
    </w:p>
    <w:p w14:paraId="52384ADD" w14:textId="6FA608E0" w:rsidR="00B3100C" w:rsidRPr="00590752" w:rsidRDefault="00403D96">
      <w:r>
        <w:t xml:space="preserve">Cette </w:t>
      </w:r>
      <w:r w:rsidR="00057F54">
        <w:t xml:space="preserve">carte virtuelle </w:t>
      </w:r>
      <w:r w:rsidR="006418C2" w:rsidRPr="00590752">
        <w:t>est accessible via l’interface NFC du téléphone, comme pour une carte sans contact</w:t>
      </w:r>
      <w:r w:rsidR="003E0EE3" w:rsidRPr="003E0EE3">
        <w:rPr>
          <w:rStyle w:val="Appelnotedebasdep"/>
        </w:rPr>
        <w:t> </w:t>
      </w:r>
      <w:r w:rsidR="006418C2" w:rsidRPr="003E0EE3">
        <w:rPr>
          <w:rStyle w:val="Appelnotedebasdep"/>
        </w:rPr>
        <w:footnoteReference w:id="7"/>
      </w:r>
      <w:r w:rsidR="006418C2" w:rsidRPr="00590752">
        <w:t>.</w:t>
      </w:r>
    </w:p>
    <w:p w14:paraId="549CD6AD" w14:textId="6B316B0E" w:rsidR="00B3100C" w:rsidRPr="00590752" w:rsidRDefault="00F2144B">
      <w:r>
        <w:t>L’</w:t>
      </w:r>
      <w:r w:rsidR="006418C2" w:rsidRPr="00590752">
        <w:t xml:space="preserve">app assume </w:t>
      </w:r>
      <w:r>
        <w:t xml:space="preserve">également </w:t>
      </w:r>
      <w:r w:rsidR="006418C2" w:rsidRPr="00590752">
        <w:t>les fonctions d’un terminal AMC n’ayant pas de SAM, ou connecté à un serveur éventuellement équipé d’un SAM.</w:t>
      </w:r>
    </w:p>
    <w:p w14:paraId="733E8FD9" w14:textId="77777777" w:rsidR="00B3100C" w:rsidRPr="00590752" w:rsidRDefault="00B3100C">
      <w:pPr>
        <w:pStyle w:val="Interligne"/>
      </w:pPr>
    </w:p>
    <w:p w14:paraId="75B9785F" w14:textId="77777777" w:rsidR="00164726" w:rsidRPr="00590752" w:rsidRDefault="00164726" w:rsidP="00164726">
      <w:pPr>
        <w:pStyle w:val="Intertitre"/>
      </w:pPr>
      <w:r w:rsidRPr="00590752">
        <w:t>Principale limite du NFC</w:t>
      </w:r>
    </w:p>
    <w:p w14:paraId="49F9C99A" w14:textId="00194435" w:rsidR="00AE2220" w:rsidRPr="00590752" w:rsidRDefault="00AE2220" w:rsidP="00164726">
      <w:r w:rsidRPr="00590752">
        <w:t>Bien que munis d’une interface NFC, d</w:t>
      </w:r>
      <w:r w:rsidR="00164726" w:rsidRPr="00590752">
        <w:t xml:space="preserve">e nombreux téléphones </w:t>
      </w:r>
      <w:r w:rsidRPr="00590752">
        <w:t xml:space="preserve">empêchent ou rendent très complexe son utilisation. C’est </w:t>
      </w:r>
      <w:r w:rsidR="00164726" w:rsidRPr="00590752">
        <w:t xml:space="preserve">principalement </w:t>
      </w:r>
      <w:r w:rsidRPr="00590752">
        <w:t xml:space="preserve">le cas </w:t>
      </w:r>
      <w:r w:rsidR="00164726" w:rsidRPr="00590752">
        <w:t xml:space="preserve">les produits Apple, </w:t>
      </w:r>
      <w:r w:rsidRPr="00590752">
        <w:t>qui ne proposent pas le mode HCE, et qui imposent de fortes contraintes techniques et contractuelles à l’utilisation de l’élément sécurisé du téléphone</w:t>
      </w:r>
      <w:r w:rsidR="00B36CB3" w:rsidRPr="00590752">
        <w:rPr>
          <w:rStyle w:val="Appelnotedebasdep"/>
        </w:rPr>
        <w:t xml:space="preserve"> </w:t>
      </w:r>
      <w:r w:rsidR="00B36CB3" w:rsidRPr="00590752">
        <w:rPr>
          <w:rStyle w:val="Appelnotedebasdep"/>
        </w:rPr>
        <w:footnoteReference w:id="8"/>
      </w:r>
      <w:r w:rsidRPr="00590752">
        <w:t>.</w:t>
      </w:r>
    </w:p>
    <w:p w14:paraId="674BD490" w14:textId="4EE4BBEC" w:rsidR="00164726" w:rsidRPr="00590752" w:rsidRDefault="00A76316" w:rsidP="00164726">
      <w:r w:rsidRPr="00590752">
        <w:t xml:space="preserve">De plus, certains </w:t>
      </w:r>
      <w:r w:rsidR="00164726" w:rsidRPr="00590752">
        <w:t xml:space="preserve">modèles de téléphones Android </w:t>
      </w:r>
      <w:r w:rsidRPr="00590752">
        <w:t xml:space="preserve">d’entrée de gamme </w:t>
      </w:r>
      <w:r w:rsidR="00164726" w:rsidRPr="00590752">
        <w:t>ne dispos</w:t>
      </w:r>
      <w:r w:rsidR="001F494B" w:rsidRPr="00590752">
        <w:t>e</w:t>
      </w:r>
      <w:r w:rsidR="00164726" w:rsidRPr="00590752">
        <w:t>nt pas d’une interface NFC.</w:t>
      </w:r>
    </w:p>
    <w:p w14:paraId="6326827C" w14:textId="77777777" w:rsidR="00164726" w:rsidRPr="00590752" w:rsidRDefault="00164726" w:rsidP="00164726">
      <w:pPr>
        <w:pStyle w:val="Interligne"/>
      </w:pPr>
    </w:p>
    <w:p w14:paraId="42215EEF" w14:textId="77777777" w:rsidR="00B3100C" w:rsidRPr="00590752" w:rsidRDefault="006418C2">
      <w:pPr>
        <w:pStyle w:val="Titre3"/>
      </w:pPr>
      <w:bookmarkStart w:id="118" w:name="_Toc162266633"/>
      <w:r w:rsidRPr="00590752">
        <w:rPr>
          <w:noProof/>
        </w:rPr>
        <w:drawing>
          <wp:anchor distT="0" distB="0" distL="114300" distR="114300" simplePos="0" relativeHeight="251717120" behindDoc="0" locked="0" layoutInCell="1" allowOverlap="1" wp14:anchorId="6E9A6C51" wp14:editId="353A440E">
            <wp:simplePos x="0" y="0"/>
            <wp:positionH relativeFrom="column">
              <wp:posOffset>4880610</wp:posOffset>
            </wp:positionH>
            <wp:positionV relativeFrom="paragraph">
              <wp:posOffset>194310</wp:posOffset>
            </wp:positionV>
            <wp:extent cx="1390650" cy="1495425"/>
            <wp:effectExtent l="0" t="0" r="0" b="9525"/>
            <wp:wrapSquare wrapText="bothSides"/>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cstate="print">
                      <a:extLst>
                        <a:ext uri="{28A0092B-C50C-407E-A947-70E740481C1C}">
                          <a14:useLocalDpi xmlns:a14="http://schemas.microsoft.com/office/drawing/2010/main" val="0"/>
                        </a:ext>
                      </a:extLst>
                    </a:blip>
                    <a:srcRect l="8093" t="4624" r="7514" b="4624"/>
                    <a:stretch/>
                  </pic:blipFill>
                  <pic:spPr bwMode="auto">
                    <a:xfrm>
                      <a:off x="0" y="0"/>
                      <a:ext cx="1390650" cy="1495425"/>
                    </a:xfrm>
                    <a:prstGeom prst="rect">
                      <a:avLst/>
                    </a:prstGeom>
                    <a:ln>
                      <a:noFill/>
                    </a:ln>
                    <a:extLst>
                      <a:ext uri="{53640926-AAD7-44D8-BBD7-CCE9431645EC}">
                        <a14:shadowObscured xmlns:a14="http://schemas.microsoft.com/office/drawing/2010/main"/>
                      </a:ext>
                    </a:extLst>
                  </pic:spPr>
                </pic:pic>
              </a:graphicData>
            </a:graphic>
          </wp:anchor>
        </w:drawing>
      </w:r>
      <w:r w:rsidRPr="00590752">
        <w:t>BLE (« Bluetooth Low Energy »)</w:t>
      </w:r>
      <w:bookmarkEnd w:id="118"/>
      <w:r w:rsidRPr="00590752">
        <w:rPr>
          <w:noProof/>
        </w:rPr>
        <w:t xml:space="preserve"> </w:t>
      </w:r>
    </w:p>
    <w:p w14:paraId="1543CE45" w14:textId="77777777" w:rsidR="00B3100C" w:rsidRPr="00590752" w:rsidRDefault="006418C2">
      <w:r w:rsidRPr="00590752">
        <w:t>BLE, acronyme de « Bluetooth Low Energy », est une technologie radiofréquences, très économe en énergie.</w:t>
      </w:r>
    </w:p>
    <w:p w14:paraId="654CDF91" w14:textId="77777777" w:rsidR="00B3100C" w:rsidRPr="00590752" w:rsidRDefault="006418C2">
      <w:r w:rsidRPr="00590752">
        <w:t>Cette technologie, apparue en 2011, est désormais disponible avec la très grande majorité des téléphones</w:t>
      </w:r>
      <w:r w:rsidRPr="00590752">
        <w:rPr>
          <w:rStyle w:val="Appelnotedebasdep"/>
        </w:rPr>
        <w:t> </w:t>
      </w:r>
      <w:r w:rsidRPr="00590752">
        <w:rPr>
          <w:rStyle w:val="Appelnotedebasdep"/>
        </w:rPr>
        <w:footnoteReference w:id="9"/>
      </w:r>
      <w:r w:rsidRPr="00590752">
        <w:t>.</w:t>
      </w:r>
    </w:p>
    <w:p w14:paraId="5129A7D9" w14:textId="616BAFCD" w:rsidR="00B3100C" w:rsidRPr="00590752" w:rsidRDefault="006418C2">
      <w:r w:rsidRPr="00590752">
        <w:t xml:space="preserve">Le terminal pourrait sélectionner automatiquement l’AMC concernée, comme avec une carte </w:t>
      </w:r>
      <w:r w:rsidR="00FF3130">
        <w:t>sans contact</w:t>
      </w:r>
      <w:r w:rsidRPr="00590752">
        <w:t>.</w:t>
      </w:r>
    </w:p>
    <w:p w14:paraId="4619186F" w14:textId="77777777" w:rsidR="00B3100C" w:rsidRPr="00590752" w:rsidRDefault="00B3100C">
      <w:pPr>
        <w:pStyle w:val="Interligne"/>
      </w:pPr>
    </w:p>
    <w:p w14:paraId="4BCB23AE" w14:textId="77777777" w:rsidR="00B3100C" w:rsidRPr="00590752" w:rsidRDefault="006418C2">
      <w:pPr>
        <w:pStyle w:val="Intertitre"/>
      </w:pPr>
      <w:r w:rsidRPr="00590752">
        <w:t>Principales limites du BLE</w:t>
      </w:r>
    </w:p>
    <w:p w14:paraId="4B249D62" w14:textId="77777777" w:rsidR="00B3100C" w:rsidRPr="00590752" w:rsidRDefault="006418C2">
      <w:pPr>
        <w:pStyle w:val="Listepuces"/>
      </w:pPr>
      <w:r w:rsidRPr="00590752">
        <w:t>L’ergonomie nécessite d’être étudiée afin d’éviter la validation d’un téléphone proche de celui présenté, par exemple si deux personnes se suivent à l’entrée du service. Un geste volontaire de l’utilisateur est obligatoire pour identifier le téléphone.</w:t>
      </w:r>
    </w:p>
    <w:p w14:paraId="56B683E7" w14:textId="77777777" w:rsidR="00B3100C" w:rsidRPr="00590752" w:rsidRDefault="006418C2">
      <w:pPr>
        <w:pStyle w:val="Listepuces"/>
      </w:pPr>
      <w:r w:rsidRPr="00590752">
        <w:lastRenderedPageBreak/>
        <w:t>L’ergonomie est moins fluide que pour la solution NFC. L’utilisateur doit allumer le téléphone, ouvrir l’app appropriée, confirmer l’accès sur l’écran du téléphone (et éventuellement approcher le téléphone du terminal).</w:t>
      </w:r>
    </w:p>
    <w:p w14:paraId="32EF23D0" w14:textId="77777777" w:rsidR="00B3100C" w:rsidRPr="00590752" w:rsidRDefault="006418C2">
      <w:pPr>
        <w:pStyle w:val="Listepuces"/>
      </w:pPr>
      <w:r w:rsidRPr="00590752">
        <w:t>Certains utilisateurs ont des réticences à activer les fonctionnalités Bluetooth de leur téléphone, par exemple pour préserver la charge de la batterie, ou pour des craintes relatives aux données personnelles.</w:t>
      </w:r>
    </w:p>
    <w:p w14:paraId="1B3DB5CF" w14:textId="77777777" w:rsidR="00B3100C" w:rsidRPr="00590752" w:rsidRDefault="00B3100C">
      <w:pPr>
        <w:pStyle w:val="Interligne"/>
      </w:pPr>
      <w:bookmarkStart w:id="119" w:name="_Ref64989769"/>
    </w:p>
    <w:p w14:paraId="29749879" w14:textId="6BABD2DF" w:rsidR="00B3100C" w:rsidRPr="00590752" w:rsidRDefault="00A5173B">
      <w:pPr>
        <w:pStyle w:val="Titre3"/>
      </w:pPr>
      <w:bookmarkStart w:id="120" w:name="_Ref162258809"/>
      <w:bookmarkStart w:id="121" w:name="_Toc162266634"/>
      <w:r w:rsidRPr="00FE2719">
        <w:rPr>
          <w:rFonts w:asciiTheme="minorHAnsi" w:hAnsiTheme="minorHAnsi" w:cstheme="minorHAnsi"/>
          <w:noProof/>
          <w:szCs w:val="22"/>
        </w:rPr>
        <w:drawing>
          <wp:anchor distT="0" distB="0" distL="114300" distR="114300" simplePos="0" relativeHeight="251719168" behindDoc="0" locked="0" layoutInCell="1" allowOverlap="1" wp14:anchorId="516513CC" wp14:editId="32B146BD">
            <wp:simplePos x="0" y="0"/>
            <wp:positionH relativeFrom="column">
              <wp:posOffset>4940300</wp:posOffset>
            </wp:positionH>
            <wp:positionV relativeFrom="paragraph">
              <wp:posOffset>134620</wp:posOffset>
            </wp:positionV>
            <wp:extent cx="1335405" cy="1335405"/>
            <wp:effectExtent l="0" t="0" r="0" b="0"/>
            <wp:wrapSquare wrapText="bothSides"/>
            <wp:docPr id="686291120" name="Image 686291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5405" cy="1335405"/>
                    </a:xfrm>
                    <a:prstGeom prst="rect">
                      <a:avLst/>
                    </a:prstGeom>
                    <a:noFill/>
                    <a:ln>
                      <a:noFill/>
                    </a:ln>
                  </pic:spPr>
                </pic:pic>
              </a:graphicData>
            </a:graphic>
          </wp:anchor>
        </w:drawing>
      </w:r>
      <w:r w:rsidR="006418C2" w:rsidRPr="00590752">
        <w:t>CB2D (code-barres à deux dimensions)</w:t>
      </w:r>
      <w:bookmarkEnd w:id="117"/>
      <w:bookmarkEnd w:id="119"/>
      <w:bookmarkEnd w:id="120"/>
      <w:bookmarkEnd w:id="121"/>
    </w:p>
    <w:p w14:paraId="790A1E5D" w14:textId="78483F16" w:rsidR="00B3100C" w:rsidRPr="00590752" w:rsidRDefault="006418C2">
      <w:pPr>
        <w:keepNext/>
      </w:pPr>
      <w:r w:rsidRPr="00590752">
        <w:t>La seule solution applicable à tous les téléphones consiste à afficher un code-barres à deux dimensions (« CB2D »), lisible de façon automatique et permettant d’identifier le compte de l’utilisateur du service.</w:t>
      </w:r>
    </w:p>
    <w:p w14:paraId="3DBA0498" w14:textId="23136CA5" w:rsidR="00B3100C" w:rsidRPr="00590752" w:rsidRDefault="006418C2">
      <w:r w:rsidRPr="00590752">
        <w:t>Comme avec le NFC, la distance de lecture est faible, ce qui permet de matérialiser la volonté de l’utilisateur d’accéder au service qui lui est proposé (« geste volontaire »).</w:t>
      </w:r>
    </w:p>
    <w:p w14:paraId="244F10B7" w14:textId="77777777" w:rsidR="00B3100C" w:rsidRPr="00590752" w:rsidRDefault="006418C2">
      <w:pPr>
        <w:pStyle w:val="Intertitre"/>
      </w:pPr>
      <w:r w:rsidRPr="00590752">
        <w:t>Principales limites du CB2D</w:t>
      </w:r>
    </w:p>
    <w:p w14:paraId="0840F9A0" w14:textId="70CA51A4" w:rsidR="00B3100C" w:rsidRPr="00590752" w:rsidRDefault="006418C2">
      <w:pPr>
        <w:pStyle w:val="Listepuces"/>
      </w:pPr>
      <w:r w:rsidRPr="00590752">
        <w:t>L’ergonomie est la moins bonne</w:t>
      </w:r>
      <w:r w:rsidR="001F551E">
        <w:t> </w:t>
      </w:r>
      <w:r w:rsidRPr="00590752">
        <w:t>: l’utilisateur doit allumer le téléphone, ouvrir l’app appropriée, lui faire afficher le CB2D, et enfin présenter correctement l’écran du téléphone au lecteur optique du terminal.</w:t>
      </w:r>
    </w:p>
    <w:p w14:paraId="3FB52AFE" w14:textId="74F978DD" w:rsidR="00B3100C" w:rsidRPr="00590752" w:rsidRDefault="006418C2">
      <w:pPr>
        <w:pStyle w:val="Listepuces"/>
      </w:pPr>
      <w:r w:rsidRPr="00590752">
        <w:t xml:space="preserve">La </w:t>
      </w:r>
      <w:r w:rsidR="00D2286A" w:rsidRPr="00590752">
        <w:t>quantité d’</w:t>
      </w:r>
      <w:r w:rsidRPr="00590752">
        <w:t>information qu’il est possible de transmettre au terminal est limitée</w:t>
      </w:r>
      <w:r w:rsidR="00D2286A" w:rsidRPr="00590752">
        <w:t xml:space="preserve"> par la lisibilité du code-barres, qui dépend de sa taille totale (pas trop grand</w:t>
      </w:r>
      <w:r w:rsidR="00841DC7" w:rsidRPr="00590752">
        <w:t>e</w:t>
      </w:r>
      <w:r w:rsidR="00D2286A" w:rsidRPr="00590752">
        <w:t>) et de la taille de ses modules élémentaire (pas trop petit</w:t>
      </w:r>
      <w:r w:rsidR="00FD50F0" w:rsidRPr="00590752">
        <w:t>e)</w:t>
      </w:r>
      <w:r w:rsidR="00D2286A" w:rsidRPr="00590752">
        <w:t>.</w:t>
      </w:r>
    </w:p>
    <w:p w14:paraId="243F3122" w14:textId="219EB3DE" w:rsidR="00B3100C" w:rsidRPr="00590752" w:rsidRDefault="006418C2">
      <w:pPr>
        <w:pStyle w:val="Listepuces"/>
      </w:pPr>
      <w:r w:rsidRPr="00590752">
        <w:t xml:space="preserve">Il n’est pas possible de sélectionner automatiquement les données à afficher, par exemple entre plusieurs AMC, ou entre AMC et INTERCODE. Pour ce type de sélection une autre source d’information est nécessaire, ce qui pourrait </w:t>
      </w:r>
      <w:r w:rsidR="009B369D" w:rsidRPr="00590752">
        <w:t xml:space="preserve">dégrader </w:t>
      </w:r>
      <w:r w:rsidRPr="00590752">
        <w:t>l’expérience client.</w:t>
      </w:r>
    </w:p>
    <w:p w14:paraId="274CBD8B" w14:textId="6B4C6CDF" w:rsidR="00B3100C" w:rsidRPr="00590752" w:rsidRDefault="006418C2">
      <w:pPr>
        <w:pStyle w:val="Listepuces"/>
      </w:pPr>
      <w:r w:rsidRPr="00590752">
        <w:t xml:space="preserve">Dans le domaine des services, en particulier du tourisme, les terminaux existants </w:t>
      </w:r>
      <w:r w:rsidR="00952507" w:rsidRPr="00590752">
        <w:t xml:space="preserve">sont peu </w:t>
      </w:r>
      <w:r w:rsidRPr="00590752">
        <w:t xml:space="preserve">adaptés </w:t>
      </w:r>
      <w:r w:rsidR="00952507" w:rsidRPr="00590752">
        <w:t xml:space="preserve">aux codes-barres 2D. Une solution courante est l’utilisation d’un </w:t>
      </w:r>
      <w:r w:rsidRPr="00590752">
        <w:t>lecteur optique qui émule une saisie au clavier</w:t>
      </w:r>
      <w:r w:rsidR="00952507" w:rsidRPr="00590752">
        <w:t>, et transmet donc principalement des caractères alphanumériques</w:t>
      </w:r>
      <w:r w:rsidRPr="00590752">
        <w:t>.</w:t>
      </w:r>
    </w:p>
    <w:p w14:paraId="5321CBB9" w14:textId="77777777" w:rsidR="006A2E9C" w:rsidRPr="00590752" w:rsidRDefault="006A2E9C" w:rsidP="006A2E9C">
      <w:pPr>
        <w:pStyle w:val="Interligne"/>
      </w:pPr>
      <w:bookmarkStart w:id="122" w:name="_Toc136584805"/>
      <w:bookmarkStart w:id="123" w:name="_Toc136584958"/>
      <w:bookmarkStart w:id="124" w:name="_Toc136584806"/>
      <w:bookmarkStart w:id="125" w:name="_Toc136584959"/>
      <w:bookmarkStart w:id="126" w:name="_Toc136584807"/>
      <w:bookmarkStart w:id="127" w:name="_Toc136584960"/>
      <w:bookmarkStart w:id="128" w:name="_Toc136584808"/>
      <w:bookmarkStart w:id="129" w:name="_Toc136584961"/>
      <w:bookmarkStart w:id="130" w:name="_Toc136584809"/>
      <w:bookmarkStart w:id="131" w:name="_Toc136584962"/>
      <w:bookmarkStart w:id="132" w:name="_Toc136584810"/>
      <w:bookmarkStart w:id="133" w:name="_Toc136584963"/>
      <w:bookmarkStart w:id="134" w:name="_Toc136584811"/>
      <w:bookmarkStart w:id="135" w:name="_Toc136584964"/>
      <w:bookmarkStart w:id="136" w:name="_Ref68852864"/>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p w14:paraId="42EF496D" w14:textId="77777777" w:rsidR="00B3100C" w:rsidRPr="00590752" w:rsidRDefault="006418C2">
      <w:pPr>
        <w:pStyle w:val="Titre1"/>
      </w:pPr>
      <w:bookmarkStart w:id="137" w:name="_Toc162266635"/>
      <w:r w:rsidRPr="00590752">
        <w:lastRenderedPageBreak/>
        <w:t>Modes d’accès</w:t>
      </w:r>
      <w:bookmarkEnd w:id="137"/>
    </w:p>
    <w:p w14:paraId="70E0BAF4" w14:textId="467FAB7F" w:rsidR="00B3100C" w:rsidRPr="00590752" w:rsidRDefault="006418C2">
      <w:pPr>
        <w:pStyle w:val="Titre2"/>
      </w:pPr>
      <w:bookmarkStart w:id="138" w:name="_Ref115082104"/>
      <w:bookmarkStart w:id="139" w:name="_Toc162266636"/>
      <w:r w:rsidRPr="00590752">
        <w:t xml:space="preserve">Échanges en </w:t>
      </w:r>
      <w:r w:rsidR="00B8080B">
        <w:t xml:space="preserve">sans contact / </w:t>
      </w:r>
      <w:r w:rsidRPr="00590752">
        <w:t>NFC</w:t>
      </w:r>
      <w:bookmarkEnd w:id="136"/>
      <w:bookmarkEnd w:id="138"/>
      <w:bookmarkEnd w:id="139"/>
    </w:p>
    <w:p w14:paraId="7244E5EF" w14:textId="77777777" w:rsidR="00A90746" w:rsidRDefault="00A90746" w:rsidP="00A90746">
      <w:bookmarkStart w:id="140" w:name="_Ref135927763"/>
      <w:bookmarkStart w:id="141" w:name="_Ref68870447"/>
      <w:bookmarkStart w:id="142" w:name="_Ref69369094"/>
      <w:r>
        <w:t>Les données de l’AMC sont présentes dans la carte sans contact, ou dans la carte virtuelle. Elles sont lues par les terminaux AMC conformément aux spécifications de cette carte.</w:t>
      </w:r>
    </w:p>
    <w:p w14:paraId="5836095E" w14:textId="77777777" w:rsidR="00A90746" w:rsidRDefault="00A90746" w:rsidP="00A90746">
      <w:r>
        <w:t>Dans le cas d’une carte Calypso, la norme AMC actuelle s’applique directement.</w:t>
      </w:r>
    </w:p>
    <w:p w14:paraId="2C124B9E" w14:textId="298DF7D2" w:rsidR="00A90746" w:rsidRDefault="00A90746" w:rsidP="00A90746">
      <w:pPr>
        <w:keepNext/>
      </w:pPr>
      <w:r>
        <w:t xml:space="preserve">Pour une carte non Calypso, les données sont décrites </w:t>
      </w:r>
      <w:r w:rsidRPr="00590752">
        <w:t>au chapitre </w:t>
      </w:r>
      <w:r w:rsidRPr="00590752">
        <w:fldChar w:fldCharType="begin"/>
      </w:r>
      <w:r w:rsidRPr="00590752">
        <w:instrText xml:space="preserve"> REF _Ref136366109 \r \h </w:instrText>
      </w:r>
      <w:r>
        <w:instrText xml:space="preserve"> \* MERGEFORMAT </w:instrText>
      </w:r>
      <w:r w:rsidRPr="00590752">
        <w:fldChar w:fldCharType="separate"/>
      </w:r>
      <w:r w:rsidR="0042222E">
        <w:t>III</w:t>
      </w:r>
      <w:r w:rsidRPr="00590752">
        <w:fldChar w:fldCharType="end"/>
      </w:r>
      <w:r>
        <w:t>. Afin de permettre l’interopérabilité des solutions techniques proposées par les industriels,</w:t>
      </w:r>
      <w:r w:rsidR="007975F7" w:rsidRPr="007975F7">
        <w:t xml:space="preserve"> </w:t>
      </w:r>
      <w:r w:rsidR="007975F7" w:rsidRPr="00590752">
        <w:t>une version ultérieure de la norme</w:t>
      </w:r>
      <w:r>
        <w:t> :</w:t>
      </w:r>
    </w:p>
    <w:p w14:paraId="54EBB886" w14:textId="254D951A" w:rsidR="00A90746" w:rsidRDefault="00A90746" w:rsidP="00A90746">
      <w:pPr>
        <w:pStyle w:val="Listepuces"/>
        <w:keepNext/>
      </w:pPr>
      <w:proofErr w:type="gramStart"/>
      <w:r>
        <w:t>définir</w:t>
      </w:r>
      <w:r w:rsidR="007975F7">
        <w:t>a</w:t>
      </w:r>
      <w:proofErr w:type="gramEnd"/>
      <w:r>
        <w:t xml:space="preserve"> les types de carte pour lesquels une normalisation est pertinente, et</w:t>
      </w:r>
    </w:p>
    <w:p w14:paraId="7212DB7F" w14:textId="06EEA7E0" w:rsidR="00A90746" w:rsidRDefault="00A90746" w:rsidP="00A90746">
      <w:pPr>
        <w:pStyle w:val="Listepuces"/>
      </w:pPr>
      <w:proofErr w:type="gramStart"/>
      <w:r>
        <w:t>décrir</w:t>
      </w:r>
      <w:r w:rsidR="007975F7">
        <w:t>a</w:t>
      </w:r>
      <w:proofErr w:type="gramEnd"/>
      <w:r>
        <w:t xml:space="preserve"> les </w:t>
      </w:r>
      <w:r w:rsidRPr="000C4256">
        <w:t>mécanismes</w:t>
      </w:r>
      <w:r>
        <w:t xml:space="preserve"> de stockage et de lecture des données pour chaque type de carte retenu.</w:t>
      </w:r>
    </w:p>
    <w:p w14:paraId="2ECA6360" w14:textId="77777777" w:rsidR="00B3100C" w:rsidRPr="00590752" w:rsidRDefault="006418C2">
      <w:pPr>
        <w:pStyle w:val="Titre2"/>
      </w:pPr>
      <w:bookmarkStart w:id="143" w:name="_Ref162258835"/>
      <w:bookmarkStart w:id="144" w:name="_Toc162266637"/>
      <w:r w:rsidRPr="00590752">
        <w:t>Affichage du CB2D</w:t>
      </w:r>
      <w:bookmarkEnd w:id="140"/>
      <w:bookmarkEnd w:id="143"/>
      <w:bookmarkEnd w:id="144"/>
    </w:p>
    <w:p w14:paraId="25532900" w14:textId="46AB0DDA" w:rsidR="00B3100C" w:rsidRPr="00590752" w:rsidRDefault="006418C2">
      <w:pPr>
        <w:keepNext/>
        <w:spacing w:after="120"/>
      </w:pPr>
      <w:r w:rsidRPr="00590752">
        <w:t xml:space="preserve">Les données décrites au chapitre </w:t>
      </w:r>
      <w:r w:rsidRPr="00590752">
        <w:fldChar w:fldCharType="begin"/>
      </w:r>
      <w:r w:rsidRPr="00590752">
        <w:instrText xml:space="preserve"> REF _Ref136366109 \r \h </w:instrText>
      </w:r>
      <w:r w:rsidR="00590752">
        <w:instrText xml:space="preserve"> \* MERGEFORMAT </w:instrText>
      </w:r>
      <w:r w:rsidRPr="00590752">
        <w:fldChar w:fldCharType="separate"/>
      </w:r>
      <w:r w:rsidR="0042222E">
        <w:t>III</w:t>
      </w:r>
      <w:r w:rsidRPr="00590752">
        <w:fldChar w:fldCharType="end"/>
      </w:r>
      <w:r w:rsidRPr="00590752">
        <w:t xml:space="preserve"> sont représentées avec un code-barres ayant les caractéristiques suivantes</w:t>
      </w:r>
      <w:r w:rsidR="001F551E">
        <w:t> </w:t>
      </w:r>
      <w:r w:rsidRPr="00590752">
        <w:t>:</w:t>
      </w:r>
    </w:p>
    <w:tbl>
      <w:tblPr>
        <w:tblStyle w:val="Grilledutableau"/>
        <w:tblW w:w="9436" w:type="dxa"/>
        <w:tblInd w:w="57" w:type="dxa"/>
        <w:tblLayout w:type="fixed"/>
        <w:tblCellMar>
          <w:top w:w="57" w:type="dxa"/>
          <w:left w:w="57" w:type="dxa"/>
          <w:bottom w:w="57" w:type="dxa"/>
          <w:right w:w="57" w:type="dxa"/>
        </w:tblCellMar>
        <w:tblLook w:val="04A0" w:firstRow="1" w:lastRow="0" w:firstColumn="1" w:lastColumn="0" w:noHBand="0" w:noVBand="1"/>
      </w:tblPr>
      <w:tblGrid>
        <w:gridCol w:w="4474"/>
        <w:gridCol w:w="4962"/>
      </w:tblGrid>
      <w:tr w:rsidR="00B3100C" w:rsidRPr="00590752" w14:paraId="6D68692E" w14:textId="77777777">
        <w:trPr>
          <w:cantSplit/>
        </w:trPr>
        <w:tc>
          <w:tcPr>
            <w:tcW w:w="4474" w:type="dxa"/>
            <w:shd w:val="clear" w:color="auto" w:fill="BDD6EE" w:themeFill="accent1" w:themeFillTint="66"/>
            <w:vAlign w:val="center"/>
          </w:tcPr>
          <w:p w14:paraId="0258B7A6" w14:textId="77777777" w:rsidR="00B3100C" w:rsidRPr="00590752" w:rsidRDefault="006418C2" w:rsidP="008A6B46">
            <w:pPr>
              <w:pStyle w:val="Tableau"/>
              <w:keepNext/>
              <w:jc w:val="center"/>
              <w:rPr>
                <w:b/>
              </w:rPr>
            </w:pPr>
            <w:r w:rsidRPr="00590752">
              <w:rPr>
                <w:b/>
              </w:rPr>
              <w:t>Paramètres</w:t>
            </w:r>
          </w:p>
        </w:tc>
        <w:tc>
          <w:tcPr>
            <w:tcW w:w="4962" w:type="dxa"/>
            <w:shd w:val="clear" w:color="auto" w:fill="BDD6EE" w:themeFill="accent1" w:themeFillTint="66"/>
            <w:vAlign w:val="center"/>
          </w:tcPr>
          <w:p w14:paraId="208A1C32" w14:textId="77777777" w:rsidR="00B3100C" w:rsidRPr="00590752" w:rsidRDefault="006418C2" w:rsidP="008A6B46">
            <w:pPr>
              <w:pStyle w:val="Tableau"/>
              <w:keepNext/>
              <w:jc w:val="center"/>
              <w:rPr>
                <w:b/>
              </w:rPr>
            </w:pPr>
            <w:r w:rsidRPr="00590752">
              <w:rPr>
                <w:b/>
              </w:rPr>
              <w:t>Valeurs</w:t>
            </w:r>
          </w:p>
        </w:tc>
      </w:tr>
      <w:tr w:rsidR="00B3100C" w:rsidRPr="00590752" w14:paraId="1AE74B56" w14:textId="77777777">
        <w:trPr>
          <w:cantSplit/>
        </w:trPr>
        <w:tc>
          <w:tcPr>
            <w:tcW w:w="4474" w:type="dxa"/>
            <w:vAlign w:val="center"/>
          </w:tcPr>
          <w:p w14:paraId="5997F156" w14:textId="77777777" w:rsidR="00B3100C" w:rsidRPr="00590752" w:rsidRDefault="006418C2" w:rsidP="008A6B46">
            <w:pPr>
              <w:pStyle w:val="Tableau"/>
              <w:keepNext/>
            </w:pPr>
            <w:r w:rsidRPr="00590752">
              <w:t>Symbologie</w:t>
            </w:r>
          </w:p>
        </w:tc>
        <w:tc>
          <w:tcPr>
            <w:tcW w:w="4962" w:type="dxa"/>
            <w:vAlign w:val="center"/>
          </w:tcPr>
          <w:p w14:paraId="3512522D" w14:textId="50BA0B2F" w:rsidR="00B3100C" w:rsidRPr="00590752" w:rsidRDefault="001F55B1" w:rsidP="008A6B46">
            <w:pPr>
              <w:pStyle w:val="Tableau"/>
              <w:keepNext/>
              <w:rPr>
                <w:b/>
              </w:rPr>
            </w:pPr>
            <w:commentRangeStart w:id="145"/>
            <w:commentRangeStart w:id="146"/>
            <w:r w:rsidRPr="00590752">
              <w:rPr>
                <w:b/>
              </w:rPr>
              <w:t>QR Code (</w:t>
            </w:r>
            <w:r w:rsidRPr="00590752">
              <w:rPr>
                <w:rFonts w:asciiTheme="minorHAnsi" w:hAnsiTheme="minorHAnsi" w:cs="Arial"/>
                <w:b/>
                <w:szCs w:val="24"/>
              </w:rPr>
              <w:t>ISO/IEC 18004</w:t>
            </w:r>
            <w:r w:rsidRPr="00590752">
              <w:rPr>
                <w:b/>
              </w:rPr>
              <w:t>)</w:t>
            </w:r>
            <w:commentRangeEnd w:id="145"/>
            <w:r w:rsidR="00B704A6">
              <w:rPr>
                <w:rStyle w:val="Marquedecommentaire"/>
              </w:rPr>
              <w:commentReference w:id="145"/>
            </w:r>
            <w:commentRangeEnd w:id="146"/>
            <w:r w:rsidR="00B704A6">
              <w:rPr>
                <w:rStyle w:val="Marquedecommentaire"/>
              </w:rPr>
              <w:commentReference w:id="146"/>
            </w:r>
          </w:p>
        </w:tc>
      </w:tr>
      <w:tr w:rsidR="00B3100C" w:rsidRPr="00590752" w14:paraId="610C18B1" w14:textId="77777777">
        <w:trPr>
          <w:cantSplit/>
        </w:trPr>
        <w:tc>
          <w:tcPr>
            <w:tcW w:w="4474" w:type="dxa"/>
            <w:vAlign w:val="center"/>
          </w:tcPr>
          <w:p w14:paraId="3641E48E" w14:textId="77777777" w:rsidR="00B3100C" w:rsidRPr="00590752" w:rsidRDefault="006418C2" w:rsidP="008A6B46">
            <w:pPr>
              <w:pStyle w:val="Tableau"/>
            </w:pPr>
            <w:r w:rsidRPr="00590752">
              <w:t>Encodage</w:t>
            </w:r>
          </w:p>
        </w:tc>
        <w:tc>
          <w:tcPr>
            <w:tcW w:w="4962" w:type="dxa"/>
            <w:vAlign w:val="center"/>
          </w:tcPr>
          <w:p w14:paraId="18E9EBE9" w14:textId="77777777" w:rsidR="00B3100C" w:rsidRPr="00590752" w:rsidRDefault="006418C2" w:rsidP="008A6B46">
            <w:pPr>
              <w:pStyle w:val="Tableau"/>
              <w:rPr>
                <w:b/>
              </w:rPr>
            </w:pPr>
            <w:r w:rsidRPr="00590752">
              <w:rPr>
                <w:b/>
              </w:rPr>
              <w:t>Alphanumérique (mode 2)</w:t>
            </w:r>
          </w:p>
        </w:tc>
      </w:tr>
      <w:tr w:rsidR="00B3100C" w:rsidRPr="00590752" w14:paraId="6B69AFD2" w14:textId="77777777">
        <w:trPr>
          <w:cantSplit/>
        </w:trPr>
        <w:tc>
          <w:tcPr>
            <w:tcW w:w="4474" w:type="dxa"/>
            <w:vAlign w:val="center"/>
          </w:tcPr>
          <w:p w14:paraId="281C3058" w14:textId="77777777" w:rsidR="00B3100C" w:rsidRPr="00590752" w:rsidRDefault="006418C2" w:rsidP="008A6B46">
            <w:pPr>
              <w:pStyle w:val="Tableau"/>
            </w:pPr>
            <w:commentRangeStart w:id="147"/>
            <w:r w:rsidRPr="00590752">
              <w:t>Taux de correction d’erreur</w:t>
            </w:r>
            <w:commentRangeEnd w:id="147"/>
            <w:r w:rsidRPr="00590752">
              <w:rPr>
                <w:rStyle w:val="Marquedecommentaire"/>
              </w:rPr>
              <w:commentReference w:id="147"/>
            </w:r>
            <w:r w:rsidRPr="00590752">
              <w:rPr>
                <w:rStyle w:val="Appelnotedebasdep"/>
              </w:rPr>
              <w:t> </w:t>
            </w:r>
            <w:r w:rsidRPr="00590752">
              <w:rPr>
                <w:rStyle w:val="Appelnotedebasdep"/>
              </w:rPr>
              <w:footnoteReference w:id="10"/>
            </w:r>
          </w:p>
        </w:tc>
        <w:tc>
          <w:tcPr>
            <w:tcW w:w="4962" w:type="dxa"/>
            <w:vAlign w:val="center"/>
          </w:tcPr>
          <w:p w14:paraId="5C7764FA" w14:textId="77777777" w:rsidR="00B3100C" w:rsidRPr="00590752" w:rsidRDefault="006418C2" w:rsidP="008A6B46">
            <w:pPr>
              <w:pStyle w:val="Tableau"/>
              <w:rPr>
                <w:b/>
              </w:rPr>
            </w:pPr>
            <w:r w:rsidRPr="00590752">
              <w:rPr>
                <w:b/>
              </w:rPr>
              <w:t>« M » (« medium », soit environ 15%)</w:t>
            </w:r>
            <w:r w:rsidRPr="00590752">
              <w:rPr>
                <w:b/>
                <w:szCs w:val="16"/>
                <w:lang w:val="pt-PT"/>
              </w:rPr>
              <w:t xml:space="preserve"> recommandé</w:t>
            </w:r>
          </w:p>
        </w:tc>
      </w:tr>
      <w:tr w:rsidR="00B3100C" w:rsidRPr="00590752" w14:paraId="069A08FD" w14:textId="77777777">
        <w:trPr>
          <w:cantSplit/>
        </w:trPr>
        <w:tc>
          <w:tcPr>
            <w:tcW w:w="4474" w:type="dxa"/>
            <w:vAlign w:val="center"/>
          </w:tcPr>
          <w:p w14:paraId="508B05CC" w14:textId="77777777" w:rsidR="00B3100C" w:rsidRPr="00590752" w:rsidRDefault="006418C2" w:rsidP="008A6B46">
            <w:pPr>
              <w:pStyle w:val="Tableau"/>
            </w:pPr>
            <w:r w:rsidRPr="00590752">
              <w:t>Zone vierge (« quiet zone »)</w:t>
            </w:r>
          </w:p>
        </w:tc>
        <w:tc>
          <w:tcPr>
            <w:tcW w:w="4962" w:type="dxa"/>
            <w:vAlign w:val="center"/>
          </w:tcPr>
          <w:p w14:paraId="006A3C5A" w14:textId="77777777" w:rsidR="00B3100C" w:rsidRPr="00590752" w:rsidRDefault="006418C2" w:rsidP="008A6B46">
            <w:pPr>
              <w:pStyle w:val="Tableau"/>
              <w:rPr>
                <w:b/>
              </w:rPr>
            </w:pPr>
            <w:r w:rsidRPr="00590752">
              <w:rPr>
                <w:b/>
              </w:rPr>
              <w:t>Au moins 4 modules sur les quatre côtés</w:t>
            </w:r>
          </w:p>
        </w:tc>
      </w:tr>
      <w:tr w:rsidR="00B3100C" w:rsidRPr="00590752" w14:paraId="0987B1B4" w14:textId="77777777">
        <w:trPr>
          <w:cantSplit/>
        </w:trPr>
        <w:tc>
          <w:tcPr>
            <w:tcW w:w="4474" w:type="dxa"/>
            <w:vAlign w:val="center"/>
          </w:tcPr>
          <w:p w14:paraId="39C5BC47" w14:textId="383C1E5B" w:rsidR="00B3100C" w:rsidRPr="00590752" w:rsidRDefault="006418C2" w:rsidP="008A6B46">
            <w:pPr>
              <w:pStyle w:val="Tableau"/>
            </w:pPr>
            <w:commentRangeStart w:id="148"/>
            <w:r w:rsidRPr="00590752">
              <w:rPr>
                <w:szCs w:val="16"/>
              </w:rPr>
              <w:t>Taille des modules</w:t>
            </w:r>
            <w:commentRangeEnd w:id="148"/>
            <w:r w:rsidRPr="00590752">
              <w:rPr>
                <w:rStyle w:val="Marquedecommentaire"/>
              </w:rPr>
              <w:commentReference w:id="148"/>
            </w:r>
          </w:p>
        </w:tc>
        <w:tc>
          <w:tcPr>
            <w:tcW w:w="4962" w:type="dxa"/>
            <w:vAlign w:val="center"/>
          </w:tcPr>
          <w:p w14:paraId="71D4BDF1" w14:textId="77777777" w:rsidR="00B3100C" w:rsidRPr="00590752" w:rsidRDefault="006418C2" w:rsidP="008A6B46">
            <w:pPr>
              <w:pStyle w:val="Tableau"/>
              <w:rPr>
                <w:b/>
              </w:rPr>
            </w:pPr>
            <w:r w:rsidRPr="00590752">
              <w:rPr>
                <w:b/>
                <w:szCs w:val="16"/>
                <w:lang w:val="pt-PT"/>
              </w:rPr>
              <w:t>0,381 mm à 0,508 mm (15 à 20 mil</w:t>
            </w:r>
            <w:r w:rsidRPr="00590752">
              <w:rPr>
                <w:rStyle w:val="Appelnotedebasdep"/>
                <w:b/>
              </w:rPr>
              <w:t> </w:t>
            </w:r>
            <w:r w:rsidRPr="00590752">
              <w:rPr>
                <w:rStyle w:val="Appelnotedebasdep"/>
                <w:b/>
              </w:rPr>
              <w:footnoteReference w:id="11"/>
            </w:r>
            <w:r w:rsidRPr="00590752">
              <w:rPr>
                <w:b/>
                <w:szCs w:val="16"/>
                <w:lang w:val="pt-PT"/>
              </w:rPr>
              <w:t>) recommandé</w:t>
            </w:r>
          </w:p>
        </w:tc>
      </w:tr>
      <w:tr w:rsidR="00B3100C" w:rsidRPr="00590752" w14:paraId="33F6B02D" w14:textId="77777777">
        <w:trPr>
          <w:cantSplit/>
        </w:trPr>
        <w:tc>
          <w:tcPr>
            <w:tcW w:w="4474" w:type="dxa"/>
            <w:vAlign w:val="center"/>
          </w:tcPr>
          <w:p w14:paraId="35B8F047" w14:textId="77777777" w:rsidR="00B3100C" w:rsidRPr="00590752" w:rsidRDefault="006418C2" w:rsidP="008A6B46">
            <w:pPr>
              <w:pStyle w:val="Tableau"/>
            </w:pPr>
            <w:commentRangeStart w:id="149"/>
            <w:r w:rsidRPr="00590752">
              <w:t>Taille maximale du code-barres</w:t>
            </w:r>
            <w:r w:rsidRPr="00590752">
              <w:rPr>
                <w:rStyle w:val="Appelnotedebasdep"/>
              </w:rPr>
              <w:t> </w:t>
            </w:r>
            <w:r w:rsidRPr="00590752">
              <w:rPr>
                <w:rStyle w:val="Appelnotedebasdep"/>
              </w:rPr>
              <w:footnoteReference w:id="12"/>
            </w:r>
            <w:r w:rsidRPr="00590752">
              <w:t>, zone vierge comprise</w:t>
            </w:r>
            <w:commentRangeEnd w:id="149"/>
            <w:r w:rsidRPr="00590752">
              <w:rPr>
                <w:rStyle w:val="Marquedecommentaire"/>
              </w:rPr>
              <w:commentReference w:id="149"/>
            </w:r>
          </w:p>
        </w:tc>
        <w:tc>
          <w:tcPr>
            <w:tcW w:w="4962" w:type="dxa"/>
            <w:vAlign w:val="center"/>
          </w:tcPr>
          <w:p w14:paraId="12E69BE1" w14:textId="77777777" w:rsidR="00B3100C" w:rsidRPr="00590752" w:rsidRDefault="006418C2" w:rsidP="008A6B46">
            <w:pPr>
              <w:pStyle w:val="Tableau"/>
              <w:rPr>
                <w:b/>
              </w:rPr>
            </w:pPr>
            <w:r w:rsidRPr="00590752">
              <w:rPr>
                <w:b/>
              </w:rPr>
              <w:t xml:space="preserve">40 mm </w:t>
            </w:r>
            <w:r w:rsidRPr="00590752">
              <w:rPr>
                <w:rFonts w:cs="Calibri"/>
                <w:b/>
              </w:rPr>
              <w:t>×</w:t>
            </w:r>
            <w:r w:rsidRPr="00590752">
              <w:rPr>
                <w:b/>
              </w:rPr>
              <w:t xml:space="preserve"> 40 mm recommandé</w:t>
            </w:r>
          </w:p>
        </w:tc>
      </w:tr>
      <w:tr w:rsidR="00B3100C" w:rsidRPr="00590752" w14:paraId="1C755F64" w14:textId="77777777">
        <w:trPr>
          <w:cantSplit/>
        </w:trPr>
        <w:tc>
          <w:tcPr>
            <w:tcW w:w="4474" w:type="dxa"/>
            <w:vAlign w:val="center"/>
          </w:tcPr>
          <w:p w14:paraId="3F448FBF" w14:textId="477AA134" w:rsidR="00B3100C" w:rsidRPr="00590752" w:rsidRDefault="006418C2" w:rsidP="008A6B46">
            <w:pPr>
              <w:pStyle w:val="Tableau"/>
            </w:pPr>
            <w:r w:rsidRPr="00590752">
              <w:rPr>
                <w:szCs w:val="16"/>
              </w:rPr>
              <w:t xml:space="preserve">Nombre </w:t>
            </w:r>
            <w:r w:rsidRPr="00590752">
              <w:t xml:space="preserve">maximal </w:t>
            </w:r>
            <w:r w:rsidRPr="00590752">
              <w:rPr>
                <w:szCs w:val="16"/>
              </w:rPr>
              <w:t>de modules</w:t>
            </w:r>
            <w:r w:rsidR="003F1AC7" w:rsidRPr="00590752">
              <w:t xml:space="preserve"> (hors zone vierge)</w:t>
            </w:r>
          </w:p>
        </w:tc>
        <w:tc>
          <w:tcPr>
            <w:tcW w:w="4962" w:type="dxa"/>
            <w:vAlign w:val="center"/>
          </w:tcPr>
          <w:p w14:paraId="444B6BDA" w14:textId="509BCE21" w:rsidR="00B3100C" w:rsidRPr="00590752" w:rsidRDefault="006418C2" w:rsidP="008A6B46">
            <w:pPr>
              <w:pStyle w:val="Tableau"/>
              <w:rPr>
                <w:b/>
              </w:rPr>
            </w:pPr>
            <w:r w:rsidRPr="00590752">
              <w:rPr>
                <w:b/>
              </w:rPr>
              <w:t xml:space="preserve">69 </w:t>
            </w:r>
            <w:r w:rsidRPr="00590752">
              <w:rPr>
                <w:rFonts w:cs="Calibri"/>
                <w:b/>
              </w:rPr>
              <w:t>× 69 modules</w:t>
            </w:r>
            <w:r w:rsidRPr="00590752">
              <w:rPr>
                <w:b/>
              </w:rPr>
              <w:t xml:space="preserve"> recommandé</w:t>
            </w:r>
            <w:r w:rsidRPr="00590752">
              <w:rPr>
                <w:rStyle w:val="Appelnotedebasdep"/>
                <w:b/>
              </w:rPr>
              <w:t> </w:t>
            </w:r>
            <w:r w:rsidRPr="00590752">
              <w:rPr>
                <w:rStyle w:val="Appelnotedebasdep"/>
                <w:b/>
              </w:rPr>
              <w:footnoteReference w:id="13"/>
            </w:r>
          </w:p>
        </w:tc>
      </w:tr>
      <w:tr w:rsidR="0028412C" w:rsidRPr="00590752" w14:paraId="61340B0B" w14:textId="77777777" w:rsidTr="00970DDA">
        <w:trPr>
          <w:cantSplit/>
        </w:trPr>
        <w:tc>
          <w:tcPr>
            <w:tcW w:w="4474" w:type="dxa"/>
            <w:vAlign w:val="center"/>
          </w:tcPr>
          <w:p w14:paraId="58C13C55" w14:textId="17B8DA32" w:rsidR="0028412C" w:rsidRPr="00590752" w:rsidRDefault="0028412C" w:rsidP="008A6B46">
            <w:pPr>
              <w:pStyle w:val="Tableau"/>
            </w:pPr>
            <w:r w:rsidRPr="00590752">
              <w:rPr>
                <w:szCs w:val="16"/>
              </w:rPr>
              <w:t>Taille maximale des données</w:t>
            </w:r>
          </w:p>
        </w:tc>
        <w:tc>
          <w:tcPr>
            <w:tcW w:w="4962" w:type="dxa"/>
            <w:vAlign w:val="center"/>
          </w:tcPr>
          <w:p w14:paraId="0834808B" w14:textId="005CD53F" w:rsidR="0028412C" w:rsidRPr="00590752" w:rsidRDefault="0028412C" w:rsidP="008A6B46">
            <w:pPr>
              <w:pStyle w:val="Tableau"/>
              <w:rPr>
                <w:b/>
              </w:rPr>
            </w:pPr>
            <w:r w:rsidRPr="00590752">
              <w:rPr>
                <w:b/>
              </w:rPr>
              <w:t>483 caractères alphanumériques</w:t>
            </w:r>
            <w:r w:rsidR="00DE44FC" w:rsidRPr="00590752">
              <w:rPr>
                <w:rStyle w:val="Appelnotedebasdep"/>
                <w:b/>
              </w:rPr>
              <w:t> </w:t>
            </w:r>
            <w:r w:rsidR="00DE44FC" w:rsidRPr="00590752">
              <w:rPr>
                <w:rStyle w:val="Appelnotedebasdep"/>
                <w:b/>
              </w:rPr>
              <w:footnoteReference w:id="14"/>
            </w:r>
          </w:p>
        </w:tc>
      </w:tr>
    </w:tbl>
    <w:p w14:paraId="5DD946F5" w14:textId="77777777" w:rsidR="00B3100C" w:rsidRPr="00590752" w:rsidRDefault="00B3100C">
      <w:pPr>
        <w:pStyle w:val="Interligne"/>
      </w:pPr>
    </w:p>
    <w:p w14:paraId="738417B7" w14:textId="77777777" w:rsidR="00B3100C" w:rsidRPr="00590752" w:rsidRDefault="006418C2">
      <w:pPr>
        <w:pStyle w:val="Intertitre"/>
      </w:pPr>
      <w:r w:rsidRPr="00590752">
        <w:t>Résolution d’impression et d’affichage</w:t>
      </w:r>
    </w:p>
    <w:p w14:paraId="2D8ECB35" w14:textId="77777777" w:rsidR="00B3100C" w:rsidRPr="00590752" w:rsidRDefault="006418C2">
      <w:r w:rsidRPr="00590752">
        <w:t>Il est recommandé que les modules soient imprimés ou affichés avec au moins 4 </w:t>
      </w:r>
      <w:r w:rsidRPr="00590752">
        <w:rPr>
          <w:rFonts w:cs="Calibri"/>
        </w:rPr>
        <w:t>×</w:t>
      </w:r>
      <w:r w:rsidRPr="00590752">
        <w:t> 4 points par module, et si possible avec 5 </w:t>
      </w:r>
      <w:r w:rsidRPr="00590752">
        <w:rPr>
          <w:rFonts w:cs="Calibri"/>
        </w:rPr>
        <w:t>×</w:t>
      </w:r>
      <w:r w:rsidRPr="00590752">
        <w:t> 5 points par module ou plus.</w:t>
      </w:r>
    </w:p>
    <w:p w14:paraId="5A167051" w14:textId="6A06B0CE" w:rsidR="00B3100C" w:rsidRPr="00590752" w:rsidRDefault="006C5D75">
      <w:r w:rsidRPr="00590752">
        <w:lastRenderedPageBreak/>
        <w:t>P</w:t>
      </w:r>
      <w:r w:rsidR="006418C2" w:rsidRPr="00590752">
        <w:t>our optimiser la lisibilité du CB2D</w:t>
      </w:r>
      <w:r w:rsidR="000B48CE" w:rsidRPr="00590752">
        <w:t>,</w:t>
      </w:r>
      <w:r w:rsidR="00EA7F6E" w:rsidRPr="00590752">
        <w:t xml:space="preserve"> il est recommandé d’</w:t>
      </w:r>
      <w:r w:rsidR="006418C2" w:rsidRPr="00590752">
        <w:t>utiliser un nombre entier de points par module</w:t>
      </w:r>
      <w:r w:rsidRPr="00590752">
        <w:t xml:space="preserve"> lorsque </w:t>
      </w:r>
      <w:r w:rsidR="001630ED" w:rsidRPr="00590752">
        <w:t>le système de génération de codes-barres le permet</w:t>
      </w:r>
      <w:r w:rsidRPr="00590752">
        <w:t xml:space="preserve">, </w:t>
      </w:r>
      <w:r w:rsidR="008208A3" w:rsidRPr="00590752">
        <w:t xml:space="preserve">sans </w:t>
      </w:r>
      <w:r w:rsidR="006418C2" w:rsidRPr="00590752">
        <w:t>compromettre</w:t>
      </w:r>
      <w:r w:rsidRPr="00590752">
        <w:t xml:space="preserve"> significativement les autres recommandations</w:t>
      </w:r>
      <w:r w:rsidR="006418C2" w:rsidRPr="00590752">
        <w:t>.</w:t>
      </w:r>
    </w:p>
    <w:p w14:paraId="29DFB8E1" w14:textId="77777777" w:rsidR="00B3100C" w:rsidRPr="00590752" w:rsidRDefault="006418C2">
      <w:pPr>
        <w:pStyle w:val="Intertitre"/>
      </w:pPr>
      <w:r w:rsidRPr="00590752">
        <w:t>Couleurs</w:t>
      </w:r>
    </w:p>
    <w:p w14:paraId="06C46755" w14:textId="77777777" w:rsidR="00B3100C" w:rsidRPr="00590752" w:rsidRDefault="006418C2">
      <w:r w:rsidRPr="00590752">
        <w:t>Il est recommandé que les codes-barres soient imprimés ou affichés en noir sur fond blanc, afin d’obtenir un contraste aussi élevé que possible.</w:t>
      </w:r>
    </w:p>
    <w:p w14:paraId="37BCE851" w14:textId="04ED836F" w:rsidR="00B3100C" w:rsidRPr="00590752" w:rsidRDefault="006418C2">
      <w:pPr>
        <w:keepNext/>
      </w:pPr>
      <w:r w:rsidRPr="00590752">
        <w:t>Il est recommandé de ne pas inverser le contraste des couleurs (support non garanti pour tous les lecteurs). Exemple</w:t>
      </w:r>
      <w:r w:rsidR="001F551E">
        <w:t> </w:t>
      </w:r>
      <w:r w:rsidRPr="00590752">
        <w:t>:</w:t>
      </w:r>
    </w:p>
    <w:tbl>
      <w:tblPr>
        <w:tblStyle w:val="Grilledutableau"/>
        <w:tblW w:w="396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left w:w="57" w:type="dxa"/>
          <w:bottom w:w="57" w:type="dxa"/>
          <w:right w:w="57" w:type="dxa"/>
        </w:tblCellMar>
        <w:tblLook w:val="04A0" w:firstRow="1" w:lastRow="0" w:firstColumn="1" w:lastColumn="0" w:noHBand="0" w:noVBand="1"/>
      </w:tblPr>
      <w:tblGrid>
        <w:gridCol w:w="1701"/>
        <w:gridCol w:w="567"/>
        <w:gridCol w:w="1701"/>
      </w:tblGrid>
      <w:tr w:rsidR="00B3100C" w:rsidRPr="00590752" w14:paraId="39568BE7" w14:textId="77777777">
        <w:trPr>
          <w:cantSplit/>
          <w:jc w:val="center"/>
        </w:trPr>
        <w:tc>
          <w:tcPr>
            <w:tcW w:w="1701" w:type="dxa"/>
            <w:vAlign w:val="center"/>
          </w:tcPr>
          <w:p w14:paraId="65294D5B" w14:textId="77777777" w:rsidR="00B3100C" w:rsidRPr="00590752" w:rsidRDefault="00B3100C">
            <w:pPr>
              <w:keepNext/>
              <w:spacing w:before="0"/>
              <w:jc w:val="center"/>
            </w:pPr>
          </w:p>
        </w:tc>
        <w:tc>
          <w:tcPr>
            <w:tcW w:w="567" w:type="dxa"/>
            <w:vAlign w:val="center"/>
          </w:tcPr>
          <w:p w14:paraId="7C898568" w14:textId="77777777" w:rsidR="00B3100C" w:rsidRPr="00590752" w:rsidRDefault="00B3100C">
            <w:pPr>
              <w:keepNext/>
              <w:spacing w:before="0"/>
              <w:jc w:val="center"/>
            </w:pPr>
          </w:p>
        </w:tc>
        <w:tc>
          <w:tcPr>
            <w:tcW w:w="1701" w:type="dxa"/>
            <w:vAlign w:val="center"/>
          </w:tcPr>
          <w:p w14:paraId="42CFCF75" w14:textId="77777777" w:rsidR="00B3100C" w:rsidRPr="00590752" w:rsidRDefault="006418C2">
            <w:pPr>
              <w:keepNext/>
              <w:spacing w:before="0"/>
              <w:jc w:val="center"/>
              <w:rPr>
                <w:rFonts w:asciiTheme="minorHAnsi" w:hAnsiTheme="minorHAnsi" w:cstheme="minorHAnsi"/>
              </w:rPr>
            </w:pPr>
            <w:r w:rsidRPr="00590752">
              <w:t>Inversion</w:t>
            </w:r>
          </w:p>
        </w:tc>
      </w:tr>
      <w:tr w:rsidR="00B3100C" w:rsidRPr="00590752" w14:paraId="19F0A30D" w14:textId="77777777">
        <w:trPr>
          <w:cantSplit/>
          <w:jc w:val="center"/>
        </w:trPr>
        <w:tc>
          <w:tcPr>
            <w:tcW w:w="1701" w:type="dxa"/>
            <w:vAlign w:val="center"/>
          </w:tcPr>
          <w:p w14:paraId="4841F2EF" w14:textId="351BD5B7" w:rsidR="00B3100C" w:rsidRPr="00590752" w:rsidRDefault="00284B25">
            <w:pPr>
              <w:keepNext/>
              <w:spacing w:before="0"/>
              <w:jc w:val="center"/>
            </w:pPr>
            <w:r>
              <w:rPr>
                <w:noProof/>
              </w:rPr>
              <w:drawing>
                <wp:inline distT="0" distB="0" distL="0" distR="0" wp14:anchorId="44FE42C0" wp14:editId="16C88AB7">
                  <wp:extent cx="720000" cy="720000"/>
                  <wp:effectExtent l="0" t="0" r="4445" b="4445"/>
                  <wp:docPr id="158485968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pic:spPr>
                      </pic:pic>
                    </a:graphicData>
                  </a:graphic>
                </wp:inline>
              </w:drawing>
            </w:r>
          </w:p>
        </w:tc>
        <w:tc>
          <w:tcPr>
            <w:tcW w:w="567" w:type="dxa"/>
            <w:vAlign w:val="center"/>
          </w:tcPr>
          <w:p w14:paraId="2511A8BF" w14:textId="77777777" w:rsidR="00B3100C" w:rsidRPr="00590752" w:rsidRDefault="006418C2">
            <w:pPr>
              <w:keepNext/>
              <w:spacing w:before="0"/>
              <w:jc w:val="center"/>
              <w:rPr>
                <w:rFonts w:asciiTheme="minorHAnsi" w:hAnsiTheme="minorHAnsi" w:cstheme="minorHAnsi"/>
                <w:noProof/>
              </w:rPr>
            </w:pPr>
            <w:r w:rsidRPr="00590752">
              <w:sym w:font="Wingdings" w:char="F0E8"/>
            </w:r>
          </w:p>
        </w:tc>
        <w:tc>
          <w:tcPr>
            <w:tcW w:w="1701" w:type="dxa"/>
            <w:vAlign w:val="center"/>
          </w:tcPr>
          <w:p w14:paraId="31836CC6" w14:textId="07E28F7F" w:rsidR="00B3100C" w:rsidRPr="00590752" w:rsidRDefault="00284B25">
            <w:pPr>
              <w:keepNext/>
              <w:spacing w:before="0"/>
              <w:jc w:val="center"/>
              <w:rPr>
                <w:rFonts w:asciiTheme="minorHAnsi" w:hAnsiTheme="minorHAnsi" w:cstheme="minorHAnsi"/>
              </w:rPr>
            </w:pPr>
            <w:r>
              <w:rPr>
                <w:rFonts w:asciiTheme="minorHAnsi" w:hAnsiTheme="minorHAnsi" w:cstheme="minorHAnsi"/>
                <w:noProof/>
              </w:rPr>
              <w:drawing>
                <wp:inline distT="0" distB="0" distL="0" distR="0" wp14:anchorId="67FBD88B" wp14:editId="7D537221">
                  <wp:extent cx="720000" cy="720000"/>
                  <wp:effectExtent l="0" t="0" r="4445" b="4445"/>
                  <wp:docPr id="164046362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pic:spPr>
                      </pic:pic>
                    </a:graphicData>
                  </a:graphic>
                </wp:inline>
              </w:drawing>
            </w:r>
          </w:p>
        </w:tc>
      </w:tr>
    </w:tbl>
    <w:p w14:paraId="3FABE943" w14:textId="77777777" w:rsidR="00B3100C" w:rsidRPr="00590752" w:rsidRDefault="00B3100C">
      <w:pPr>
        <w:pStyle w:val="Interligne"/>
      </w:pPr>
    </w:p>
    <w:p w14:paraId="41208A61" w14:textId="77777777" w:rsidR="00B3100C" w:rsidRPr="00590752" w:rsidRDefault="006418C2">
      <w:pPr>
        <w:pStyle w:val="Titre2"/>
      </w:pPr>
      <w:bookmarkStart w:id="150" w:name="_Toc162266638"/>
      <w:r w:rsidRPr="00590752">
        <w:t>Échanges en BLE</w:t>
      </w:r>
      <w:bookmarkEnd w:id="150"/>
    </w:p>
    <w:p w14:paraId="18697951" w14:textId="77777777" w:rsidR="00B3100C" w:rsidRPr="00590752" w:rsidRDefault="006418C2">
      <w:pPr>
        <w:keepNext/>
      </w:pPr>
      <w:r w:rsidRPr="00590752">
        <w:t>En BLE, le terminal AMC émet en permanence un message indiquant sa disponibilité pour une transaction AMC mobile.</w:t>
      </w:r>
    </w:p>
    <w:p w14:paraId="215FD63E" w14:textId="34C88A9B" w:rsidR="00B3100C" w:rsidRPr="00590752" w:rsidRDefault="006418C2">
      <w:r w:rsidRPr="00590752">
        <w:t>Dès que le téléphone se trouve à proximité du terminal, l’app AMC lui envoie les données décrites au chapitre </w:t>
      </w:r>
      <w:r w:rsidRPr="00590752">
        <w:fldChar w:fldCharType="begin"/>
      </w:r>
      <w:r w:rsidRPr="00590752">
        <w:instrText xml:space="preserve"> REF _Ref136366109 \r \h </w:instrText>
      </w:r>
      <w:r w:rsidR="00590752">
        <w:instrText xml:space="preserve"> \* MERGEFORMAT </w:instrText>
      </w:r>
      <w:r w:rsidRPr="00590752">
        <w:fldChar w:fldCharType="separate"/>
      </w:r>
      <w:r w:rsidR="0042222E">
        <w:t>III</w:t>
      </w:r>
      <w:r w:rsidRPr="00590752">
        <w:fldChar w:fldCharType="end"/>
      </w:r>
      <w:r w:rsidRPr="00590752">
        <w:t>.</w:t>
      </w:r>
    </w:p>
    <w:p w14:paraId="74AADCBD" w14:textId="77777777" w:rsidR="00B3100C" w:rsidRPr="00590752" w:rsidRDefault="006418C2">
      <w:r w:rsidRPr="00590752">
        <w:t>Les détails de ces processus d’identification en tant que terminal AMC, et de transfert des données AMC, seront définis dans une version ultérieure de la norme.</w:t>
      </w:r>
    </w:p>
    <w:p w14:paraId="59E34528" w14:textId="77777777" w:rsidR="00B3100C" w:rsidRPr="00590752" w:rsidRDefault="006418C2">
      <w:pPr>
        <w:pStyle w:val="Titre1"/>
      </w:pPr>
      <w:bookmarkStart w:id="151" w:name="_Ref136366109"/>
      <w:bookmarkStart w:id="152" w:name="_Toc162266639"/>
      <w:r w:rsidRPr="00590752">
        <w:lastRenderedPageBreak/>
        <w:t>Données en CB2D ou en BLE</w:t>
      </w:r>
      <w:bookmarkEnd w:id="141"/>
      <w:bookmarkEnd w:id="142"/>
      <w:bookmarkEnd w:id="151"/>
      <w:bookmarkEnd w:id="152"/>
    </w:p>
    <w:p w14:paraId="7EE0EB2A" w14:textId="77777777" w:rsidR="00B3100C" w:rsidRDefault="006418C2">
      <w:pPr>
        <w:pStyle w:val="Titre2"/>
      </w:pPr>
      <w:bookmarkStart w:id="153" w:name="_Toc162266640"/>
      <w:bookmarkStart w:id="154" w:name="_Ref69300031"/>
      <w:r w:rsidRPr="00590752">
        <w:t>Présentation</w:t>
      </w:r>
      <w:bookmarkEnd w:id="153"/>
    </w:p>
    <w:p w14:paraId="26893CCD" w14:textId="77777777" w:rsidR="00542BAE" w:rsidRDefault="00542BAE" w:rsidP="00542BAE">
      <w:pPr>
        <w:keepNext/>
      </w:pPr>
      <w:r>
        <w:t>Dans un support non Calypso, l</w:t>
      </w:r>
      <w:r w:rsidRPr="00590752">
        <w:t xml:space="preserve">es données </w:t>
      </w:r>
      <w:r>
        <w:t>qui permettent l’identification du support sont un sous-ensemble des données définies dans la norme AMC actuelle :</w:t>
      </w:r>
    </w:p>
    <w:p w14:paraId="79EE4DF9" w14:textId="77777777" w:rsidR="00542BAE" w:rsidRDefault="00542BAE" w:rsidP="00542BAE">
      <w:pPr>
        <w:keepNext/>
        <w:jc w:val="center"/>
      </w:pPr>
      <w:r w:rsidRPr="004F7E5D">
        <w:rPr>
          <w:noProof/>
        </w:rPr>
        <mc:AlternateContent>
          <mc:Choice Requires="wpg">
            <w:drawing>
              <wp:inline distT="0" distB="0" distL="0" distR="0" wp14:anchorId="1E7746F6" wp14:editId="7F8FF8D7">
                <wp:extent cx="5200650" cy="5114925"/>
                <wp:effectExtent l="0" t="0" r="0" b="9525"/>
                <wp:docPr id="5" name="Groupe 4">
                  <a:extLst xmlns:a="http://schemas.openxmlformats.org/drawingml/2006/main">
                    <a:ext uri="{FF2B5EF4-FFF2-40B4-BE49-F238E27FC236}">
                      <a16:creationId xmlns:a16="http://schemas.microsoft.com/office/drawing/2014/main" id="{B9F89B5B-666D-474A-0278-614A448F2C7C}"/>
                    </a:ext>
                  </a:extLst>
                </wp:docPr>
                <wp:cNvGraphicFramePr/>
                <a:graphic xmlns:a="http://schemas.openxmlformats.org/drawingml/2006/main">
                  <a:graphicData uri="http://schemas.microsoft.com/office/word/2010/wordprocessingGroup">
                    <wpg:wgp>
                      <wpg:cNvGrpSpPr/>
                      <wpg:grpSpPr>
                        <a:xfrm>
                          <a:off x="0" y="0"/>
                          <a:ext cx="5200650" cy="5114925"/>
                          <a:chOff x="0" y="0"/>
                          <a:chExt cx="5525257" cy="5469446"/>
                        </a:xfrm>
                      </wpg:grpSpPr>
                      <pic:pic xmlns:pic="http://schemas.openxmlformats.org/drawingml/2006/picture">
                        <pic:nvPicPr>
                          <pic:cNvPr id="2082816097" name="Image 2082816097"/>
                          <pic:cNvPicPr>
                            <a:picLocks noChangeAspect="1"/>
                          </pic:cNvPicPr>
                        </pic:nvPicPr>
                        <pic:blipFill>
                          <a:blip r:embed="rId18"/>
                          <a:stretch>
                            <a:fillRect/>
                          </a:stretch>
                        </pic:blipFill>
                        <pic:spPr>
                          <a:xfrm>
                            <a:off x="0" y="0"/>
                            <a:ext cx="5525257" cy="5469446"/>
                          </a:xfrm>
                          <a:prstGeom prst="rect">
                            <a:avLst/>
                          </a:prstGeom>
                        </pic:spPr>
                      </pic:pic>
                      <wps:wsp>
                        <wps:cNvPr id="451683716" name="Rectangle 451683716"/>
                        <wps:cNvSpPr/>
                        <wps:spPr>
                          <a:xfrm>
                            <a:off x="47690" y="700596"/>
                            <a:ext cx="5416550" cy="1003300"/>
                          </a:xfrm>
                          <a:prstGeom prst="rect">
                            <a:avLst/>
                          </a:prstGeom>
                          <a:solidFill>
                            <a:srgbClr val="B8B8B8">
                              <a:alpha val="69804"/>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98749680" name="Rectangle 1398749680"/>
                        <wps:cNvSpPr/>
                        <wps:spPr>
                          <a:xfrm>
                            <a:off x="2721040" y="2256345"/>
                            <a:ext cx="2705100" cy="1003300"/>
                          </a:xfrm>
                          <a:prstGeom prst="rect">
                            <a:avLst/>
                          </a:prstGeom>
                          <a:solidFill>
                            <a:srgbClr val="B8B8B8">
                              <a:alpha val="69804"/>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050123801" name="Rectangle 2050123801"/>
                        <wps:cNvSpPr/>
                        <wps:spPr>
                          <a:xfrm>
                            <a:off x="51178" y="3265994"/>
                            <a:ext cx="5413062" cy="2159002"/>
                          </a:xfrm>
                          <a:prstGeom prst="rect">
                            <a:avLst/>
                          </a:prstGeom>
                          <a:solidFill>
                            <a:srgbClr val="B8B8B8">
                              <a:alpha val="69804"/>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35718376" name="Rectangle 435718376">
                          <a:extLst>
                            <a:ext uri="{FF2B5EF4-FFF2-40B4-BE49-F238E27FC236}">
                              <a16:creationId xmlns:a16="http://schemas.microsoft.com/office/drawing/2014/main" id="{8EE087A7-6560-F3DE-E004-9C269B640A39}"/>
                            </a:ext>
                          </a:extLst>
                        </wps:cNvPr>
                        <wps:cNvSpPr/>
                        <wps:spPr>
                          <a:xfrm>
                            <a:off x="47690" y="221171"/>
                            <a:ext cx="3195638" cy="479421"/>
                          </a:xfrm>
                          <a:prstGeom prst="rect">
                            <a:avLst/>
                          </a:prstGeom>
                          <a:solidFill>
                            <a:srgbClr val="B8B8B8">
                              <a:alpha val="69804"/>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inline>
            </w:drawing>
          </mc:Choice>
          <mc:Fallback>
            <w:pict>
              <v:group w14:anchorId="64EE48A7" id="Groupe 4" o:spid="_x0000_s1026" style="width:409.5pt;height:402.75pt;mso-position-horizontal-relative:char;mso-position-vertical-relative:line" coordsize="55252,546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082816097" o:spid="_x0000_s1027" type="#_x0000_t75" style="position:absolute;width:55252;height:546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">
                  <v:imagedata r:id="rId19" o:title=""/>
                </v:shape>
                <v:rect id="Rectangle 451683716" o:spid="_x0000_s1028" style="position:absolute;left:476;top:7005;width:54166;height:100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" fillcolor="#b8b8b8" stroked="f" strokeweight="1pt">
                  <v:fill opacity="45746f"/>
                </v:rect>
                <v:rect id="Rectangle 1398749680" o:spid="_x0000_s1029" style="position:absolute;left:27210;top:22563;width:27051;height:100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" fillcolor="#b8b8b8" stroked="f" strokeweight="1pt">
                  <v:fill opacity="45746f"/>
                </v:rect>
                <v:rect id="Rectangle 2050123801" o:spid="_x0000_s1030" style="position:absolute;left:511;top:32659;width:54131;height:215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" fillcolor="#b8b8b8" stroked="f" strokeweight="1pt">
                  <v:fill opacity="45746f"/>
                </v:rect>
                <v:rect id="Rectangle 435718376" o:spid="_x0000_s1031" style="position:absolute;left:476;top:2211;width:31957;height:47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" fillcolor="#b8b8b8" stroked="f" strokeweight="1pt">
                  <v:fill opacity="45746f"/>
                </v:rect>
                <w10:anchorlock/>
              </v:group>
            </w:pict>
          </mc:Fallback>
        </mc:AlternateContent>
      </w:r>
    </w:p>
    <w:p w14:paraId="0874E91C" w14:textId="77777777" w:rsidR="00F42AF9" w:rsidRPr="00D86CBB" w:rsidRDefault="00F42AF9" w:rsidP="00F42AF9">
      <w:pPr>
        <w:pStyle w:val="Interligne"/>
      </w:pPr>
    </w:p>
    <w:p w14:paraId="13577D86" w14:textId="4785F52A" w:rsidR="00542BAE" w:rsidRDefault="00542BAE" w:rsidP="00542BAE">
      <w:pPr>
        <w:keepNext/>
      </w:pPr>
      <w:r>
        <w:t xml:space="preserve">L’objectif est de réduire la quantité de données utilisées du fait de la capacité de stockage limitée des supports non Calypso (voir chapitre </w:t>
      </w:r>
      <w:r>
        <w:fldChar w:fldCharType="begin"/>
      </w:r>
      <w:r>
        <w:instrText xml:space="preserve"> REF _Ref147914312 \r \h </w:instrText>
      </w:r>
      <w:r>
        <w:fldChar w:fldCharType="separate"/>
      </w:r>
      <w:r w:rsidR="0042222E">
        <w:t>III.4</w:t>
      </w:r>
      <w:r>
        <w:fldChar w:fldCharType="end"/>
      </w:r>
      <w:r>
        <w:t>), tout en restant en mesure d’identifier que les données concernent une AMC, de garantir l’unicité et la non corrélation des identifiants de chaque secteur d’activité, et de disposer à minima des secteurs d'activité indispensables pour l’usage envisagé.</w:t>
      </w:r>
    </w:p>
    <w:p w14:paraId="0B658E5E" w14:textId="5E55B5F0" w:rsidR="00D86CBB" w:rsidRPr="00D86CBB" w:rsidRDefault="00D86CBB" w:rsidP="00542BAE">
      <w:pPr>
        <w:pStyle w:val="Interligne"/>
      </w:pPr>
    </w:p>
    <w:bookmarkEnd w:id="154"/>
    <w:p w14:paraId="15AAB015" w14:textId="559BA5F6" w:rsidR="00B3100C" w:rsidRPr="00590752" w:rsidRDefault="00502774">
      <w:pPr>
        <w:keepNext/>
      </w:pPr>
      <w:r>
        <w:t xml:space="preserve">Ainsi, </w:t>
      </w:r>
      <w:r w:rsidR="0011498C" w:rsidRPr="00590752">
        <w:t xml:space="preserve">les </w:t>
      </w:r>
      <w:r w:rsidR="006418C2" w:rsidRPr="00590752">
        <w:t>données</w:t>
      </w:r>
      <w:r w:rsidR="003C0CC8">
        <w:t xml:space="preserve"> présentes dans un support non Calypso</w:t>
      </w:r>
      <w:r w:rsidR="002911B2">
        <w:t xml:space="preserve"> s</w:t>
      </w:r>
      <w:r w:rsidR="006418C2" w:rsidRPr="00590752">
        <w:t>ont décomposées en deux parties</w:t>
      </w:r>
      <w:r w:rsidR="001F551E">
        <w:t> </w:t>
      </w:r>
      <w:r w:rsidR="006418C2" w:rsidRPr="00590752">
        <w:t>:</w:t>
      </w:r>
    </w:p>
    <w:p w14:paraId="07C74D5E" w14:textId="2B0BE193" w:rsidR="00D90A4D" w:rsidRPr="00590752" w:rsidRDefault="00592638" w:rsidP="00D90A4D">
      <w:pPr>
        <w:pStyle w:val="Listepuces"/>
        <w:keepNext/>
      </w:pPr>
      <w:r>
        <w:rPr>
          <w:b/>
          <w:i/>
        </w:rPr>
        <w:t>Entête</w:t>
      </w:r>
      <w:r w:rsidRPr="00590752">
        <w:t>, </w:t>
      </w:r>
      <w:r w:rsidR="00D90A4D">
        <w:t xml:space="preserve">composé </w:t>
      </w:r>
      <w:r w:rsidR="002911B2">
        <w:t>cinq</w:t>
      </w:r>
      <w:r w:rsidR="00D90A4D">
        <w:t xml:space="preserve"> caractères indiquant que les données relèvent de la norme AMC, une version pour d’éventuelles évolutions, et un indicateur de codage des données. </w:t>
      </w:r>
    </w:p>
    <w:p w14:paraId="342CAD2E" w14:textId="06D23C85" w:rsidR="00C058BD" w:rsidRPr="00C058BD" w:rsidRDefault="00C058BD" w:rsidP="00041419">
      <w:pPr>
        <w:pStyle w:val="Listepuces"/>
        <w:keepNext/>
      </w:pPr>
      <w:r w:rsidRPr="00C058BD">
        <w:rPr>
          <w:b/>
          <w:i/>
        </w:rPr>
        <w:t>Données</w:t>
      </w:r>
      <w:r w:rsidR="00DB69B7">
        <w:t>, suite de caractères encodant les données effectives de l’AMC :</w:t>
      </w:r>
    </w:p>
    <w:p w14:paraId="5031D8FD" w14:textId="759F0342" w:rsidR="00B3100C" w:rsidRPr="00590752" w:rsidRDefault="006418C2" w:rsidP="00D86CBB">
      <w:pPr>
        <w:pStyle w:val="Listepuces2"/>
      </w:pPr>
      <w:r w:rsidRPr="00590752">
        <w:rPr>
          <w:b/>
          <w:i/>
        </w:rPr>
        <w:t>Données statiques</w:t>
      </w:r>
      <w:r w:rsidR="000D2585">
        <w:rPr>
          <w:b/>
          <w:i/>
        </w:rPr>
        <w:t>,</w:t>
      </w:r>
      <w:r w:rsidRPr="00590752">
        <w:rPr>
          <w:b/>
          <w:i/>
        </w:rPr>
        <w:t xml:space="preserve"> et leur signature</w:t>
      </w:r>
      <w:r w:rsidR="000D2585">
        <w:rPr>
          <w:b/>
          <w:i/>
        </w:rPr>
        <w:t xml:space="preserve"> optionnelle</w:t>
      </w:r>
      <w:r w:rsidRPr="00590752">
        <w:t>, présentes pour l’impression et pour l’affichage. Elles sont générées par un système central. Elles incluent</w:t>
      </w:r>
      <w:r w:rsidR="00952C3B">
        <w:t xml:space="preserve"> principalement </w:t>
      </w:r>
      <w:r w:rsidRPr="00590752">
        <w:t xml:space="preserve">les </w:t>
      </w:r>
      <w:r w:rsidR="00952C3B">
        <w:t>identifiants prédéfinis de l’</w:t>
      </w:r>
      <w:r w:rsidRPr="00590752">
        <w:t>AMC</w:t>
      </w:r>
      <w:r w:rsidR="00952C3B">
        <w:t xml:space="preserve"> et les paramètres qui garantissent leur unicité</w:t>
      </w:r>
      <w:r w:rsidRPr="00590752">
        <w:t xml:space="preserve">, </w:t>
      </w:r>
      <w:r w:rsidR="00952C3B">
        <w:t xml:space="preserve">et si nécessaire </w:t>
      </w:r>
      <w:r w:rsidRPr="00590752">
        <w:t xml:space="preserve">des paramètres de sécurité (clé publique du </w:t>
      </w:r>
      <w:r w:rsidR="00952C3B">
        <w:t>sup</w:t>
      </w:r>
      <w:r w:rsidR="00D00761">
        <w:t>p</w:t>
      </w:r>
      <w:r w:rsidR="00952C3B">
        <w:t>ort</w:t>
      </w:r>
      <w:r w:rsidR="00D00761">
        <w:t>, pour vérifier la signature dynamique</w:t>
      </w:r>
      <w:r w:rsidRPr="00590752">
        <w:t xml:space="preserve">). </w:t>
      </w:r>
      <w:r w:rsidR="00D00761">
        <w:t>Lorsqu’elle présente, l</w:t>
      </w:r>
      <w:r w:rsidRPr="00590752">
        <w:t>a signature statique authentifie les données statiques.</w:t>
      </w:r>
    </w:p>
    <w:p w14:paraId="235E4711" w14:textId="6AA97FB7" w:rsidR="00B3100C" w:rsidRDefault="006418C2" w:rsidP="00D86CBB">
      <w:pPr>
        <w:pStyle w:val="Listepuces2"/>
      </w:pPr>
      <w:r w:rsidRPr="00590752">
        <w:rPr>
          <w:b/>
          <w:i/>
        </w:rPr>
        <w:lastRenderedPageBreak/>
        <w:t>Données dynamiques et leur signature</w:t>
      </w:r>
      <w:r w:rsidR="000D2585">
        <w:rPr>
          <w:b/>
          <w:i/>
        </w:rPr>
        <w:t>, optionnelles</w:t>
      </w:r>
      <w:r w:rsidRPr="00590752">
        <w:t xml:space="preserve">, présentes seulement pour l’affichage. Elles sont générées périodiquement par le </w:t>
      </w:r>
      <w:r w:rsidR="00160984">
        <w:t>support</w:t>
      </w:r>
      <w:r w:rsidRPr="00590752">
        <w:t xml:space="preserve">. Elles incluent </w:t>
      </w:r>
      <w:r w:rsidR="00C423D9">
        <w:t xml:space="preserve">principalement </w:t>
      </w:r>
      <w:r w:rsidRPr="00590752">
        <w:t xml:space="preserve">la date et l’heure courante. La signature dynamique authentifie l’ensemble des données, statiques et dynamiques </w:t>
      </w:r>
      <w:r w:rsidRPr="00590752">
        <w:rPr>
          <w:rStyle w:val="Appelnotedebasdep"/>
        </w:rPr>
        <w:footnoteReference w:id="15"/>
      </w:r>
      <w:r w:rsidR="001F551E">
        <w:t> </w:t>
      </w:r>
      <w:r w:rsidRPr="00590752">
        <w:t xml:space="preserve">; elle est calculée par le </w:t>
      </w:r>
      <w:r w:rsidR="00647CD8">
        <w:t>support</w:t>
      </w:r>
      <w:r w:rsidRPr="00590752">
        <w:t>.</w:t>
      </w:r>
    </w:p>
    <w:p w14:paraId="15E677B2" w14:textId="77777777" w:rsidR="00FD2F57" w:rsidRPr="00590752" w:rsidRDefault="00FD2F57" w:rsidP="00FD2F57">
      <w:pPr>
        <w:pStyle w:val="Interligne"/>
      </w:pPr>
    </w:p>
    <w:p w14:paraId="72D912E4" w14:textId="03956D25" w:rsidR="00B3100C" w:rsidRPr="00590752" w:rsidRDefault="00592638" w:rsidP="00982525">
      <w:pPr>
        <w:pStyle w:val="Dessin"/>
      </w:pPr>
      <w:r w:rsidRPr="00592638">
        <w:rPr>
          <w:noProof/>
          <w:lang w:val="fr-FR"/>
        </w:rPr>
        <mc:AlternateContent>
          <mc:Choice Requires="wpg">
            <w:drawing>
              <wp:inline distT="0" distB="0" distL="0" distR="0" wp14:anchorId="32D84B15" wp14:editId="725DE52E">
                <wp:extent cx="6297283" cy="828136"/>
                <wp:effectExtent l="0" t="0" r="8890" b="0"/>
                <wp:docPr id="14" name="Groupe 13">
                  <a:extLst xmlns:a="http://schemas.openxmlformats.org/drawingml/2006/main">
                    <a:ext uri="{FF2B5EF4-FFF2-40B4-BE49-F238E27FC236}">
                      <a16:creationId xmlns:a16="http://schemas.microsoft.com/office/drawing/2014/main" id="{CBDFFC92-B343-8CAA-4645-E882D76EC61B}"/>
                    </a:ext>
                  </a:extLst>
                </wp:docPr>
                <wp:cNvGraphicFramePr/>
                <a:graphic xmlns:a="http://schemas.openxmlformats.org/drawingml/2006/main">
                  <a:graphicData uri="http://schemas.microsoft.com/office/word/2010/wordprocessingGroup">
                    <wpg:wgp>
                      <wpg:cNvGrpSpPr/>
                      <wpg:grpSpPr>
                        <a:xfrm>
                          <a:off x="0" y="0"/>
                          <a:ext cx="6297283" cy="828136"/>
                          <a:chOff x="0" y="-18117"/>
                          <a:chExt cx="6735130" cy="900767"/>
                        </a:xfrm>
                      </wpg:grpSpPr>
                      <wpg:grpSp>
                        <wpg:cNvPr id="1117062967" name="Groupe 1117062967">
                          <a:extLst>
                            <a:ext uri="{FF2B5EF4-FFF2-40B4-BE49-F238E27FC236}">
                              <a16:creationId xmlns:a16="http://schemas.microsoft.com/office/drawing/2014/main" id="{0C4686A9-5C3E-551C-15AB-1ADE113A6D8E}"/>
                            </a:ext>
                          </a:extLst>
                        </wpg:cNvPr>
                        <wpg:cNvGrpSpPr/>
                        <wpg:grpSpPr>
                          <a:xfrm>
                            <a:off x="919049" y="-18095"/>
                            <a:ext cx="5816081" cy="900745"/>
                            <a:chOff x="919049" y="-18095"/>
                            <a:chExt cx="5816081" cy="900745"/>
                          </a:xfrm>
                        </wpg:grpSpPr>
                        <wps:wsp>
                          <wps:cNvPr id="1985258641" name="Rectangle 1985258641">
                            <a:extLst>
                              <a:ext uri="{FF2B5EF4-FFF2-40B4-BE49-F238E27FC236}">
                                <a16:creationId xmlns:a16="http://schemas.microsoft.com/office/drawing/2014/main" id="{DDBFC78C-B2E6-9711-CEA5-97E1C796D175}"/>
                              </a:ext>
                            </a:extLst>
                          </wps:cNvPr>
                          <wps:cNvSpPr/>
                          <wps:spPr>
                            <a:xfrm>
                              <a:off x="919049" y="-18095"/>
                              <a:ext cx="5816081" cy="900745"/>
                            </a:xfrm>
                            <a:prstGeom prst="rect">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D1BE950" w14:textId="522532B6" w:rsidR="00592638" w:rsidRPr="00982525" w:rsidRDefault="00592638" w:rsidP="008874AF">
                                <w:pPr>
                                  <w:spacing w:before="0"/>
                                  <w:jc w:val="center"/>
                                  <w:rPr>
                                    <w:rFonts w:asciiTheme="minorHAnsi" w:cstheme="minorBidi"/>
                                    <w:b/>
                                    <w:bCs/>
                                    <w:color w:val="FFFFFF" w:themeColor="background1"/>
                                    <w:kern w:val="24"/>
                                    <w:sz w:val="20"/>
                                  </w:rPr>
                                </w:pPr>
                                <w:r w:rsidRPr="00982525">
                                  <w:rPr>
                                    <w:rFonts w:asciiTheme="minorHAnsi" w:cstheme="minorBidi"/>
                                    <w:b/>
                                    <w:bCs/>
                                    <w:color w:val="FFFFFF" w:themeColor="background1"/>
                                    <w:kern w:val="24"/>
                                    <w:sz w:val="20"/>
                                  </w:rPr>
                                  <w:t>Données</w:t>
                                </w:r>
                                <w:r w:rsidR="0062317B">
                                  <w:rPr>
                                    <w:rFonts w:asciiTheme="minorHAnsi" w:cstheme="minorBidi"/>
                                    <w:b/>
                                    <w:bCs/>
                                    <w:color w:val="FFFFFF" w:themeColor="background1"/>
                                    <w:kern w:val="24"/>
                                    <w:sz w:val="20"/>
                                  </w:rPr>
                                  <w:t xml:space="preserve"> encodées en texte</w:t>
                                </w:r>
                              </w:p>
                            </w:txbxContent>
                          </wps:txbx>
                          <wps:bodyPr rtlCol="0" anchor="t" anchorCtr="0"/>
                        </wps:wsp>
                        <wps:wsp>
                          <wps:cNvPr id="2137103150" name="Rectangle 2137103150">
                            <a:extLst>
                              <a:ext uri="{FF2B5EF4-FFF2-40B4-BE49-F238E27FC236}">
                                <a16:creationId xmlns:a16="http://schemas.microsoft.com/office/drawing/2014/main" id="{65CEA9A5-346C-D6A9-F93D-AEAD7335F884}"/>
                              </a:ext>
                            </a:extLst>
                          </wps:cNvPr>
                          <wps:cNvSpPr/>
                          <wps:spPr>
                            <a:xfrm>
                              <a:off x="3305625" y="255723"/>
                              <a:ext cx="862222" cy="558467"/>
                            </a:xfrm>
                            <a:prstGeom prst="rect">
                              <a:avLst/>
                            </a:prstGeom>
                            <a:solidFill>
                              <a:schemeClr val="accent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2C23DBE" w14:textId="77777777" w:rsidR="00592638" w:rsidRPr="00982525" w:rsidRDefault="00592638" w:rsidP="008874AF">
                                <w:pPr>
                                  <w:spacing w:before="0"/>
                                  <w:jc w:val="center"/>
                                  <w:rPr>
                                    <w:rFonts w:asciiTheme="minorHAnsi" w:cstheme="minorBidi"/>
                                    <w:b/>
                                    <w:bCs/>
                                    <w:i/>
                                    <w:iCs/>
                                    <w:color w:val="000000" w:themeColor="text1"/>
                                    <w:kern w:val="24"/>
                                    <w:sz w:val="20"/>
                                  </w:rPr>
                                </w:pPr>
                                <w:r w:rsidRPr="00982525">
                                  <w:rPr>
                                    <w:rFonts w:asciiTheme="minorHAnsi" w:cstheme="minorBidi"/>
                                    <w:b/>
                                    <w:bCs/>
                                    <w:i/>
                                    <w:iCs/>
                                    <w:color w:val="000000" w:themeColor="text1"/>
                                    <w:kern w:val="24"/>
                                    <w:sz w:val="20"/>
                                  </w:rPr>
                                  <w:t>Signature statique</w:t>
                                </w:r>
                              </w:p>
                            </w:txbxContent>
                          </wps:txbx>
                          <wps:bodyPr lIns="0" rIns="0" rtlCol="0" anchor="ctr"/>
                        </wps:wsp>
                        <wps:wsp>
                          <wps:cNvPr id="936322151" name="Rectangle 936322151">
                            <a:extLst>
                              <a:ext uri="{FF2B5EF4-FFF2-40B4-BE49-F238E27FC236}">
                                <a16:creationId xmlns:a16="http://schemas.microsoft.com/office/drawing/2014/main" id="{43CFACA6-9735-93FA-DAAC-21987CF20FD9}"/>
                              </a:ext>
                            </a:extLst>
                          </wps:cNvPr>
                          <wps:cNvSpPr/>
                          <wps:spPr>
                            <a:xfrm>
                              <a:off x="5800141" y="255723"/>
                              <a:ext cx="862222" cy="558467"/>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E32B29D" w14:textId="77777777" w:rsidR="00592638" w:rsidRPr="00982525" w:rsidRDefault="00592638" w:rsidP="008874AF">
                                <w:pPr>
                                  <w:spacing w:before="0"/>
                                  <w:jc w:val="center"/>
                                  <w:rPr>
                                    <w:rFonts w:asciiTheme="minorHAnsi" w:cstheme="minorBidi"/>
                                    <w:b/>
                                    <w:bCs/>
                                    <w:i/>
                                    <w:iCs/>
                                    <w:color w:val="000000" w:themeColor="text1"/>
                                    <w:kern w:val="24"/>
                                    <w:sz w:val="20"/>
                                  </w:rPr>
                                </w:pPr>
                                <w:r w:rsidRPr="00982525">
                                  <w:rPr>
                                    <w:rFonts w:asciiTheme="minorHAnsi" w:cstheme="minorBidi"/>
                                    <w:b/>
                                    <w:bCs/>
                                    <w:i/>
                                    <w:iCs/>
                                    <w:color w:val="000000" w:themeColor="text1"/>
                                    <w:kern w:val="24"/>
                                    <w:sz w:val="20"/>
                                  </w:rPr>
                                  <w:t>Signature dynamique</w:t>
                                </w:r>
                              </w:p>
                            </w:txbxContent>
                          </wps:txbx>
                          <wps:bodyPr lIns="0" rIns="0" rtlCol="0" anchor="ctr"/>
                        </wps:wsp>
                        <wps:wsp>
                          <wps:cNvPr id="853427887" name="Rectangle 853427887">
                            <a:extLst>
                              <a:ext uri="{FF2B5EF4-FFF2-40B4-BE49-F238E27FC236}">
                                <a16:creationId xmlns:a16="http://schemas.microsoft.com/office/drawing/2014/main" id="{C83A7953-5A14-CDEF-9D49-ED14B9A80087}"/>
                              </a:ext>
                            </a:extLst>
                          </wps:cNvPr>
                          <wps:cNvSpPr/>
                          <wps:spPr>
                            <a:xfrm>
                              <a:off x="987091" y="255723"/>
                              <a:ext cx="2250601" cy="558467"/>
                            </a:xfrm>
                            <a:prstGeom prst="rect">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0AEB01A" w14:textId="77777777" w:rsidR="00592638" w:rsidRPr="00982525" w:rsidRDefault="00592638" w:rsidP="008874AF">
                                <w:pPr>
                                  <w:spacing w:before="0"/>
                                  <w:jc w:val="center"/>
                                  <w:rPr>
                                    <w:rFonts w:asciiTheme="minorHAnsi" w:cstheme="minorBidi"/>
                                    <w:color w:val="000000" w:themeColor="text1"/>
                                    <w:kern w:val="24"/>
                                    <w:sz w:val="20"/>
                                  </w:rPr>
                                </w:pPr>
                                <w:r w:rsidRPr="00982525">
                                  <w:rPr>
                                    <w:rFonts w:asciiTheme="minorHAnsi" w:cstheme="minorBidi"/>
                                    <w:b/>
                                    <w:bCs/>
                                    <w:i/>
                                    <w:iCs/>
                                    <w:color w:val="000000" w:themeColor="text1"/>
                                    <w:kern w:val="24"/>
                                    <w:sz w:val="20"/>
                                  </w:rPr>
                                  <w:t>Données statiques</w:t>
                                </w:r>
                                <w:r w:rsidRPr="00982525">
                                  <w:rPr>
                                    <w:rFonts w:asciiTheme="minorHAnsi" w:cstheme="minorBidi"/>
                                    <w:b/>
                                    <w:bCs/>
                                    <w:i/>
                                    <w:iCs/>
                                    <w:color w:val="000000" w:themeColor="text1"/>
                                    <w:kern w:val="24"/>
                                    <w:sz w:val="20"/>
                                  </w:rPr>
                                  <w:br/>
                                </w:r>
                                <w:r w:rsidRPr="00982525">
                                  <w:rPr>
                                    <w:rFonts w:asciiTheme="minorHAnsi" w:cstheme="minorBidi"/>
                                    <w:color w:val="000000" w:themeColor="text1"/>
                                    <w:kern w:val="24"/>
                                    <w:sz w:val="20"/>
                                  </w:rPr>
                                  <w:t>Paramètres &amp; identifiants prédéfinis</w:t>
                                </w:r>
                              </w:p>
                            </w:txbxContent>
                          </wps:txbx>
                          <wps:bodyPr lIns="0" rIns="0" rtlCol="0" anchor="ctr" anchorCtr="0"/>
                        </wps:wsp>
                        <wps:wsp>
                          <wps:cNvPr id="1202686675" name="Rectangle 1202686675">
                            <a:extLst>
                              <a:ext uri="{FF2B5EF4-FFF2-40B4-BE49-F238E27FC236}">
                                <a16:creationId xmlns:a16="http://schemas.microsoft.com/office/drawing/2014/main" id="{6C098BDB-DF1C-264C-23B2-91FBF97371DF}"/>
                              </a:ext>
                            </a:extLst>
                          </wps:cNvPr>
                          <wps:cNvSpPr/>
                          <wps:spPr>
                            <a:xfrm>
                              <a:off x="4235780" y="255723"/>
                              <a:ext cx="1496147" cy="558467"/>
                            </a:xfrm>
                            <a:prstGeom prst="rect">
                              <a:avLst/>
                            </a:prstGeom>
                            <a:solidFill>
                              <a:schemeClr val="accent2">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57E32D3" w14:textId="77777777" w:rsidR="00592638" w:rsidRPr="00982525" w:rsidRDefault="00592638" w:rsidP="008874AF">
                                <w:pPr>
                                  <w:spacing w:before="0"/>
                                  <w:jc w:val="center"/>
                                  <w:rPr>
                                    <w:rFonts w:asciiTheme="minorHAnsi" w:cstheme="minorBidi"/>
                                    <w:color w:val="000000" w:themeColor="text1"/>
                                    <w:kern w:val="24"/>
                                    <w:sz w:val="20"/>
                                  </w:rPr>
                                </w:pPr>
                                <w:r w:rsidRPr="00982525">
                                  <w:rPr>
                                    <w:rFonts w:asciiTheme="minorHAnsi" w:cstheme="minorBidi"/>
                                    <w:b/>
                                    <w:bCs/>
                                    <w:i/>
                                    <w:iCs/>
                                    <w:color w:val="000000" w:themeColor="text1"/>
                                    <w:kern w:val="24"/>
                                    <w:sz w:val="20"/>
                                  </w:rPr>
                                  <w:t>Données dynamiques</w:t>
                                </w:r>
                                <w:r w:rsidRPr="00982525">
                                  <w:rPr>
                                    <w:rFonts w:asciiTheme="minorHAnsi" w:cstheme="minorBidi"/>
                                    <w:b/>
                                    <w:bCs/>
                                    <w:i/>
                                    <w:iCs/>
                                    <w:color w:val="000000" w:themeColor="text1"/>
                                    <w:kern w:val="24"/>
                                    <w:sz w:val="20"/>
                                  </w:rPr>
                                  <w:br/>
                                </w:r>
                                <w:r w:rsidRPr="00982525">
                                  <w:rPr>
                                    <w:rFonts w:asciiTheme="minorHAnsi" w:cstheme="minorBidi"/>
                                    <w:color w:val="000000" w:themeColor="text1"/>
                                    <w:kern w:val="24"/>
                                    <w:sz w:val="20"/>
                                  </w:rPr>
                                  <w:t>Horodate, localisation</w:t>
                                </w:r>
                              </w:p>
                            </w:txbxContent>
                          </wps:txbx>
                          <wps:bodyPr lIns="0" rIns="0" rtlCol="0" anchor="ctr" anchorCtr="0"/>
                        </wps:wsp>
                      </wpg:grpSp>
                      <wpg:grpSp>
                        <wpg:cNvPr id="1780065863" name="Groupe 1780065863">
                          <a:extLst>
                            <a:ext uri="{FF2B5EF4-FFF2-40B4-BE49-F238E27FC236}">
                              <a16:creationId xmlns:a16="http://schemas.microsoft.com/office/drawing/2014/main" id="{16D66279-3B6A-0B43-AFBF-FF35DB71058B}"/>
                            </a:ext>
                          </a:extLst>
                        </wpg:cNvPr>
                        <wpg:cNvGrpSpPr/>
                        <wpg:grpSpPr>
                          <a:xfrm>
                            <a:off x="0" y="-18117"/>
                            <a:ext cx="885051" cy="900254"/>
                            <a:chOff x="0" y="-18117"/>
                            <a:chExt cx="885051" cy="900254"/>
                          </a:xfrm>
                        </wpg:grpSpPr>
                        <wps:wsp>
                          <wps:cNvPr id="2111283707" name="Rectangle 2111283707">
                            <a:extLst>
                              <a:ext uri="{FF2B5EF4-FFF2-40B4-BE49-F238E27FC236}">
                                <a16:creationId xmlns:a16="http://schemas.microsoft.com/office/drawing/2014/main" id="{1266F99A-5089-E4D1-4F7F-6A6A4D0EBCBC}"/>
                              </a:ext>
                            </a:extLst>
                          </wps:cNvPr>
                          <wps:cNvSpPr/>
                          <wps:spPr>
                            <a:xfrm>
                              <a:off x="0" y="-18117"/>
                              <a:ext cx="885051" cy="900254"/>
                            </a:xfrm>
                            <a:prstGeom prst="rect">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D6FA971" w14:textId="77777777" w:rsidR="00592638" w:rsidRPr="00982525" w:rsidRDefault="00592638" w:rsidP="008874AF">
                                <w:pPr>
                                  <w:spacing w:before="0"/>
                                  <w:jc w:val="center"/>
                                  <w:rPr>
                                    <w:rFonts w:asciiTheme="minorHAnsi" w:cstheme="minorBidi"/>
                                    <w:b/>
                                    <w:bCs/>
                                    <w:color w:val="FFFFFF" w:themeColor="background1"/>
                                    <w:kern w:val="24"/>
                                    <w:sz w:val="20"/>
                                  </w:rPr>
                                </w:pPr>
                                <w:r w:rsidRPr="00982525">
                                  <w:rPr>
                                    <w:rFonts w:asciiTheme="minorHAnsi" w:cstheme="minorBidi"/>
                                    <w:b/>
                                    <w:bCs/>
                                    <w:color w:val="FFFFFF" w:themeColor="background1"/>
                                    <w:kern w:val="24"/>
                                    <w:sz w:val="20"/>
                                  </w:rPr>
                                  <w:t>Entête</w:t>
                                </w:r>
                              </w:p>
                            </w:txbxContent>
                          </wps:txbx>
                          <wps:bodyPr rtlCol="0" anchor="t" anchorCtr="0"/>
                        </wps:wsp>
                        <wps:wsp>
                          <wps:cNvPr id="1135506626" name="Rectangle 1135506626">
                            <a:extLst>
                              <a:ext uri="{FF2B5EF4-FFF2-40B4-BE49-F238E27FC236}">
                                <a16:creationId xmlns:a16="http://schemas.microsoft.com/office/drawing/2014/main" id="{3B95476F-D55B-C07F-F3AB-7336BC47E926}"/>
                              </a:ext>
                            </a:extLst>
                          </wps:cNvPr>
                          <wps:cNvSpPr/>
                          <wps:spPr>
                            <a:xfrm>
                              <a:off x="72267" y="255723"/>
                              <a:ext cx="744852" cy="562584"/>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C6A8E58" w14:textId="67B16733" w:rsidR="00592638" w:rsidRPr="00982525" w:rsidRDefault="00592638" w:rsidP="008874AF">
                                <w:pPr>
                                  <w:spacing w:before="0"/>
                                  <w:jc w:val="center"/>
                                  <w:rPr>
                                    <w:rFonts w:asciiTheme="minorHAnsi" w:cstheme="minorBidi"/>
                                    <w:b/>
                                    <w:bCs/>
                                    <w:color w:val="000000" w:themeColor="text1"/>
                                    <w:kern w:val="24"/>
                                    <w:sz w:val="20"/>
                                  </w:rPr>
                                </w:pPr>
                                <w:r w:rsidRPr="00982525">
                                  <w:rPr>
                                    <w:rFonts w:asciiTheme="minorHAnsi" w:cstheme="minorBidi"/>
                                    <w:b/>
                                    <w:bCs/>
                                    <w:color w:val="000000" w:themeColor="text1"/>
                                    <w:kern w:val="24"/>
                                    <w:sz w:val="20"/>
                                  </w:rPr>
                                  <w:t>« AMC1Q</w:t>
                                </w:r>
                                <w:r w:rsidR="008874AF" w:rsidRPr="00982525">
                                  <w:rPr>
                                    <w:rFonts w:asciiTheme="minorHAnsi" w:cstheme="minorBidi"/>
                                    <w:b/>
                                    <w:bCs/>
                                    <w:color w:val="000000" w:themeColor="text1"/>
                                    <w:kern w:val="24"/>
                                    <w:sz w:val="20"/>
                                  </w:rPr>
                                  <w:t> </w:t>
                                </w:r>
                                <w:r w:rsidRPr="00982525">
                                  <w:rPr>
                                    <w:rFonts w:asciiTheme="minorHAnsi" w:cstheme="minorBidi"/>
                                    <w:b/>
                                    <w:bCs/>
                                    <w:color w:val="000000" w:themeColor="text1"/>
                                    <w:kern w:val="24"/>
                                    <w:sz w:val="20"/>
                                  </w:rPr>
                                  <w:t>»</w:t>
                                </w:r>
                                <w:r w:rsidRPr="00982525">
                                  <w:rPr>
                                    <w:rFonts w:asciiTheme="minorHAnsi" w:cstheme="minorBidi"/>
                                    <w:b/>
                                    <w:bCs/>
                                    <w:color w:val="000000" w:themeColor="text1"/>
                                    <w:kern w:val="24"/>
                                    <w:sz w:val="20"/>
                                  </w:rPr>
                                  <w:br/>
                                  <w:t>ou</w:t>
                                </w:r>
                                <w:r w:rsidRPr="00982525">
                                  <w:rPr>
                                    <w:rFonts w:asciiTheme="minorHAnsi" w:cstheme="minorBidi"/>
                                    <w:b/>
                                    <w:bCs/>
                                    <w:color w:val="000000" w:themeColor="text1"/>
                                    <w:kern w:val="24"/>
                                    <w:sz w:val="20"/>
                                  </w:rPr>
                                  <w:br/>
                                  <w:t>« AMC1H »</w:t>
                                </w:r>
                              </w:p>
                            </w:txbxContent>
                          </wps:txbx>
                          <wps:bodyPr lIns="0" tIns="36000" rIns="0" bIns="36000" rtlCol="0" anchor="t" anchorCtr="0"/>
                        </wps:wsp>
                      </wpg:grpSp>
                    </wpg:wgp>
                  </a:graphicData>
                </a:graphic>
              </wp:inline>
            </w:drawing>
          </mc:Choice>
          <mc:Fallback>
            <w:pict>
              <v:group w14:anchorId="32D84B15" id="Groupe 13" o:spid="_x0000_s1026" style="width:495.85pt;height:65.2pt;mso-position-horizontal-relative:char;mso-position-vertical-relative:line" coordorigin=",-181" coordsize="67351,90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">
                <v:group id="Groupe 1117062967" o:spid="_x0000_s1027" style="position:absolute;left:9190;top:-180;width:58161;height:9006" coordorigin="9190,-180" coordsize="58160,90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">
                  <v:rect id="Rectangle 1985258641" o:spid="_x0000_s1028" style="position:absolute;left:9190;top:-180;width:58161;height:90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" fillcolor="#2e74b5 [2404]" stroked="f" strokeweight="1pt">
                    <v:textbox>
                      <w:txbxContent>
                        <w:p w14:paraId="4D1BE950" w14:textId="522532B6" w:rsidR="00592638" w:rsidRPr="00982525" w:rsidRDefault="00592638" w:rsidP="008874AF">
                          <w:pPr>
                            <w:spacing w:before="0"/>
                            <w:jc w:val="center"/>
                            <w:rPr>
                              <w:rFonts w:asciiTheme="minorHAnsi" w:cstheme="minorBidi"/>
                              <w:b/>
                              <w:bCs/>
                              <w:color w:val="FFFFFF" w:themeColor="background1"/>
                              <w:kern w:val="24"/>
                              <w:sz w:val="20"/>
                            </w:rPr>
                          </w:pPr>
                          <w:r w:rsidRPr="00982525">
                            <w:rPr>
                              <w:rFonts w:asciiTheme="minorHAnsi" w:cstheme="minorBidi"/>
                              <w:b/>
                              <w:bCs/>
                              <w:color w:val="FFFFFF" w:themeColor="background1"/>
                              <w:kern w:val="24"/>
                              <w:sz w:val="20"/>
                            </w:rPr>
                            <w:t>Données</w:t>
                          </w:r>
                          <w:r w:rsidR="0062317B">
                            <w:rPr>
                              <w:rFonts w:asciiTheme="minorHAnsi" w:cstheme="minorBidi"/>
                              <w:b/>
                              <w:bCs/>
                              <w:color w:val="FFFFFF" w:themeColor="background1"/>
                              <w:kern w:val="24"/>
                              <w:sz w:val="20"/>
                            </w:rPr>
                            <w:t xml:space="preserve"> encodées en texte</w:t>
                          </w:r>
                        </w:p>
                      </w:txbxContent>
                    </v:textbox>
                  </v:rect>
                  <v:rect id="Rectangle 2137103150" o:spid="_x0000_s1029" style="position:absolute;left:33056;top:2557;width:8622;height:5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" fillcolor="#70ad47 [3209]" stroked="f" strokeweight="1pt">
                    <v:textbox inset="0,,0">
                      <w:txbxContent>
                        <w:p w14:paraId="22C23DBE" w14:textId="77777777" w:rsidR="00592638" w:rsidRPr="00982525" w:rsidRDefault="00592638" w:rsidP="008874AF">
                          <w:pPr>
                            <w:spacing w:before="0"/>
                            <w:jc w:val="center"/>
                            <w:rPr>
                              <w:rFonts w:asciiTheme="minorHAnsi" w:cstheme="minorBidi"/>
                              <w:b/>
                              <w:bCs/>
                              <w:i/>
                              <w:iCs/>
                              <w:color w:val="000000" w:themeColor="text1"/>
                              <w:kern w:val="24"/>
                              <w:sz w:val="20"/>
                            </w:rPr>
                          </w:pPr>
                          <w:r w:rsidRPr="00982525">
                            <w:rPr>
                              <w:rFonts w:asciiTheme="minorHAnsi" w:cstheme="minorBidi"/>
                              <w:b/>
                              <w:bCs/>
                              <w:i/>
                              <w:iCs/>
                              <w:color w:val="000000" w:themeColor="text1"/>
                              <w:kern w:val="24"/>
                              <w:sz w:val="20"/>
                            </w:rPr>
                            <w:t>Signature statique</w:t>
                          </w:r>
                        </w:p>
                      </w:txbxContent>
                    </v:textbox>
                  </v:rect>
                  <v:rect id="Rectangle 936322151" o:spid="_x0000_s1030" style="position:absolute;left:58001;top:2557;width:8622;height:5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" fillcolor="#ed7d31 [3205]" stroked="f" strokeweight="1pt">
                    <v:textbox inset="0,,0">
                      <w:txbxContent>
                        <w:p w14:paraId="4E32B29D" w14:textId="77777777" w:rsidR="00592638" w:rsidRPr="00982525" w:rsidRDefault="00592638" w:rsidP="008874AF">
                          <w:pPr>
                            <w:spacing w:before="0"/>
                            <w:jc w:val="center"/>
                            <w:rPr>
                              <w:rFonts w:asciiTheme="minorHAnsi" w:cstheme="minorBidi"/>
                              <w:b/>
                              <w:bCs/>
                              <w:i/>
                              <w:iCs/>
                              <w:color w:val="000000" w:themeColor="text1"/>
                              <w:kern w:val="24"/>
                              <w:sz w:val="20"/>
                            </w:rPr>
                          </w:pPr>
                          <w:r w:rsidRPr="00982525">
                            <w:rPr>
                              <w:rFonts w:asciiTheme="minorHAnsi" w:cstheme="minorBidi"/>
                              <w:b/>
                              <w:bCs/>
                              <w:i/>
                              <w:iCs/>
                              <w:color w:val="000000" w:themeColor="text1"/>
                              <w:kern w:val="24"/>
                              <w:sz w:val="20"/>
                            </w:rPr>
                            <w:t>Signature dynamique</w:t>
                          </w:r>
                        </w:p>
                      </w:txbxContent>
                    </v:textbox>
                  </v:rect>
                  <v:rect id="Rectangle 853427887" o:spid="_x0000_s1031" style="position:absolute;left:9870;top:2557;width:22506;height:5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" fillcolor="#c5e0b3 [1305]" stroked="f" strokeweight="1pt">
                    <v:textbox inset="0,,0">
                      <w:txbxContent>
                        <w:p w14:paraId="00AEB01A" w14:textId="77777777" w:rsidR="00592638" w:rsidRPr="00982525" w:rsidRDefault="00592638" w:rsidP="008874AF">
                          <w:pPr>
                            <w:spacing w:before="0"/>
                            <w:jc w:val="center"/>
                            <w:rPr>
                              <w:rFonts w:asciiTheme="minorHAnsi" w:cstheme="minorBidi"/>
                              <w:color w:val="000000" w:themeColor="text1"/>
                              <w:kern w:val="24"/>
                              <w:sz w:val="20"/>
                            </w:rPr>
                          </w:pPr>
                          <w:r w:rsidRPr="00982525">
                            <w:rPr>
                              <w:rFonts w:asciiTheme="minorHAnsi" w:cstheme="minorBidi"/>
                              <w:b/>
                              <w:bCs/>
                              <w:i/>
                              <w:iCs/>
                              <w:color w:val="000000" w:themeColor="text1"/>
                              <w:kern w:val="24"/>
                              <w:sz w:val="20"/>
                            </w:rPr>
                            <w:t>Données statiques</w:t>
                          </w:r>
                          <w:r w:rsidRPr="00982525">
                            <w:rPr>
                              <w:rFonts w:asciiTheme="minorHAnsi" w:cstheme="minorBidi"/>
                              <w:b/>
                              <w:bCs/>
                              <w:i/>
                              <w:iCs/>
                              <w:color w:val="000000" w:themeColor="text1"/>
                              <w:kern w:val="24"/>
                              <w:sz w:val="20"/>
                            </w:rPr>
                            <w:br/>
                          </w:r>
                          <w:r w:rsidRPr="00982525">
                            <w:rPr>
                              <w:rFonts w:asciiTheme="minorHAnsi" w:cstheme="minorBidi"/>
                              <w:color w:val="000000" w:themeColor="text1"/>
                              <w:kern w:val="24"/>
                              <w:sz w:val="20"/>
                            </w:rPr>
                            <w:t>Paramètres &amp; identifiants prédéfinis</w:t>
                          </w:r>
                        </w:p>
                      </w:txbxContent>
                    </v:textbox>
                  </v:rect>
                  <v:rect id="Rectangle 1202686675" o:spid="_x0000_s1032" style="position:absolute;left:42357;top:2557;width:14962;height:5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" fillcolor="#f7caac [1301]" stroked="f" strokeweight="1pt">
                    <v:textbox inset="0,,0">
                      <w:txbxContent>
                        <w:p w14:paraId="357E32D3" w14:textId="77777777" w:rsidR="00592638" w:rsidRPr="00982525" w:rsidRDefault="00592638" w:rsidP="008874AF">
                          <w:pPr>
                            <w:spacing w:before="0"/>
                            <w:jc w:val="center"/>
                            <w:rPr>
                              <w:rFonts w:asciiTheme="minorHAnsi" w:cstheme="minorBidi"/>
                              <w:color w:val="000000" w:themeColor="text1"/>
                              <w:kern w:val="24"/>
                              <w:sz w:val="20"/>
                            </w:rPr>
                          </w:pPr>
                          <w:r w:rsidRPr="00982525">
                            <w:rPr>
                              <w:rFonts w:asciiTheme="minorHAnsi" w:cstheme="minorBidi"/>
                              <w:b/>
                              <w:bCs/>
                              <w:i/>
                              <w:iCs/>
                              <w:color w:val="000000" w:themeColor="text1"/>
                              <w:kern w:val="24"/>
                              <w:sz w:val="20"/>
                            </w:rPr>
                            <w:t>Données dynamiques</w:t>
                          </w:r>
                          <w:r w:rsidRPr="00982525">
                            <w:rPr>
                              <w:rFonts w:asciiTheme="minorHAnsi" w:cstheme="minorBidi"/>
                              <w:b/>
                              <w:bCs/>
                              <w:i/>
                              <w:iCs/>
                              <w:color w:val="000000" w:themeColor="text1"/>
                              <w:kern w:val="24"/>
                              <w:sz w:val="20"/>
                            </w:rPr>
                            <w:br/>
                          </w:r>
                          <w:r w:rsidRPr="00982525">
                            <w:rPr>
                              <w:rFonts w:asciiTheme="minorHAnsi" w:cstheme="minorBidi"/>
                              <w:color w:val="000000" w:themeColor="text1"/>
                              <w:kern w:val="24"/>
                              <w:sz w:val="20"/>
                            </w:rPr>
                            <w:t>Horodate, localisation</w:t>
                          </w:r>
                        </w:p>
                      </w:txbxContent>
                    </v:textbox>
                  </v:rect>
                </v:group>
                <v:group id="Groupe 1780065863" o:spid="_x0000_s1033" style="position:absolute;top:-181;width:8850;height:9002" coordorigin=",-181" coordsize="8850,9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">
                  <v:rect id="Rectangle 2111283707" o:spid="_x0000_s1034" style="position:absolute;top:-181;width:8850;height:9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" fillcolor="#2e74b5 [2404]" stroked="f" strokeweight="1pt">
                    <v:textbox>
                      <w:txbxContent>
                        <w:p w14:paraId="0D6FA971" w14:textId="77777777" w:rsidR="00592638" w:rsidRPr="00982525" w:rsidRDefault="00592638" w:rsidP="008874AF">
                          <w:pPr>
                            <w:spacing w:before="0"/>
                            <w:jc w:val="center"/>
                            <w:rPr>
                              <w:rFonts w:asciiTheme="minorHAnsi" w:cstheme="minorBidi"/>
                              <w:b/>
                              <w:bCs/>
                              <w:color w:val="FFFFFF" w:themeColor="background1"/>
                              <w:kern w:val="24"/>
                              <w:sz w:val="20"/>
                            </w:rPr>
                          </w:pPr>
                          <w:r w:rsidRPr="00982525">
                            <w:rPr>
                              <w:rFonts w:asciiTheme="minorHAnsi" w:cstheme="minorBidi"/>
                              <w:b/>
                              <w:bCs/>
                              <w:color w:val="FFFFFF" w:themeColor="background1"/>
                              <w:kern w:val="24"/>
                              <w:sz w:val="20"/>
                            </w:rPr>
                            <w:t>Entête</w:t>
                          </w:r>
                        </w:p>
                      </w:txbxContent>
                    </v:textbox>
                  </v:rect>
                  <v:rect id="Rectangle 1135506626" o:spid="_x0000_s1035" style="position:absolute;left:722;top:2557;width:7449;height:56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" fillcolor="#bdd6ee [1300]" stroked="f" strokeweight="1pt">
                    <v:textbox inset="0,1mm,0,1mm">
                      <w:txbxContent>
                        <w:p w14:paraId="6C6A8E58" w14:textId="67B16733" w:rsidR="00592638" w:rsidRPr="00982525" w:rsidRDefault="00592638" w:rsidP="008874AF">
                          <w:pPr>
                            <w:spacing w:before="0"/>
                            <w:jc w:val="center"/>
                            <w:rPr>
                              <w:rFonts w:asciiTheme="minorHAnsi" w:cstheme="minorBidi"/>
                              <w:b/>
                              <w:bCs/>
                              <w:color w:val="000000" w:themeColor="text1"/>
                              <w:kern w:val="24"/>
                              <w:sz w:val="20"/>
                            </w:rPr>
                          </w:pPr>
                          <w:r w:rsidRPr="00982525">
                            <w:rPr>
                              <w:rFonts w:asciiTheme="minorHAnsi" w:cstheme="minorBidi"/>
                              <w:b/>
                              <w:bCs/>
                              <w:color w:val="000000" w:themeColor="text1"/>
                              <w:kern w:val="24"/>
                              <w:sz w:val="20"/>
                            </w:rPr>
                            <w:t>« AMC1Q</w:t>
                          </w:r>
                          <w:r w:rsidR="008874AF" w:rsidRPr="00982525">
                            <w:rPr>
                              <w:rFonts w:asciiTheme="minorHAnsi" w:cstheme="minorBidi"/>
                              <w:b/>
                              <w:bCs/>
                              <w:color w:val="000000" w:themeColor="text1"/>
                              <w:kern w:val="24"/>
                              <w:sz w:val="20"/>
                            </w:rPr>
                            <w:t> </w:t>
                          </w:r>
                          <w:r w:rsidRPr="00982525">
                            <w:rPr>
                              <w:rFonts w:asciiTheme="minorHAnsi" w:cstheme="minorBidi"/>
                              <w:b/>
                              <w:bCs/>
                              <w:color w:val="000000" w:themeColor="text1"/>
                              <w:kern w:val="24"/>
                              <w:sz w:val="20"/>
                            </w:rPr>
                            <w:t>»</w:t>
                          </w:r>
                          <w:r w:rsidRPr="00982525">
                            <w:rPr>
                              <w:rFonts w:asciiTheme="minorHAnsi" w:cstheme="minorBidi"/>
                              <w:b/>
                              <w:bCs/>
                              <w:color w:val="000000" w:themeColor="text1"/>
                              <w:kern w:val="24"/>
                              <w:sz w:val="20"/>
                            </w:rPr>
                            <w:br/>
                            <w:t>ou</w:t>
                          </w:r>
                          <w:r w:rsidRPr="00982525">
                            <w:rPr>
                              <w:rFonts w:asciiTheme="minorHAnsi" w:cstheme="minorBidi"/>
                              <w:b/>
                              <w:bCs/>
                              <w:color w:val="000000" w:themeColor="text1"/>
                              <w:kern w:val="24"/>
                              <w:sz w:val="20"/>
                            </w:rPr>
                            <w:br/>
                            <w:t>« AMC1H »</w:t>
                          </w:r>
                        </w:p>
                      </w:txbxContent>
                    </v:textbox>
                  </v:rect>
                </v:group>
                <w10:anchorlock/>
              </v:group>
            </w:pict>
          </mc:Fallback>
        </mc:AlternateContent>
      </w:r>
    </w:p>
    <w:p w14:paraId="187A7ECB" w14:textId="77777777" w:rsidR="00767E4E" w:rsidRPr="00590752" w:rsidRDefault="00767E4E" w:rsidP="00767E4E">
      <w:pPr>
        <w:pStyle w:val="Interligne"/>
      </w:pPr>
      <w:bookmarkStart w:id="155" w:name="_Ref69486938"/>
    </w:p>
    <w:p w14:paraId="0CB6AC1E" w14:textId="22E0D022" w:rsidR="00B3100C" w:rsidRPr="00590752" w:rsidRDefault="006418C2">
      <w:pPr>
        <w:pStyle w:val="Intertitre"/>
      </w:pPr>
      <w:r w:rsidRPr="00590752">
        <w:t xml:space="preserve">Données </w:t>
      </w:r>
      <w:r w:rsidR="00996C25" w:rsidRPr="00590752">
        <w:t>statiques</w:t>
      </w:r>
      <w:bookmarkEnd w:id="155"/>
    </w:p>
    <w:p w14:paraId="56F5B4F7" w14:textId="753628AB" w:rsidR="00B3100C" w:rsidRPr="00590752" w:rsidRDefault="006418C2">
      <w:pPr>
        <w:keepNext/>
      </w:pPr>
      <w:r w:rsidRPr="00590752">
        <w:t xml:space="preserve">Les données statiques d’une AMC </w:t>
      </w:r>
      <w:r w:rsidR="0069777C">
        <w:t>sur support non Calypso</w:t>
      </w:r>
      <w:r w:rsidRPr="00590752">
        <w:t xml:space="preserve"> sont</w:t>
      </w:r>
      <w:r w:rsidR="001F551E">
        <w:t> </w:t>
      </w:r>
      <w:r w:rsidRPr="00590752">
        <w:t>:</w:t>
      </w:r>
    </w:p>
    <w:p w14:paraId="5BD2DE78" w14:textId="1BB50139" w:rsidR="0069777C" w:rsidRDefault="0069777C" w:rsidP="008F6FA3">
      <w:pPr>
        <w:pStyle w:val="Listepuces"/>
        <w:tabs>
          <w:tab w:val="clear" w:pos="360"/>
        </w:tabs>
      </w:pPr>
      <w:proofErr w:type="gramStart"/>
      <w:r>
        <w:t>la</w:t>
      </w:r>
      <w:proofErr w:type="gramEnd"/>
      <w:r>
        <w:t xml:space="preserve"> configuration des données optionnelles,</w:t>
      </w:r>
    </w:p>
    <w:p w14:paraId="54BB7184" w14:textId="2338FA38" w:rsidR="008F6FA3" w:rsidRPr="00590752" w:rsidRDefault="008F6FA3" w:rsidP="008F6FA3">
      <w:pPr>
        <w:pStyle w:val="Listepuces"/>
        <w:tabs>
          <w:tab w:val="clear" w:pos="360"/>
        </w:tabs>
      </w:pPr>
      <w:proofErr w:type="gramStart"/>
      <w:r w:rsidRPr="00590752">
        <w:t>la</w:t>
      </w:r>
      <w:proofErr w:type="gramEnd"/>
      <w:r w:rsidRPr="00590752">
        <w:t xml:space="preserve"> référence de l’émetteur de l’AMC,</w:t>
      </w:r>
      <w:r w:rsidR="00E96CC4">
        <w:t xml:space="preserve"> telle que définie dans la norme AMC actuelle,</w:t>
      </w:r>
    </w:p>
    <w:p w14:paraId="589B542B" w14:textId="2ABB03E1" w:rsidR="00BC4572" w:rsidRDefault="006418C2">
      <w:pPr>
        <w:pStyle w:val="Listepuces"/>
        <w:tabs>
          <w:tab w:val="clear" w:pos="360"/>
        </w:tabs>
      </w:pPr>
      <w:proofErr w:type="gramStart"/>
      <w:r w:rsidRPr="00590752">
        <w:t>les</w:t>
      </w:r>
      <w:proofErr w:type="gramEnd"/>
      <w:r w:rsidRPr="00590752">
        <w:t xml:space="preserve"> identifiants prédéfinis et leurs paramètres communs</w:t>
      </w:r>
      <w:r w:rsidR="001D6AB1">
        <w:t>, dont leur date de début de validité</w:t>
      </w:r>
      <w:r w:rsidR="00BC4572">
        <w:t>,</w:t>
      </w:r>
      <w:r w:rsidR="00E96CC4">
        <w:t xml:space="preserve"> tels que définis dans la norme AMC actuelle,</w:t>
      </w:r>
    </w:p>
    <w:p w14:paraId="54903551" w14:textId="111F5B34" w:rsidR="00B3100C" w:rsidRPr="00590752" w:rsidRDefault="00A600FD" w:rsidP="008D5F67">
      <w:pPr>
        <w:pStyle w:val="Listepuces"/>
        <w:tabs>
          <w:tab w:val="clear" w:pos="360"/>
        </w:tabs>
      </w:pPr>
      <w:proofErr w:type="gramStart"/>
      <w:r>
        <w:t>en</w:t>
      </w:r>
      <w:proofErr w:type="gramEnd"/>
      <w:r>
        <w:t xml:space="preserve"> option, </w:t>
      </w:r>
      <w:r w:rsidRPr="00590752">
        <w:t xml:space="preserve">la </w:t>
      </w:r>
      <w:r>
        <w:t>clé publique permettant de vérifier la signature dynamique</w:t>
      </w:r>
      <w:r w:rsidR="006418C2" w:rsidRPr="00590752">
        <w:t>.</w:t>
      </w:r>
    </w:p>
    <w:p w14:paraId="3B5A538C" w14:textId="5897F485" w:rsidR="00B3100C" w:rsidRPr="00590752" w:rsidRDefault="006418C2" w:rsidP="002B1152">
      <w:r w:rsidRPr="00590752">
        <w:t xml:space="preserve">Pour limiter autant que possible la quantité de données, les autres données </w:t>
      </w:r>
      <w:r w:rsidR="00194C79">
        <w:t xml:space="preserve">définies par la norme </w:t>
      </w:r>
      <w:r w:rsidR="00194C79" w:rsidRPr="00590752">
        <w:t xml:space="preserve">AMC </w:t>
      </w:r>
      <w:r w:rsidR="00194C79">
        <w:t xml:space="preserve">actuelle </w:t>
      </w:r>
      <w:r w:rsidR="00194C79" w:rsidRPr="00590752">
        <w:t xml:space="preserve">sont </w:t>
      </w:r>
      <w:r w:rsidR="00194C79">
        <w:t>absentes des supports non Calypso</w:t>
      </w:r>
      <w:r w:rsidRPr="00590752">
        <w:t>.</w:t>
      </w:r>
    </w:p>
    <w:p w14:paraId="0D4B78FD" w14:textId="37BB346F" w:rsidR="00C70370" w:rsidRPr="00590752" w:rsidRDefault="00C70370" w:rsidP="00C70370">
      <w:pPr>
        <w:pStyle w:val="Intertitre"/>
      </w:pPr>
      <w:r w:rsidRPr="00194C79">
        <w:t xml:space="preserve">Signature </w:t>
      </w:r>
      <w:r w:rsidRPr="00590752">
        <w:t>statique</w:t>
      </w:r>
    </w:p>
    <w:p w14:paraId="1343E3A6" w14:textId="60F1AB9F" w:rsidR="00B3100C" w:rsidRPr="00590752" w:rsidRDefault="00194C79">
      <w:pPr>
        <w:keepNext/>
      </w:pPr>
      <w:r>
        <w:t xml:space="preserve">La </w:t>
      </w:r>
      <w:r w:rsidR="006418C2" w:rsidRPr="00194C79">
        <w:t>signature statique</w:t>
      </w:r>
      <w:r w:rsidR="008D5F67">
        <w:t>, optionnelle,</w:t>
      </w:r>
      <w:r>
        <w:t xml:space="preserve"> est</w:t>
      </w:r>
      <w:r w:rsidR="006418C2" w:rsidRPr="00590752">
        <w:t xml:space="preserve"> calculée par un système central</w:t>
      </w:r>
      <w:r w:rsidR="00A46401">
        <w:t>. Elle</w:t>
      </w:r>
      <w:r w:rsidR="006418C2" w:rsidRPr="00590752">
        <w:t xml:space="preserve"> assure la même fonction que la signature des identifiants prédéfinis de la norme AMC </w:t>
      </w:r>
      <w:r w:rsidR="00A46401">
        <w:t>actuelle</w:t>
      </w:r>
      <w:r w:rsidR="006418C2" w:rsidRPr="00590752">
        <w:t>.</w:t>
      </w:r>
    </w:p>
    <w:p w14:paraId="3480CDAE" w14:textId="5CAC26EF" w:rsidR="008D5F67" w:rsidRPr="00590752" w:rsidRDefault="008D5F67" w:rsidP="008D5F67">
      <w:pPr>
        <w:pStyle w:val="Intertitre"/>
      </w:pPr>
      <w:bookmarkStart w:id="156" w:name="_Toc69743166"/>
      <w:bookmarkStart w:id="157" w:name="_Toc69882283"/>
      <w:bookmarkStart w:id="158" w:name="_Toc69903618"/>
      <w:bookmarkStart w:id="159" w:name="_Toc69743167"/>
      <w:bookmarkStart w:id="160" w:name="_Toc69882284"/>
      <w:bookmarkStart w:id="161" w:name="_Toc69903619"/>
      <w:bookmarkStart w:id="162" w:name="_Toc69743168"/>
      <w:bookmarkStart w:id="163" w:name="_Toc69882285"/>
      <w:bookmarkStart w:id="164" w:name="_Toc69903620"/>
      <w:bookmarkStart w:id="165" w:name="_Toc115075647"/>
      <w:bookmarkStart w:id="166" w:name="_Toc115081960"/>
      <w:bookmarkStart w:id="167" w:name="_Toc115082161"/>
      <w:bookmarkStart w:id="168" w:name="_Toc115075648"/>
      <w:bookmarkStart w:id="169" w:name="_Toc115081961"/>
      <w:bookmarkStart w:id="170" w:name="_Toc115082162"/>
      <w:bookmarkStart w:id="171" w:name="_Toc115075649"/>
      <w:bookmarkStart w:id="172" w:name="_Toc115081962"/>
      <w:bookmarkStart w:id="173" w:name="_Toc115082163"/>
      <w:bookmarkStart w:id="174" w:name="_Toc115075650"/>
      <w:bookmarkStart w:id="175" w:name="_Toc115081963"/>
      <w:bookmarkStart w:id="176" w:name="_Toc115082164"/>
      <w:bookmarkStart w:id="177" w:name="_Toc115075651"/>
      <w:bookmarkStart w:id="178" w:name="_Toc115081964"/>
      <w:bookmarkStart w:id="179" w:name="_Toc115082165"/>
      <w:bookmarkStart w:id="180" w:name="_Toc115075652"/>
      <w:bookmarkStart w:id="181" w:name="_Toc115081965"/>
      <w:bookmarkStart w:id="182" w:name="_Toc115082166"/>
      <w:bookmarkStart w:id="183" w:name="_Toc115075653"/>
      <w:bookmarkStart w:id="184" w:name="_Toc115081966"/>
      <w:bookmarkStart w:id="185" w:name="_Toc115082167"/>
      <w:bookmarkStart w:id="186" w:name="_Toc115075654"/>
      <w:bookmarkStart w:id="187" w:name="_Toc115081967"/>
      <w:bookmarkStart w:id="188" w:name="_Toc115082168"/>
      <w:bookmarkStart w:id="189" w:name="_Toc115075655"/>
      <w:bookmarkStart w:id="190" w:name="_Toc115081968"/>
      <w:bookmarkStart w:id="191" w:name="_Toc115082169"/>
      <w:bookmarkStart w:id="192" w:name="_Toc115075656"/>
      <w:bookmarkStart w:id="193" w:name="_Toc115081969"/>
      <w:bookmarkStart w:id="194" w:name="_Toc115082170"/>
      <w:bookmarkStart w:id="195" w:name="_Toc115075657"/>
      <w:bookmarkStart w:id="196" w:name="_Toc115081970"/>
      <w:bookmarkStart w:id="197" w:name="_Toc115082171"/>
      <w:bookmarkStart w:id="198" w:name="_Toc115075658"/>
      <w:bookmarkStart w:id="199" w:name="_Toc115081971"/>
      <w:bookmarkStart w:id="200" w:name="_Toc115082172"/>
      <w:bookmarkStart w:id="201" w:name="_Toc115075659"/>
      <w:bookmarkStart w:id="202" w:name="_Toc115081972"/>
      <w:bookmarkStart w:id="203" w:name="_Toc115082173"/>
      <w:bookmarkStart w:id="204" w:name="_Toc115075660"/>
      <w:bookmarkStart w:id="205" w:name="_Toc115081973"/>
      <w:bookmarkStart w:id="206" w:name="_Toc115082174"/>
      <w:bookmarkStart w:id="207" w:name="_Toc115075661"/>
      <w:bookmarkStart w:id="208" w:name="_Toc115081974"/>
      <w:bookmarkStart w:id="209" w:name="_Toc115082175"/>
      <w:bookmarkStart w:id="210" w:name="_Toc115075662"/>
      <w:bookmarkStart w:id="211" w:name="_Toc115081975"/>
      <w:bookmarkStart w:id="212" w:name="_Toc115082176"/>
      <w:bookmarkStart w:id="213" w:name="_Toc115075663"/>
      <w:bookmarkStart w:id="214" w:name="_Toc115081976"/>
      <w:bookmarkStart w:id="215" w:name="_Toc115082177"/>
      <w:bookmarkStart w:id="216" w:name="_Toc115075664"/>
      <w:bookmarkStart w:id="217" w:name="_Toc115081977"/>
      <w:bookmarkStart w:id="218" w:name="_Toc115082178"/>
      <w:bookmarkStart w:id="219" w:name="_Toc115075665"/>
      <w:bookmarkStart w:id="220" w:name="_Toc115081978"/>
      <w:bookmarkStart w:id="221" w:name="_Toc115082179"/>
      <w:bookmarkStart w:id="222" w:name="_Toc115075666"/>
      <w:bookmarkStart w:id="223" w:name="_Toc115081979"/>
      <w:bookmarkStart w:id="224" w:name="_Toc115082180"/>
      <w:bookmarkStart w:id="225" w:name="_Toc115075667"/>
      <w:bookmarkStart w:id="226" w:name="_Toc115081980"/>
      <w:bookmarkStart w:id="227" w:name="_Toc115082181"/>
      <w:bookmarkStart w:id="228" w:name="_Toc115075668"/>
      <w:bookmarkStart w:id="229" w:name="_Toc115081981"/>
      <w:bookmarkStart w:id="230" w:name="_Toc115082182"/>
      <w:bookmarkStart w:id="231" w:name="_Toc115075669"/>
      <w:bookmarkStart w:id="232" w:name="_Toc115081982"/>
      <w:bookmarkStart w:id="233" w:name="_Toc115082183"/>
      <w:bookmarkStart w:id="234" w:name="_Toc115075670"/>
      <w:bookmarkStart w:id="235" w:name="_Toc115081983"/>
      <w:bookmarkStart w:id="236" w:name="_Toc115082184"/>
      <w:bookmarkStart w:id="237" w:name="_Toc115075671"/>
      <w:bookmarkStart w:id="238" w:name="_Toc115081984"/>
      <w:bookmarkStart w:id="239" w:name="_Toc115082185"/>
      <w:bookmarkStart w:id="240" w:name="_Toc115075672"/>
      <w:bookmarkStart w:id="241" w:name="_Toc115081985"/>
      <w:bookmarkStart w:id="242" w:name="_Toc115082186"/>
      <w:bookmarkStart w:id="243" w:name="_Toc115075673"/>
      <w:bookmarkStart w:id="244" w:name="_Toc115081986"/>
      <w:bookmarkStart w:id="245" w:name="_Toc115082187"/>
      <w:bookmarkStart w:id="246" w:name="_Toc69743174"/>
      <w:bookmarkStart w:id="247" w:name="_Toc69882291"/>
      <w:bookmarkStart w:id="248" w:name="_Toc69903626"/>
      <w:bookmarkStart w:id="249" w:name="_Toc69743175"/>
      <w:bookmarkStart w:id="250" w:name="_Toc69882292"/>
      <w:bookmarkStart w:id="251" w:name="_Toc69903627"/>
      <w:bookmarkStart w:id="252" w:name="_Toc69743176"/>
      <w:bookmarkStart w:id="253" w:name="_Toc69882293"/>
      <w:bookmarkStart w:id="254" w:name="_Toc69903628"/>
      <w:bookmarkStart w:id="255" w:name="_Toc69743177"/>
      <w:bookmarkStart w:id="256" w:name="_Toc69882294"/>
      <w:bookmarkStart w:id="257" w:name="_Toc69903629"/>
      <w:bookmarkStart w:id="258" w:name="_Toc69882295"/>
      <w:bookmarkStart w:id="259" w:name="_Toc69903630"/>
      <w:bookmarkStart w:id="260" w:name="_Toc69743179"/>
      <w:bookmarkStart w:id="261" w:name="_Toc69882296"/>
      <w:bookmarkStart w:id="262" w:name="_Toc69903631"/>
      <w:bookmarkStart w:id="263" w:name="_Toc69882297"/>
      <w:bookmarkStart w:id="264" w:name="_Toc69903632"/>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r w:rsidRPr="00590752">
        <w:t xml:space="preserve">Données </w:t>
      </w:r>
      <w:r>
        <w:t>dynamiques</w:t>
      </w:r>
    </w:p>
    <w:p w14:paraId="4C5F5C75" w14:textId="711B1663" w:rsidR="008D5F67" w:rsidRPr="00590752" w:rsidRDefault="008D5F67" w:rsidP="008D5F67">
      <w:pPr>
        <w:keepNext/>
      </w:pPr>
      <w:r w:rsidRPr="00590752">
        <w:t>L</w:t>
      </w:r>
      <w:r w:rsidR="00B71FAB">
        <w:t>orsqu’elles sont présentes, l</w:t>
      </w:r>
      <w:r w:rsidRPr="00590752">
        <w:t xml:space="preserve">es données </w:t>
      </w:r>
      <w:r w:rsidR="00C70370">
        <w:t>dynamiques</w:t>
      </w:r>
      <w:r w:rsidR="00C70370" w:rsidRPr="00590752">
        <w:t xml:space="preserve"> </w:t>
      </w:r>
      <w:r w:rsidRPr="00590752">
        <w:t xml:space="preserve">d’une AMC </w:t>
      </w:r>
      <w:r>
        <w:t>sur support non Calypso</w:t>
      </w:r>
      <w:r w:rsidRPr="00590752">
        <w:t xml:space="preserve"> </w:t>
      </w:r>
      <w:r w:rsidR="004D326A">
        <w:t>contiennent une, deux ou trois des informations suivantes</w:t>
      </w:r>
      <w:r>
        <w:t> </w:t>
      </w:r>
      <w:r w:rsidRPr="00590752">
        <w:t>:</w:t>
      </w:r>
    </w:p>
    <w:p w14:paraId="4584D534" w14:textId="77777777" w:rsidR="00B71FAB" w:rsidRDefault="00B71FAB" w:rsidP="008D5F67">
      <w:pPr>
        <w:pStyle w:val="Listepuces"/>
        <w:tabs>
          <w:tab w:val="clear" w:pos="360"/>
        </w:tabs>
      </w:pPr>
      <w:proofErr w:type="gramStart"/>
      <w:r>
        <w:t>la</w:t>
      </w:r>
      <w:proofErr w:type="gramEnd"/>
      <w:r>
        <w:t xml:space="preserve"> date et l’heure de génération de la signature dynamique,</w:t>
      </w:r>
    </w:p>
    <w:p w14:paraId="2BCFF477" w14:textId="6F70B5E0" w:rsidR="00C65B7B" w:rsidRDefault="00C65B7B" w:rsidP="00C65B7B">
      <w:pPr>
        <w:pStyle w:val="Listepuces"/>
        <w:tabs>
          <w:tab w:val="clear" w:pos="360"/>
        </w:tabs>
      </w:pPr>
      <w:proofErr w:type="gramStart"/>
      <w:r>
        <w:t>la</w:t>
      </w:r>
      <w:proofErr w:type="gramEnd"/>
      <w:r>
        <w:t xml:space="preserve"> position géographique au moment de la génération de la signature dynamique,</w:t>
      </w:r>
    </w:p>
    <w:p w14:paraId="676991D8" w14:textId="51A001CC" w:rsidR="00B71FAB" w:rsidRDefault="00C65B7B" w:rsidP="00C65B7B">
      <w:pPr>
        <w:pStyle w:val="Listepuces"/>
        <w:tabs>
          <w:tab w:val="clear" w:pos="360"/>
        </w:tabs>
      </w:pPr>
      <w:proofErr w:type="gramStart"/>
      <w:r>
        <w:t>des</w:t>
      </w:r>
      <w:proofErr w:type="gramEnd"/>
      <w:r>
        <w:t xml:space="preserve"> données définies par l’émetteur de l’AMC.</w:t>
      </w:r>
    </w:p>
    <w:p w14:paraId="5475BE69" w14:textId="760EB976" w:rsidR="00AD07EF" w:rsidRPr="00590752" w:rsidRDefault="00AD07EF" w:rsidP="00AD07EF">
      <w:pPr>
        <w:keepNext/>
      </w:pPr>
      <w:r>
        <w:t>La valeur de ces données est déterminée par le support lui-même</w:t>
      </w:r>
      <w:r w:rsidR="00B6694A">
        <w:t xml:space="preserve">, éventuellement à partir d’informations d’un fournisseurs tiers (par exemple des </w:t>
      </w:r>
      <w:r w:rsidR="00305B0D">
        <w:t xml:space="preserve">données </w:t>
      </w:r>
      <w:r w:rsidR="004C3A0B">
        <w:t>circonstancielles</w:t>
      </w:r>
      <w:r w:rsidR="00B6694A">
        <w:t xml:space="preserve">, voir chapitre </w:t>
      </w:r>
      <w:r w:rsidR="00B6694A">
        <w:fldChar w:fldCharType="begin"/>
      </w:r>
      <w:r w:rsidR="00B6694A">
        <w:instrText xml:space="preserve"> REF _Ref69722780 \r \h </w:instrText>
      </w:r>
      <w:r w:rsidR="00B6694A">
        <w:fldChar w:fldCharType="separate"/>
      </w:r>
      <w:r w:rsidR="0042222E">
        <w:t>VI.1.3</w:t>
      </w:r>
      <w:r w:rsidR="00B6694A">
        <w:fldChar w:fldCharType="end"/>
      </w:r>
      <w:r w:rsidR="00B6694A">
        <w:t>)</w:t>
      </w:r>
      <w:r>
        <w:t>.</w:t>
      </w:r>
    </w:p>
    <w:p w14:paraId="6944176C" w14:textId="5AB2B3DF" w:rsidR="00767E4E" w:rsidRPr="00590752" w:rsidRDefault="00767E4E" w:rsidP="00767E4E">
      <w:pPr>
        <w:pStyle w:val="Intertitre"/>
      </w:pPr>
      <w:r w:rsidRPr="00194C79">
        <w:t xml:space="preserve">Signature </w:t>
      </w:r>
      <w:r w:rsidR="00D92F67">
        <w:t>dynamique</w:t>
      </w:r>
    </w:p>
    <w:p w14:paraId="744371DB" w14:textId="6346B2C0" w:rsidR="00767E4E" w:rsidRPr="00590752" w:rsidRDefault="00767E4E" w:rsidP="00767E4E">
      <w:pPr>
        <w:keepNext/>
      </w:pPr>
      <w:r>
        <w:t xml:space="preserve">La </w:t>
      </w:r>
      <w:r w:rsidRPr="00194C79">
        <w:t xml:space="preserve">signature </w:t>
      </w:r>
      <w:r w:rsidR="00EE3EFE">
        <w:t>dynamique est présente si et seulement les données dynamiques sont présentes</w:t>
      </w:r>
      <w:r w:rsidR="00376C26">
        <w:t>. E</w:t>
      </w:r>
      <w:r>
        <w:t>lle est</w:t>
      </w:r>
      <w:r w:rsidRPr="00590752">
        <w:t xml:space="preserve"> calculée par </w:t>
      </w:r>
      <w:r w:rsidR="00376C26">
        <w:t>le support lui-même</w:t>
      </w:r>
      <w:r w:rsidR="007F61B9">
        <w:t>, et prouve son authenticité</w:t>
      </w:r>
      <w:r>
        <w:t>. Elle</w:t>
      </w:r>
      <w:r w:rsidRPr="00590752">
        <w:t xml:space="preserve"> assure la même fonction que l</w:t>
      </w:r>
      <w:r w:rsidR="007F61B9">
        <w:t>e mécanisme de session sécurisée des supports Calypso</w:t>
      </w:r>
      <w:r w:rsidRPr="00590752">
        <w:t>.</w:t>
      </w:r>
    </w:p>
    <w:p w14:paraId="08FD6D03" w14:textId="77777777" w:rsidR="00B3100C" w:rsidRPr="00590752" w:rsidRDefault="006418C2">
      <w:pPr>
        <w:pStyle w:val="Intertitre"/>
      </w:pPr>
      <w:r w:rsidRPr="00590752">
        <w:t>Notation</w:t>
      </w:r>
    </w:p>
    <w:p w14:paraId="7D4BC362" w14:textId="77777777" w:rsidR="00B3100C" w:rsidRPr="00590752" w:rsidRDefault="006418C2">
      <w:r w:rsidRPr="00590752">
        <w:t>Sauf indication contraire, les valeurs numériques sont en notation décimale.</w:t>
      </w:r>
    </w:p>
    <w:p w14:paraId="5E9388C0" w14:textId="77777777" w:rsidR="00B3100C" w:rsidRPr="00590752" w:rsidRDefault="006418C2">
      <w:r w:rsidRPr="00590752">
        <w:t>La notation hexadécimale est ‘</w:t>
      </w:r>
      <w:proofErr w:type="spellStart"/>
      <w:r w:rsidRPr="00590752">
        <w:t>XXXX’h</w:t>
      </w:r>
      <w:proofErr w:type="spellEnd"/>
      <w:r w:rsidRPr="00590752">
        <w:t>, par exemple ‘A23B’h pour la valeur décimale 41 531.</w:t>
      </w:r>
    </w:p>
    <w:p w14:paraId="5CF21B38" w14:textId="322A2BA6" w:rsidR="00B3100C" w:rsidRPr="00590752" w:rsidRDefault="006418C2">
      <w:pPr>
        <w:pStyle w:val="Titre2"/>
      </w:pPr>
      <w:bookmarkStart w:id="265" w:name="_Ref162257829"/>
      <w:bookmarkStart w:id="266" w:name="_Toc162266641"/>
      <w:r w:rsidRPr="00590752">
        <w:lastRenderedPageBreak/>
        <w:t>Structure de données</w:t>
      </w:r>
      <w:bookmarkEnd w:id="265"/>
      <w:bookmarkEnd w:id="266"/>
    </w:p>
    <w:p w14:paraId="11F6ACCE" w14:textId="3F361CF6" w:rsidR="00B3100C" w:rsidRPr="00590752" w:rsidRDefault="006418C2" w:rsidP="000468A2">
      <w:pPr>
        <w:keepNext/>
      </w:pPr>
      <w:r w:rsidRPr="00590752">
        <w:t>Les données du CB2D comportent deux parties principales</w:t>
      </w:r>
      <w:r w:rsidR="001F551E">
        <w:t> </w:t>
      </w:r>
      <w:r w:rsidRPr="00590752">
        <w:t>:</w:t>
      </w:r>
    </w:p>
    <w:p w14:paraId="3F50191A" w14:textId="5C0B5AFA" w:rsidR="00B3100C" w:rsidRPr="00590752" w:rsidRDefault="006418C2">
      <w:pPr>
        <w:pStyle w:val="1ListeJustif"/>
      </w:pPr>
      <w:r w:rsidRPr="00590752">
        <w:t xml:space="preserve">Un entête constitué d’une chaîne de caractères </w:t>
      </w:r>
      <w:r w:rsidR="00324164" w:rsidRPr="00590752">
        <w:t>alphanumériques</w:t>
      </w:r>
      <w:r w:rsidRPr="00590752">
        <w:t xml:space="preserve"> qui référence l’AMC</w:t>
      </w:r>
      <w:r w:rsidR="009808CB">
        <w:t>,</w:t>
      </w:r>
      <w:r w:rsidRPr="00590752">
        <w:t xml:space="preserve"> et qui indique </w:t>
      </w:r>
      <w:r w:rsidR="00B568D3">
        <w:t>le codage</w:t>
      </w:r>
      <w:r w:rsidR="00B568D3" w:rsidRPr="00B568D3">
        <w:t xml:space="preserve"> </w:t>
      </w:r>
      <w:r w:rsidR="00B568D3" w:rsidRPr="00590752">
        <w:t>des données qui suivent</w:t>
      </w:r>
      <w:r w:rsidR="00B568D3">
        <w:t xml:space="preserve"> et </w:t>
      </w:r>
      <w:r w:rsidRPr="00590752">
        <w:t xml:space="preserve">la version de </w:t>
      </w:r>
      <w:r w:rsidR="00B568D3">
        <w:t>leur</w:t>
      </w:r>
      <w:r w:rsidRPr="00590752">
        <w:t xml:space="preserve"> structure.</w:t>
      </w:r>
    </w:p>
    <w:p w14:paraId="7EDFD21C" w14:textId="54CF5F41" w:rsidR="00B3100C" w:rsidRPr="00590752" w:rsidRDefault="006418C2">
      <w:pPr>
        <w:pStyle w:val="1ListeJustif"/>
      </w:pPr>
      <w:r w:rsidRPr="00590752">
        <w:t xml:space="preserve">Les données elles-mêmes, qui sont constituées d’une suite d’octets ordonnés par index croissant et commençant à l’index 0, encodés </w:t>
      </w:r>
      <w:r w:rsidR="00EE33DA">
        <w:t xml:space="preserve">selon </w:t>
      </w:r>
      <w:r w:rsidR="00D5047B">
        <w:t xml:space="preserve">le </w:t>
      </w:r>
      <w:r w:rsidR="00A5091B">
        <w:t xml:space="preserve">codage indiqué </w:t>
      </w:r>
      <w:r w:rsidR="00F4537A">
        <w:t>par</w:t>
      </w:r>
      <w:r w:rsidR="006A3F58">
        <w:t xml:space="preserve"> </w:t>
      </w:r>
      <w:r w:rsidR="00A5091B">
        <w:t>l’entête</w:t>
      </w:r>
      <w:r w:rsidRPr="00590752">
        <w:t>. Les données sont différentes selon que le CB2D est imprimé ou affiché.</w:t>
      </w:r>
    </w:p>
    <w:p w14:paraId="6B8C69F1" w14:textId="77777777" w:rsidR="00B3100C" w:rsidRPr="00590752" w:rsidRDefault="006418C2">
      <w:r w:rsidRPr="00590752">
        <w:t xml:space="preserve">Le tableau ci-après présente une suite de champs de données, par ordre croissant d’index. Tous les champs comportent un nombre entier d’octets. Pour les champs comportant plusieurs octets, les valeurs ont leurs octets de poids fort en tête (« big </w:t>
      </w:r>
      <w:proofErr w:type="spellStart"/>
      <w:r w:rsidRPr="00590752">
        <w:t>endian</w:t>
      </w:r>
      <w:proofErr w:type="spellEnd"/>
      <w:r w:rsidRPr="00590752">
        <w:t> »).</w:t>
      </w:r>
    </w:p>
    <w:p w14:paraId="04C92071" w14:textId="77777777" w:rsidR="00B3100C" w:rsidRPr="00590752" w:rsidRDefault="006418C2">
      <w:r w:rsidRPr="00590752">
        <w:t>Les bits d’un champ sont numérotés à partir de 0 (« b0 » est le bit de poids le plus faible).</w:t>
      </w:r>
    </w:p>
    <w:p w14:paraId="32EE3318" w14:textId="34618A13" w:rsidR="00B3100C" w:rsidRPr="00590752" w:rsidRDefault="006418C2">
      <w:pPr>
        <w:keepNext/>
        <w:spacing w:after="120"/>
      </w:pPr>
      <w:r w:rsidRPr="00590752">
        <w:t>Dans ce tableau la couleur de fond indique l’émetteur du champ de données</w:t>
      </w:r>
      <w:r w:rsidR="001F551E">
        <w:t> </w:t>
      </w:r>
      <w:r w:rsidRPr="00590752">
        <w:t>:</w:t>
      </w:r>
    </w:p>
    <w:p w14:paraId="772AE15A" w14:textId="3EAF8F14" w:rsidR="00B3100C" w:rsidRPr="00590752" w:rsidRDefault="006418C2">
      <w:pPr>
        <w:pStyle w:val="1ListeJustif"/>
      </w:pPr>
      <w:r w:rsidRPr="00590752">
        <w:rPr>
          <w:shd w:val="clear" w:color="auto" w:fill="E7E6E6" w:themeFill="background2"/>
        </w:rPr>
        <w:t>En gris</w:t>
      </w:r>
      <w:r w:rsidRPr="00590752">
        <w:t>, les éléments fournis par le système de gestion des identifiants, présents pour tous les types de support</w:t>
      </w:r>
      <w:r w:rsidR="001F551E">
        <w:t> </w:t>
      </w:r>
      <w:r w:rsidRPr="00590752">
        <w:t>: données statiques (obligatoires) et signature statique (optionnelle).</w:t>
      </w:r>
    </w:p>
    <w:p w14:paraId="43143E65" w14:textId="211B43C9" w:rsidR="00B3100C" w:rsidRPr="00590752" w:rsidRDefault="006418C2">
      <w:pPr>
        <w:pStyle w:val="1ListeJustif"/>
      </w:pPr>
      <w:r w:rsidRPr="00590752">
        <w:rPr>
          <w:shd w:val="clear" w:color="auto" w:fill="C5E0B3" w:themeFill="accent6" w:themeFillTint="66"/>
        </w:rPr>
        <w:t>En vert</w:t>
      </w:r>
      <w:r w:rsidRPr="00590752">
        <w:t>, les éléments générés par le téléphone</w:t>
      </w:r>
      <w:r w:rsidR="001F551E">
        <w:t> </w:t>
      </w:r>
      <w:r w:rsidRPr="00590752">
        <w:t>: données dynamiques et signature dynamique.</w:t>
      </w:r>
    </w:p>
    <w:p w14:paraId="7AAA768A" w14:textId="77777777" w:rsidR="00B3100C" w:rsidRPr="00590752" w:rsidRDefault="006418C2">
      <w:r w:rsidRPr="00590752">
        <w:t>Ce tableau indique également les éléments optionnels.</w:t>
      </w:r>
    </w:p>
    <w:p w14:paraId="789281C4" w14:textId="67442DD9" w:rsidR="00B3100C" w:rsidRPr="00590752" w:rsidRDefault="00B3100C">
      <w:pPr>
        <w:keepNext/>
        <w:spacing w:after="120"/>
        <w:rPr>
          <w:sz w:val="12"/>
          <w:szCs w:val="12"/>
        </w:rPr>
      </w:pPr>
    </w:p>
    <w:tbl>
      <w:tblPr>
        <w:tblW w:w="9923" w:type="dxa"/>
        <w:tblBorders>
          <w:insideH w:val="single" w:sz="12" w:space="0" w:color="FFFFFF" w:themeColor="background1"/>
          <w:insideV w:val="single" w:sz="12" w:space="0" w:color="FFFFFF" w:themeColor="background1"/>
        </w:tblBorders>
        <w:tblLayout w:type="fixed"/>
        <w:tblCellMar>
          <w:top w:w="57" w:type="dxa"/>
          <w:left w:w="57" w:type="dxa"/>
          <w:bottom w:w="57" w:type="dxa"/>
          <w:right w:w="57" w:type="dxa"/>
        </w:tblCellMar>
        <w:tblLook w:val="0000" w:firstRow="0" w:lastRow="0" w:firstColumn="0" w:lastColumn="0" w:noHBand="0" w:noVBand="0"/>
      </w:tblPr>
      <w:tblGrid>
        <w:gridCol w:w="2127"/>
        <w:gridCol w:w="850"/>
        <w:gridCol w:w="5670"/>
        <w:gridCol w:w="1276"/>
      </w:tblGrid>
      <w:tr w:rsidR="00B3100C" w:rsidRPr="00FC153C" w14:paraId="24A122E6" w14:textId="77777777">
        <w:trPr>
          <w:cantSplit/>
        </w:trPr>
        <w:tc>
          <w:tcPr>
            <w:tcW w:w="2127" w:type="dxa"/>
            <w:shd w:val="clear" w:color="auto" w:fill="0070C0"/>
            <w:vAlign w:val="center"/>
          </w:tcPr>
          <w:p w14:paraId="005020AA" w14:textId="77777777" w:rsidR="00B3100C" w:rsidRPr="00FC153C" w:rsidRDefault="006418C2">
            <w:pPr>
              <w:pStyle w:val="Tableau"/>
              <w:keepNext/>
              <w:spacing w:before="50" w:after="50"/>
              <w:jc w:val="center"/>
              <w:rPr>
                <w:b/>
                <w:bCs/>
                <w:color w:val="FFFFFF" w:themeColor="background1"/>
              </w:rPr>
            </w:pPr>
            <w:r w:rsidRPr="00FC153C">
              <w:rPr>
                <w:b/>
                <w:bCs/>
                <w:color w:val="FFFFFF" w:themeColor="background1"/>
              </w:rPr>
              <w:t>Champ</w:t>
            </w:r>
          </w:p>
        </w:tc>
        <w:tc>
          <w:tcPr>
            <w:tcW w:w="850" w:type="dxa"/>
            <w:shd w:val="clear" w:color="auto" w:fill="0070C0"/>
            <w:vAlign w:val="center"/>
          </w:tcPr>
          <w:p w14:paraId="1D01C691" w14:textId="77777777" w:rsidR="00B3100C" w:rsidRPr="00FC153C" w:rsidRDefault="006418C2">
            <w:pPr>
              <w:pStyle w:val="Tableau"/>
              <w:keepNext/>
              <w:spacing w:before="50" w:after="50"/>
              <w:jc w:val="center"/>
              <w:rPr>
                <w:b/>
                <w:bCs/>
                <w:color w:val="FFFFFF" w:themeColor="background1"/>
                <w:spacing w:val="-10"/>
              </w:rPr>
            </w:pPr>
            <w:r w:rsidRPr="00FC153C">
              <w:rPr>
                <w:b/>
                <w:bCs/>
                <w:color w:val="FFFFFF" w:themeColor="background1"/>
              </w:rPr>
              <w:t>Taille</w:t>
            </w:r>
            <w:r w:rsidRPr="00FC153C">
              <w:rPr>
                <w:b/>
                <w:bCs/>
                <w:color w:val="FFFFFF" w:themeColor="background1"/>
                <w:sz w:val="18"/>
                <w:szCs w:val="16"/>
              </w:rPr>
              <w:t xml:space="preserve"> (octets)</w:t>
            </w:r>
          </w:p>
        </w:tc>
        <w:tc>
          <w:tcPr>
            <w:tcW w:w="5670" w:type="dxa"/>
            <w:shd w:val="clear" w:color="auto" w:fill="0070C0"/>
            <w:vAlign w:val="center"/>
          </w:tcPr>
          <w:p w14:paraId="682B73FA" w14:textId="77777777" w:rsidR="00B3100C" w:rsidRPr="00FC153C" w:rsidRDefault="006418C2">
            <w:pPr>
              <w:pStyle w:val="Tableau"/>
              <w:keepNext/>
              <w:spacing w:before="50" w:after="50"/>
              <w:jc w:val="center"/>
              <w:rPr>
                <w:b/>
                <w:bCs/>
                <w:color w:val="FFFFFF" w:themeColor="background1"/>
              </w:rPr>
            </w:pPr>
            <w:r w:rsidRPr="00FC153C">
              <w:rPr>
                <w:b/>
                <w:bCs/>
                <w:color w:val="FFFFFF" w:themeColor="background1"/>
              </w:rPr>
              <w:t>Description ou valeur</w:t>
            </w:r>
          </w:p>
        </w:tc>
        <w:tc>
          <w:tcPr>
            <w:tcW w:w="1276" w:type="dxa"/>
            <w:shd w:val="clear" w:color="auto" w:fill="0070C0"/>
            <w:vAlign w:val="center"/>
          </w:tcPr>
          <w:p w14:paraId="660D3B19" w14:textId="77777777" w:rsidR="00B3100C" w:rsidRPr="00FC153C" w:rsidRDefault="006418C2">
            <w:pPr>
              <w:pStyle w:val="Tableau"/>
              <w:keepNext/>
              <w:spacing w:before="50" w:after="50"/>
              <w:jc w:val="center"/>
              <w:rPr>
                <w:b/>
                <w:bCs/>
                <w:color w:val="FFFFFF" w:themeColor="background1"/>
              </w:rPr>
            </w:pPr>
            <w:r w:rsidRPr="00FC153C">
              <w:rPr>
                <w:b/>
                <w:bCs/>
                <w:color w:val="FFFFFF" w:themeColor="background1"/>
              </w:rPr>
              <w:t>Présence</w:t>
            </w:r>
          </w:p>
        </w:tc>
      </w:tr>
      <w:tr w:rsidR="00B3100C" w:rsidRPr="00FC153C" w14:paraId="1335E9D0" w14:textId="77777777">
        <w:trPr>
          <w:cantSplit/>
        </w:trPr>
        <w:tc>
          <w:tcPr>
            <w:tcW w:w="9923" w:type="dxa"/>
            <w:gridSpan w:val="4"/>
            <w:shd w:val="clear" w:color="auto" w:fill="BDD6EE" w:themeFill="accent1" w:themeFillTint="66"/>
            <w:vAlign w:val="center"/>
          </w:tcPr>
          <w:p w14:paraId="54C48BD9" w14:textId="42D9C78D" w:rsidR="00B3100C" w:rsidRPr="00FC153C" w:rsidRDefault="00A31863">
            <w:pPr>
              <w:pStyle w:val="Tableau"/>
              <w:keepNext/>
              <w:spacing w:before="50" w:after="50"/>
              <w:jc w:val="center"/>
            </w:pPr>
            <w:r w:rsidRPr="00FC153C">
              <w:t>Entête en c</w:t>
            </w:r>
            <w:r w:rsidR="00324164" w:rsidRPr="00FC153C">
              <w:t>aractères alphanumériques</w:t>
            </w:r>
          </w:p>
        </w:tc>
      </w:tr>
      <w:tr w:rsidR="00CB672F" w:rsidRPr="00FC153C" w14:paraId="5CA2D415" w14:textId="77777777" w:rsidTr="0002126D">
        <w:trPr>
          <w:cantSplit/>
          <w:trHeight w:val="425"/>
        </w:trPr>
        <w:tc>
          <w:tcPr>
            <w:tcW w:w="2127" w:type="dxa"/>
            <w:shd w:val="clear" w:color="auto" w:fill="E7E6E6" w:themeFill="background2"/>
            <w:vAlign w:val="center"/>
          </w:tcPr>
          <w:p w14:paraId="16578C35" w14:textId="77777777" w:rsidR="00CB672F" w:rsidRPr="00FC153C" w:rsidRDefault="00CB672F">
            <w:pPr>
              <w:pStyle w:val="Tableau"/>
              <w:keepNext/>
              <w:spacing w:before="50" w:after="50"/>
              <w:rPr>
                <w:b/>
                <w:bCs/>
              </w:rPr>
            </w:pPr>
            <w:r w:rsidRPr="00FC153C">
              <w:rPr>
                <w:b/>
                <w:bCs/>
              </w:rPr>
              <w:t>Format</w:t>
            </w:r>
          </w:p>
        </w:tc>
        <w:tc>
          <w:tcPr>
            <w:tcW w:w="850" w:type="dxa"/>
            <w:shd w:val="clear" w:color="auto" w:fill="E7E6E6" w:themeFill="background2"/>
            <w:vAlign w:val="center"/>
          </w:tcPr>
          <w:p w14:paraId="37AA9735" w14:textId="77777777" w:rsidR="00CB672F" w:rsidRPr="00FC153C" w:rsidRDefault="00CB672F">
            <w:pPr>
              <w:pStyle w:val="Tableau"/>
              <w:keepNext/>
              <w:spacing w:before="50" w:after="50"/>
              <w:jc w:val="center"/>
            </w:pPr>
            <w:r w:rsidRPr="00FC153C">
              <w:t>3</w:t>
            </w:r>
          </w:p>
        </w:tc>
        <w:tc>
          <w:tcPr>
            <w:tcW w:w="5670" w:type="dxa"/>
            <w:shd w:val="clear" w:color="auto" w:fill="E7E6E6" w:themeFill="background2"/>
            <w:vAlign w:val="center"/>
          </w:tcPr>
          <w:p w14:paraId="2677B0CF" w14:textId="77777777" w:rsidR="00CB672F" w:rsidRPr="00FC153C" w:rsidRDefault="00CB672F">
            <w:pPr>
              <w:pStyle w:val="Tableau"/>
              <w:keepNext/>
              <w:spacing w:before="50" w:after="50"/>
            </w:pPr>
            <w:r w:rsidRPr="00FC153C">
              <w:t xml:space="preserve"> « AMC ».</w:t>
            </w:r>
          </w:p>
        </w:tc>
        <w:tc>
          <w:tcPr>
            <w:tcW w:w="1276" w:type="dxa"/>
            <w:vMerge w:val="restart"/>
            <w:shd w:val="clear" w:color="auto" w:fill="E7E6E6" w:themeFill="background2"/>
            <w:vAlign w:val="center"/>
          </w:tcPr>
          <w:p w14:paraId="58C6C5E5" w14:textId="77777777" w:rsidR="00CB672F" w:rsidRPr="00FC153C" w:rsidRDefault="00CB672F">
            <w:pPr>
              <w:pStyle w:val="Tableau"/>
              <w:keepNext/>
              <w:spacing w:before="50" w:after="50"/>
              <w:jc w:val="center"/>
            </w:pPr>
            <w:r w:rsidRPr="00FC153C">
              <w:t>Obligatoire</w:t>
            </w:r>
          </w:p>
        </w:tc>
      </w:tr>
      <w:tr w:rsidR="00CB672F" w:rsidRPr="00FC153C" w14:paraId="4A89E0E7" w14:textId="77777777" w:rsidTr="0002126D">
        <w:trPr>
          <w:cantSplit/>
          <w:trHeight w:val="425"/>
        </w:trPr>
        <w:tc>
          <w:tcPr>
            <w:tcW w:w="2127" w:type="dxa"/>
            <w:shd w:val="clear" w:color="auto" w:fill="E7E6E6" w:themeFill="background2"/>
            <w:vAlign w:val="center"/>
          </w:tcPr>
          <w:p w14:paraId="6DAF0710" w14:textId="77777777" w:rsidR="00CB672F" w:rsidRPr="00FC153C" w:rsidRDefault="00CB672F">
            <w:pPr>
              <w:pStyle w:val="Tableau"/>
              <w:keepNext/>
              <w:spacing w:before="50" w:after="50"/>
              <w:rPr>
                <w:b/>
                <w:bCs/>
              </w:rPr>
            </w:pPr>
            <w:r w:rsidRPr="00FC153C">
              <w:rPr>
                <w:b/>
                <w:bCs/>
              </w:rPr>
              <w:t xml:space="preserve">Version </w:t>
            </w:r>
          </w:p>
        </w:tc>
        <w:tc>
          <w:tcPr>
            <w:tcW w:w="850" w:type="dxa"/>
            <w:shd w:val="clear" w:color="auto" w:fill="E7E6E6" w:themeFill="background2"/>
            <w:vAlign w:val="center"/>
          </w:tcPr>
          <w:p w14:paraId="6EAEDE0E" w14:textId="77777777" w:rsidR="00CB672F" w:rsidRPr="00FC153C" w:rsidRDefault="00CB672F">
            <w:pPr>
              <w:pStyle w:val="Tableau"/>
              <w:keepNext/>
              <w:spacing w:before="50" w:after="50"/>
              <w:jc w:val="center"/>
            </w:pPr>
            <w:r w:rsidRPr="00FC153C">
              <w:t>1</w:t>
            </w:r>
          </w:p>
        </w:tc>
        <w:tc>
          <w:tcPr>
            <w:tcW w:w="5670" w:type="dxa"/>
            <w:shd w:val="clear" w:color="auto" w:fill="E7E6E6" w:themeFill="background2"/>
            <w:vAlign w:val="center"/>
          </w:tcPr>
          <w:p w14:paraId="4589B8FF" w14:textId="77777777" w:rsidR="00CB672F" w:rsidRPr="00FC153C" w:rsidRDefault="00CB672F">
            <w:pPr>
              <w:pStyle w:val="Tableau"/>
              <w:keepNext/>
              <w:spacing w:before="50" w:after="50"/>
            </w:pPr>
            <w:r w:rsidRPr="00FC153C">
              <w:t>Version de la structure des données à suivre.</w:t>
            </w:r>
          </w:p>
          <w:p w14:paraId="4F8AD67E" w14:textId="77777777" w:rsidR="00CB672F" w:rsidRPr="00FC153C" w:rsidRDefault="00CB672F">
            <w:pPr>
              <w:pStyle w:val="Tableau"/>
              <w:keepNext/>
              <w:spacing w:before="50" w:after="50"/>
            </w:pPr>
            <w:r w:rsidRPr="00FC153C">
              <w:t>Pour le présent document, sa valeur est « 1 ».</w:t>
            </w:r>
          </w:p>
        </w:tc>
        <w:tc>
          <w:tcPr>
            <w:tcW w:w="1276" w:type="dxa"/>
            <w:vMerge/>
            <w:shd w:val="clear" w:color="auto" w:fill="E7E6E6" w:themeFill="background2"/>
            <w:vAlign w:val="center"/>
          </w:tcPr>
          <w:p w14:paraId="1C538108" w14:textId="77777777" w:rsidR="00CB672F" w:rsidRPr="00FC153C" w:rsidRDefault="00CB672F">
            <w:pPr>
              <w:pStyle w:val="Tableau"/>
              <w:keepNext/>
              <w:spacing w:before="50" w:after="50"/>
              <w:jc w:val="center"/>
            </w:pPr>
          </w:p>
        </w:tc>
      </w:tr>
      <w:tr w:rsidR="00CB672F" w:rsidRPr="00FC153C" w14:paraId="4BD5408A" w14:textId="77777777" w:rsidTr="0002126D">
        <w:trPr>
          <w:cantSplit/>
          <w:trHeight w:val="425"/>
        </w:trPr>
        <w:tc>
          <w:tcPr>
            <w:tcW w:w="2127" w:type="dxa"/>
            <w:shd w:val="clear" w:color="auto" w:fill="E7E6E6" w:themeFill="background2"/>
            <w:vAlign w:val="center"/>
          </w:tcPr>
          <w:p w14:paraId="34219D6D" w14:textId="3AE278C4" w:rsidR="00CB672F" w:rsidRPr="00593721" w:rsidRDefault="00CB672F" w:rsidP="00EC48C6">
            <w:pPr>
              <w:pStyle w:val="Tableau"/>
              <w:keepNext/>
              <w:spacing w:before="50" w:after="50"/>
              <w:rPr>
                <w:b/>
                <w:bCs/>
              </w:rPr>
            </w:pPr>
            <w:commentRangeStart w:id="267"/>
            <w:commentRangeStart w:id="268"/>
            <w:commentRangeStart w:id="269"/>
            <w:r w:rsidRPr="00593721">
              <w:rPr>
                <w:b/>
                <w:bCs/>
              </w:rPr>
              <w:t xml:space="preserve">Codage </w:t>
            </w:r>
            <w:commentRangeEnd w:id="267"/>
            <w:r w:rsidR="00603B71">
              <w:rPr>
                <w:rStyle w:val="Marquedecommentaire"/>
              </w:rPr>
              <w:commentReference w:id="267"/>
            </w:r>
            <w:commentRangeEnd w:id="268"/>
            <w:r w:rsidR="00603B71">
              <w:rPr>
                <w:rStyle w:val="Marquedecommentaire"/>
              </w:rPr>
              <w:commentReference w:id="268"/>
            </w:r>
            <w:commentRangeEnd w:id="269"/>
            <w:r w:rsidR="00153CB2">
              <w:rPr>
                <w:rStyle w:val="Marquedecommentaire"/>
              </w:rPr>
              <w:commentReference w:id="269"/>
            </w:r>
          </w:p>
        </w:tc>
        <w:tc>
          <w:tcPr>
            <w:tcW w:w="850" w:type="dxa"/>
            <w:shd w:val="clear" w:color="auto" w:fill="E7E6E6" w:themeFill="background2"/>
            <w:vAlign w:val="center"/>
          </w:tcPr>
          <w:p w14:paraId="08A1287B" w14:textId="77777777" w:rsidR="00CB672F" w:rsidRPr="00593721" w:rsidRDefault="00CB672F" w:rsidP="00EC48C6">
            <w:pPr>
              <w:pStyle w:val="Tableau"/>
              <w:keepNext/>
              <w:spacing w:before="50" w:after="50"/>
              <w:jc w:val="center"/>
            </w:pPr>
            <w:r w:rsidRPr="00593721">
              <w:t>1</w:t>
            </w:r>
          </w:p>
        </w:tc>
        <w:tc>
          <w:tcPr>
            <w:tcW w:w="5670" w:type="dxa"/>
            <w:shd w:val="clear" w:color="auto" w:fill="E7E6E6" w:themeFill="background2"/>
            <w:vAlign w:val="center"/>
          </w:tcPr>
          <w:p w14:paraId="2550FEF9" w14:textId="4CE17DAA" w:rsidR="006D3C05" w:rsidRPr="00593721" w:rsidRDefault="006D3C05" w:rsidP="00EC48C6">
            <w:pPr>
              <w:pStyle w:val="Tableau"/>
              <w:keepNext/>
              <w:spacing w:before="50" w:after="50"/>
            </w:pPr>
            <w:r w:rsidRPr="00593721">
              <w:t>Codage des données qui suivent ce champ</w:t>
            </w:r>
          </w:p>
          <w:p w14:paraId="76C07A18" w14:textId="12DDFE6C" w:rsidR="00420C4D" w:rsidRPr="00593721" w:rsidRDefault="00420C4D" w:rsidP="00420C4D">
            <w:pPr>
              <w:pStyle w:val="Tableau"/>
              <w:keepNext/>
              <w:spacing w:before="50" w:after="50"/>
              <w:ind w:left="142"/>
              <w:rPr>
                <w:ins w:id="270" w:author="Spirtech" w:date="2024-03-25T11:09:00Z"/>
              </w:rPr>
            </w:pPr>
            <w:ins w:id="271" w:author="Spirtech" w:date="2024-03-25T11:09:00Z">
              <w:r w:rsidRPr="00593721">
                <w:t>« </w:t>
              </w:r>
              <w:r>
                <w:t>B</w:t>
              </w:r>
              <w:r w:rsidRPr="00593721">
                <w:t> »</w:t>
              </w:r>
              <w:r>
                <w:t> </w:t>
              </w:r>
              <w:r w:rsidRPr="00593721">
                <w:t xml:space="preserve">: </w:t>
              </w:r>
              <w:r>
                <w:t xml:space="preserve">pas d’encodage </w:t>
              </w:r>
            </w:ins>
          </w:p>
          <w:p w14:paraId="6B79CD39" w14:textId="4F8E3848" w:rsidR="00FC153C" w:rsidRPr="00593721" w:rsidRDefault="00A2145F" w:rsidP="00593721">
            <w:pPr>
              <w:pStyle w:val="Tableau"/>
              <w:keepNext/>
              <w:spacing w:before="50" w:after="50"/>
              <w:ind w:left="142"/>
            </w:pPr>
            <w:r w:rsidRPr="00593721">
              <w:t>« H »</w:t>
            </w:r>
            <w:r w:rsidR="001F551E">
              <w:t> </w:t>
            </w:r>
            <w:r w:rsidR="00FC153C" w:rsidRPr="00593721">
              <w:t xml:space="preserve">: </w:t>
            </w:r>
            <w:r w:rsidRPr="00593721">
              <w:t xml:space="preserve">texte </w:t>
            </w:r>
            <w:r w:rsidR="00FE56A0" w:rsidRPr="00593721">
              <w:t>h</w:t>
            </w:r>
            <w:r w:rsidR="000834FE" w:rsidRPr="00593721">
              <w:t>exadécimal</w:t>
            </w:r>
          </w:p>
          <w:p w14:paraId="7429A88B" w14:textId="3375F1E1" w:rsidR="00FC153C" w:rsidRPr="00593721" w:rsidRDefault="00A2145F" w:rsidP="00593721">
            <w:pPr>
              <w:pStyle w:val="Tableau"/>
              <w:keepNext/>
              <w:spacing w:before="50" w:after="50"/>
              <w:ind w:left="142"/>
            </w:pPr>
            <w:r w:rsidRPr="00593721">
              <w:t>« Q »</w:t>
            </w:r>
            <w:r w:rsidR="001F551E">
              <w:t> </w:t>
            </w:r>
            <w:r w:rsidR="00FC153C" w:rsidRPr="00593721">
              <w:t>:</w:t>
            </w:r>
            <w:r w:rsidRPr="00593721">
              <w:t xml:space="preserve"> texte </w:t>
            </w:r>
            <w:commentRangeStart w:id="272"/>
            <w:r w:rsidR="0059440A" w:rsidRPr="00593721">
              <w:t>Base45</w:t>
            </w:r>
            <w:commentRangeEnd w:id="272"/>
            <w:r w:rsidR="00EE33DA">
              <w:rPr>
                <w:rStyle w:val="Marquedecommentaire"/>
              </w:rPr>
              <w:commentReference w:id="272"/>
            </w:r>
            <w:r w:rsidRPr="00593721">
              <w:t>,</w:t>
            </w:r>
            <w:r w:rsidR="0059440A" w:rsidRPr="00593721">
              <w:t xml:space="preserve"> </w:t>
            </w:r>
            <w:r w:rsidR="00FC153C" w:rsidRPr="00593721">
              <w:t>optimal pour la symbologie</w:t>
            </w:r>
            <w:r w:rsidR="0059440A" w:rsidRPr="00593721">
              <w:t xml:space="preserve"> QR Code</w:t>
            </w:r>
          </w:p>
          <w:p w14:paraId="7518821C" w14:textId="2B188819" w:rsidR="00CB672F" w:rsidRPr="00593721" w:rsidRDefault="00A2145F" w:rsidP="00593721">
            <w:pPr>
              <w:pStyle w:val="Tableau"/>
              <w:keepNext/>
              <w:spacing w:before="50" w:after="50"/>
              <w:ind w:left="142"/>
            </w:pPr>
            <w:r w:rsidRPr="00593721">
              <w:t>« </w:t>
            </w:r>
            <w:r w:rsidR="00687ED3" w:rsidRPr="00593721">
              <w:t>X</w:t>
            </w:r>
            <w:r w:rsidRPr="00593721">
              <w:t> »</w:t>
            </w:r>
            <w:r w:rsidR="00710A53" w:rsidRPr="00593721">
              <w:t>, « Y », « Z »</w:t>
            </w:r>
            <w:r w:rsidR="001F551E">
              <w:t> </w:t>
            </w:r>
            <w:r w:rsidR="00FC153C" w:rsidRPr="00593721">
              <w:t xml:space="preserve">: </w:t>
            </w:r>
            <w:r w:rsidR="00687ED3" w:rsidRPr="00593721">
              <w:t>codage propriétaire</w:t>
            </w:r>
          </w:p>
          <w:p w14:paraId="2E0E721A" w14:textId="3984DF0D" w:rsidR="00FC153C" w:rsidRPr="00FC153C" w:rsidRDefault="00FC153C" w:rsidP="00EC48C6">
            <w:pPr>
              <w:pStyle w:val="Tableau"/>
              <w:keepNext/>
              <w:spacing w:before="50" w:after="50"/>
            </w:pPr>
            <w:r w:rsidRPr="00593721">
              <w:t xml:space="preserve">Les autres valeurs sont </w:t>
            </w:r>
            <w:r w:rsidR="00E352C2">
              <w:t>interdites.</w:t>
            </w:r>
          </w:p>
        </w:tc>
        <w:tc>
          <w:tcPr>
            <w:tcW w:w="1276" w:type="dxa"/>
            <w:vMerge/>
            <w:shd w:val="clear" w:color="auto" w:fill="E7E6E6" w:themeFill="background2"/>
            <w:vAlign w:val="center"/>
          </w:tcPr>
          <w:p w14:paraId="7B3C1A98" w14:textId="77777777" w:rsidR="00CB672F" w:rsidRPr="00FC153C" w:rsidRDefault="00CB672F" w:rsidP="00EC48C6">
            <w:pPr>
              <w:pStyle w:val="Tableau"/>
              <w:keepNext/>
              <w:spacing w:before="50" w:after="50"/>
              <w:jc w:val="center"/>
            </w:pPr>
          </w:p>
        </w:tc>
      </w:tr>
      <w:tr w:rsidR="00B3100C" w:rsidRPr="00590752" w14:paraId="79BB47BD" w14:textId="77777777" w:rsidTr="0002126D">
        <w:trPr>
          <w:cantSplit/>
          <w:trHeight w:val="425"/>
        </w:trPr>
        <w:tc>
          <w:tcPr>
            <w:tcW w:w="9923" w:type="dxa"/>
            <w:gridSpan w:val="4"/>
            <w:shd w:val="clear" w:color="auto" w:fill="BDD6EE" w:themeFill="accent1" w:themeFillTint="66"/>
            <w:vAlign w:val="center"/>
          </w:tcPr>
          <w:p w14:paraId="2685E552" w14:textId="32861356" w:rsidR="00B3100C" w:rsidRPr="00590752" w:rsidRDefault="006418C2">
            <w:pPr>
              <w:pStyle w:val="Tableau"/>
              <w:keepNext/>
              <w:spacing w:before="50" w:after="50"/>
              <w:jc w:val="center"/>
            </w:pPr>
            <w:r w:rsidRPr="00593721">
              <w:t xml:space="preserve">Données </w:t>
            </w:r>
            <w:r w:rsidR="00A31863" w:rsidRPr="00593721">
              <w:t xml:space="preserve">binaires </w:t>
            </w:r>
            <w:r w:rsidRPr="00593721">
              <w:t>à encoder</w:t>
            </w:r>
            <w:r w:rsidR="00EC572C" w:rsidRPr="00593721">
              <w:t xml:space="preserve"> ou </w:t>
            </w:r>
            <w:r w:rsidR="0099685E" w:rsidRPr="00593721">
              <w:t>décod</w:t>
            </w:r>
            <w:r w:rsidR="00EC572C" w:rsidRPr="00593721">
              <w:t>é</w:t>
            </w:r>
            <w:r w:rsidR="0099685E" w:rsidRPr="00593721">
              <w:t>e</w:t>
            </w:r>
            <w:r w:rsidR="005861D2" w:rsidRPr="00593721">
              <w:t>s</w:t>
            </w:r>
            <w:r w:rsidRPr="00593721">
              <w:t xml:space="preserve"> </w:t>
            </w:r>
            <w:r w:rsidR="00CB672F" w:rsidRPr="00593721">
              <w:t xml:space="preserve">selon </w:t>
            </w:r>
            <w:r w:rsidR="00DB4550" w:rsidRPr="00593721">
              <w:t xml:space="preserve">le champ </w:t>
            </w:r>
            <w:r w:rsidR="00CB672F" w:rsidRPr="00593721">
              <w:t>Codage</w:t>
            </w:r>
          </w:p>
        </w:tc>
      </w:tr>
      <w:tr w:rsidR="00B3100C" w:rsidRPr="00590752" w14:paraId="1E7B0138" w14:textId="77777777" w:rsidTr="0002126D">
        <w:trPr>
          <w:cantSplit/>
          <w:trHeight w:val="425"/>
        </w:trPr>
        <w:tc>
          <w:tcPr>
            <w:tcW w:w="2127" w:type="dxa"/>
            <w:shd w:val="clear" w:color="auto" w:fill="D0CECE" w:themeFill="background2" w:themeFillShade="E6"/>
            <w:vAlign w:val="center"/>
          </w:tcPr>
          <w:p w14:paraId="20BC0C68" w14:textId="77777777" w:rsidR="00B3100C" w:rsidRPr="00590752" w:rsidRDefault="006418C2">
            <w:pPr>
              <w:pStyle w:val="Tableau"/>
              <w:spacing w:before="50" w:after="50"/>
              <w:rPr>
                <w:b/>
                <w:bCs/>
              </w:rPr>
            </w:pPr>
            <w:r w:rsidRPr="00590752">
              <w:rPr>
                <w:b/>
                <w:bCs/>
              </w:rPr>
              <w:t>Configuration</w:t>
            </w:r>
          </w:p>
        </w:tc>
        <w:tc>
          <w:tcPr>
            <w:tcW w:w="850" w:type="dxa"/>
            <w:shd w:val="clear" w:color="auto" w:fill="D0CECE" w:themeFill="background2" w:themeFillShade="E6"/>
            <w:vAlign w:val="center"/>
          </w:tcPr>
          <w:p w14:paraId="6934B73D" w14:textId="77777777" w:rsidR="00B3100C" w:rsidRPr="00590752" w:rsidRDefault="006418C2">
            <w:pPr>
              <w:pStyle w:val="Tableau"/>
              <w:spacing w:before="50" w:after="50"/>
              <w:jc w:val="center"/>
            </w:pPr>
            <w:r w:rsidRPr="00590752">
              <w:t>5</w:t>
            </w:r>
          </w:p>
        </w:tc>
        <w:tc>
          <w:tcPr>
            <w:tcW w:w="5670" w:type="dxa"/>
            <w:shd w:val="clear" w:color="auto" w:fill="D0CECE" w:themeFill="background2" w:themeFillShade="E6"/>
            <w:vAlign w:val="center"/>
          </w:tcPr>
          <w:p w14:paraId="2666879D" w14:textId="77777777" w:rsidR="00B3100C" w:rsidRPr="00590752" w:rsidRDefault="006418C2">
            <w:pPr>
              <w:pStyle w:val="Tableau"/>
              <w:spacing w:before="50" w:after="50"/>
            </w:pPr>
            <w:r w:rsidRPr="00590752">
              <w:t>Configuration de la structure de données.</w:t>
            </w:r>
          </w:p>
          <w:p w14:paraId="466D4D74" w14:textId="5CA09219" w:rsidR="00B3100C" w:rsidRPr="00590752" w:rsidRDefault="006418C2">
            <w:pPr>
              <w:pStyle w:val="Tableau"/>
              <w:spacing w:before="50" w:after="50"/>
            </w:pPr>
            <w:r w:rsidRPr="00590752">
              <w:t>Valeur de 40 bits, chaque bit à 1 indiquant la présence d’un champ optionnel (bit à 0 si le champ est absent)</w:t>
            </w:r>
            <w:r w:rsidR="001F551E">
              <w:t> </w:t>
            </w:r>
            <w:r w:rsidRPr="00590752">
              <w:t>:</w:t>
            </w:r>
          </w:p>
          <w:p w14:paraId="6A41368D" w14:textId="77777777" w:rsidR="00B3100C" w:rsidRPr="00590752" w:rsidRDefault="006418C2">
            <w:pPr>
              <w:pStyle w:val="Tableau"/>
              <w:spacing w:before="50" w:after="50"/>
              <w:ind w:left="1276" w:hanging="1134"/>
            </w:pPr>
            <w:proofErr w:type="gramStart"/>
            <w:r w:rsidRPr="00590752">
              <w:t>b</w:t>
            </w:r>
            <w:proofErr w:type="gramEnd"/>
            <w:r w:rsidRPr="00590752">
              <w:t>0</w:t>
            </w:r>
            <w:r w:rsidRPr="00590752">
              <w:tab/>
              <w:t>Présence de PIDSector1Value</w:t>
            </w:r>
          </w:p>
          <w:p w14:paraId="62D6B023" w14:textId="77777777" w:rsidR="00B3100C" w:rsidRPr="00590752" w:rsidRDefault="006418C2">
            <w:pPr>
              <w:pStyle w:val="Tableau"/>
              <w:spacing w:before="50" w:after="50"/>
              <w:ind w:left="1276" w:hanging="1134"/>
            </w:pPr>
            <w:proofErr w:type="gramStart"/>
            <w:r w:rsidRPr="00590752">
              <w:t>b</w:t>
            </w:r>
            <w:proofErr w:type="gramEnd"/>
            <w:r w:rsidRPr="00590752">
              <w:t>1</w:t>
            </w:r>
            <w:r w:rsidRPr="00590752">
              <w:tab/>
              <w:t>Présence de PIDSector2Value</w:t>
            </w:r>
          </w:p>
          <w:p w14:paraId="613024A6" w14:textId="77777777" w:rsidR="00B3100C" w:rsidRPr="00590752" w:rsidRDefault="006418C2">
            <w:pPr>
              <w:pStyle w:val="Tableau"/>
              <w:spacing w:before="50" w:after="50"/>
              <w:ind w:left="1276" w:hanging="1134"/>
            </w:pPr>
            <w:r w:rsidRPr="00590752">
              <w:t>…</w:t>
            </w:r>
          </w:p>
          <w:p w14:paraId="0EFAF0C4" w14:textId="77777777" w:rsidR="00B3100C" w:rsidRPr="00590752" w:rsidRDefault="006418C2">
            <w:pPr>
              <w:pStyle w:val="Tableau"/>
              <w:spacing w:before="50" w:after="50"/>
              <w:ind w:left="1276" w:hanging="1134"/>
            </w:pPr>
            <w:proofErr w:type="gramStart"/>
            <w:r w:rsidRPr="00590752">
              <w:t>b</w:t>
            </w:r>
            <w:proofErr w:type="gramEnd"/>
            <w:r w:rsidRPr="00590752">
              <w:t>34</w:t>
            </w:r>
            <w:r w:rsidRPr="00590752">
              <w:tab/>
              <w:t>Présence de PIDSector35Value</w:t>
            </w:r>
          </w:p>
          <w:p w14:paraId="4BF3375D" w14:textId="77777777" w:rsidR="00B3100C" w:rsidRPr="00590752" w:rsidRDefault="006418C2">
            <w:pPr>
              <w:pStyle w:val="Tableau"/>
              <w:spacing w:before="50" w:after="50"/>
              <w:ind w:left="1276" w:hanging="1134"/>
            </w:pPr>
            <w:proofErr w:type="gramStart"/>
            <w:r w:rsidRPr="00590752">
              <w:t>b</w:t>
            </w:r>
            <w:proofErr w:type="gramEnd"/>
            <w:r w:rsidRPr="00590752">
              <w:t>35</w:t>
            </w:r>
            <w:r w:rsidRPr="00590752">
              <w:tab/>
              <w:t>Réservé, toujours égal à 0.</w:t>
            </w:r>
          </w:p>
          <w:p w14:paraId="4C9FD269" w14:textId="053FE919" w:rsidR="00B3100C" w:rsidRPr="00590752" w:rsidRDefault="001F551E">
            <w:pPr>
              <w:pStyle w:val="Tableau"/>
              <w:spacing w:before="50" w:after="50"/>
              <w:ind w:left="1276" w:hanging="1134"/>
            </w:pPr>
            <w:r w:rsidRPr="00590752">
              <w:t>B</w:t>
            </w:r>
            <w:r w:rsidR="006418C2" w:rsidRPr="00590752">
              <w:t>36</w:t>
            </w:r>
            <w:r w:rsidR="006418C2" w:rsidRPr="00590752">
              <w:tab/>
              <w:t xml:space="preserve">Présence de </w:t>
            </w:r>
            <w:proofErr w:type="spellStart"/>
            <w:r w:rsidR="006418C2" w:rsidRPr="00590752">
              <w:t>StaticSignature</w:t>
            </w:r>
            <w:proofErr w:type="spellEnd"/>
            <w:r w:rsidR="006418C2" w:rsidRPr="00590752">
              <w:t>, obligatoire lorsque b37=1.</w:t>
            </w:r>
          </w:p>
          <w:p w14:paraId="2A57E801" w14:textId="06CA5429" w:rsidR="00B3100C" w:rsidRPr="00590752" w:rsidRDefault="001F551E">
            <w:pPr>
              <w:pStyle w:val="Tableau"/>
              <w:spacing w:before="50" w:after="50"/>
              <w:ind w:left="1276" w:hanging="1134"/>
            </w:pPr>
            <w:r w:rsidRPr="00590752">
              <w:t>B</w:t>
            </w:r>
            <w:r w:rsidR="006418C2" w:rsidRPr="00590752">
              <w:t>37</w:t>
            </w:r>
            <w:r w:rsidR="006418C2" w:rsidRPr="00590752">
              <w:tab/>
              <w:t xml:space="preserve">Présence de </w:t>
            </w:r>
            <w:proofErr w:type="spellStart"/>
            <w:r w:rsidR="006418C2" w:rsidRPr="00590752">
              <w:t>PublicKey</w:t>
            </w:r>
            <w:proofErr w:type="spellEnd"/>
            <w:r w:rsidR="006418C2" w:rsidRPr="00590752">
              <w:t xml:space="preserve">, et de </w:t>
            </w:r>
            <w:proofErr w:type="spellStart"/>
            <w:r w:rsidR="006418C2" w:rsidRPr="00590752">
              <w:t>DynamicDateTime</w:t>
            </w:r>
            <w:proofErr w:type="spellEnd"/>
            <w:r w:rsidR="006418C2" w:rsidRPr="00590752">
              <w:t xml:space="preserve"> à </w:t>
            </w:r>
            <w:proofErr w:type="spellStart"/>
            <w:r w:rsidR="006418C2" w:rsidRPr="00590752">
              <w:t>DynamicSignature</w:t>
            </w:r>
            <w:proofErr w:type="spellEnd"/>
            <w:r w:rsidR="006418C2" w:rsidRPr="00590752">
              <w:t xml:space="preserve"> (toujours = 0 pour un CB2D imprimé)</w:t>
            </w:r>
          </w:p>
          <w:p w14:paraId="096C2A62" w14:textId="77777777" w:rsidR="00B3100C" w:rsidRPr="00590752" w:rsidRDefault="006418C2">
            <w:pPr>
              <w:pStyle w:val="Tableau"/>
              <w:spacing w:before="50" w:after="50"/>
              <w:ind w:left="1276" w:hanging="1134"/>
            </w:pPr>
            <w:proofErr w:type="gramStart"/>
            <w:r w:rsidRPr="00590752">
              <w:t>b</w:t>
            </w:r>
            <w:proofErr w:type="gramEnd"/>
            <w:r w:rsidRPr="00590752">
              <w:t>38 et b39</w:t>
            </w:r>
            <w:r w:rsidRPr="00590752">
              <w:tab/>
              <w:t>Réservés, toujours égaux à 0.</w:t>
            </w:r>
          </w:p>
        </w:tc>
        <w:tc>
          <w:tcPr>
            <w:tcW w:w="1276" w:type="dxa"/>
            <w:shd w:val="clear" w:color="auto" w:fill="D0CECE" w:themeFill="background2" w:themeFillShade="E6"/>
            <w:vAlign w:val="center"/>
          </w:tcPr>
          <w:p w14:paraId="15A2B809" w14:textId="77777777" w:rsidR="00B3100C" w:rsidRPr="00590752" w:rsidRDefault="006418C2">
            <w:pPr>
              <w:pStyle w:val="Tableau"/>
              <w:spacing w:before="50" w:after="50"/>
              <w:jc w:val="center"/>
            </w:pPr>
            <w:r w:rsidRPr="00590752">
              <w:t>Obligatoire</w:t>
            </w:r>
          </w:p>
        </w:tc>
      </w:tr>
      <w:tr w:rsidR="00B3100C" w:rsidRPr="00590752" w14:paraId="3401B82B" w14:textId="77777777" w:rsidTr="0002126D">
        <w:trPr>
          <w:cantSplit/>
          <w:trHeight w:val="425"/>
        </w:trPr>
        <w:tc>
          <w:tcPr>
            <w:tcW w:w="2127" w:type="dxa"/>
            <w:shd w:val="clear" w:color="auto" w:fill="E7E6E6" w:themeFill="background2"/>
            <w:vAlign w:val="center"/>
          </w:tcPr>
          <w:p w14:paraId="6FEA93EA" w14:textId="77777777" w:rsidR="00B3100C" w:rsidRPr="00590752" w:rsidRDefault="006418C2">
            <w:pPr>
              <w:pStyle w:val="Tableau"/>
              <w:spacing w:before="50" w:after="50"/>
              <w:rPr>
                <w:b/>
                <w:bCs/>
              </w:rPr>
            </w:pPr>
            <w:r w:rsidRPr="00590752">
              <w:rPr>
                <w:b/>
                <w:noProof/>
              </w:rPr>
              <w:t>GDIssuerReference</w:t>
            </w:r>
          </w:p>
        </w:tc>
        <w:tc>
          <w:tcPr>
            <w:tcW w:w="850" w:type="dxa"/>
            <w:shd w:val="clear" w:color="auto" w:fill="E7E6E6" w:themeFill="background2"/>
            <w:vAlign w:val="center"/>
          </w:tcPr>
          <w:p w14:paraId="1539584B" w14:textId="77777777" w:rsidR="00B3100C" w:rsidRPr="00590752" w:rsidRDefault="006418C2">
            <w:pPr>
              <w:pStyle w:val="Tableau"/>
              <w:spacing w:before="50" w:after="50"/>
              <w:jc w:val="center"/>
            </w:pPr>
            <w:r w:rsidRPr="00590752">
              <w:t>2</w:t>
            </w:r>
          </w:p>
        </w:tc>
        <w:tc>
          <w:tcPr>
            <w:tcW w:w="5670" w:type="dxa"/>
            <w:shd w:val="clear" w:color="auto" w:fill="E7E6E6" w:themeFill="background2"/>
            <w:vAlign w:val="center"/>
          </w:tcPr>
          <w:p w14:paraId="53FCF875" w14:textId="77777777" w:rsidR="00B3100C" w:rsidRPr="00590752" w:rsidRDefault="006418C2">
            <w:pPr>
              <w:pStyle w:val="Tableau"/>
              <w:spacing w:before="50" w:after="50"/>
            </w:pPr>
            <w:r w:rsidRPr="00590752">
              <w:t>Référence de l’émetteur de l’AMC</w:t>
            </w:r>
          </w:p>
        </w:tc>
        <w:tc>
          <w:tcPr>
            <w:tcW w:w="1276" w:type="dxa"/>
            <w:shd w:val="clear" w:color="auto" w:fill="E7E6E6" w:themeFill="background2"/>
            <w:vAlign w:val="center"/>
          </w:tcPr>
          <w:p w14:paraId="2AD477B9" w14:textId="77777777" w:rsidR="00B3100C" w:rsidRPr="00590752" w:rsidRDefault="006418C2">
            <w:pPr>
              <w:pStyle w:val="Tableau"/>
              <w:spacing w:before="50" w:after="50"/>
              <w:jc w:val="center"/>
            </w:pPr>
            <w:r w:rsidRPr="00590752">
              <w:t>Obligatoire</w:t>
            </w:r>
          </w:p>
        </w:tc>
      </w:tr>
      <w:tr w:rsidR="00B3100C" w:rsidRPr="00590752" w14:paraId="59DC356F" w14:textId="77777777" w:rsidTr="0002126D">
        <w:trPr>
          <w:cantSplit/>
          <w:trHeight w:val="425"/>
        </w:trPr>
        <w:tc>
          <w:tcPr>
            <w:tcW w:w="2127" w:type="dxa"/>
            <w:shd w:val="clear" w:color="auto" w:fill="D0CECE" w:themeFill="background2" w:themeFillShade="E6"/>
            <w:vAlign w:val="center"/>
          </w:tcPr>
          <w:p w14:paraId="410319CB" w14:textId="77777777" w:rsidR="00B3100C" w:rsidRPr="00590752" w:rsidRDefault="006418C2">
            <w:pPr>
              <w:pStyle w:val="Tableau"/>
              <w:spacing w:before="50" w:after="50"/>
              <w:rPr>
                <w:b/>
                <w:bCs/>
              </w:rPr>
            </w:pPr>
            <w:r w:rsidRPr="00590752">
              <w:rPr>
                <w:b/>
                <w:noProof/>
              </w:rPr>
              <w:t>PIDIssuerReference</w:t>
            </w:r>
          </w:p>
        </w:tc>
        <w:tc>
          <w:tcPr>
            <w:tcW w:w="850" w:type="dxa"/>
            <w:shd w:val="clear" w:color="auto" w:fill="D0CECE" w:themeFill="background2" w:themeFillShade="E6"/>
            <w:vAlign w:val="center"/>
          </w:tcPr>
          <w:p w14:paraId="2F016839" w14:textId="77777777" w:rsidR="00B3100C" w:rsidRPr="00590752" w:rsidRDefault="006418C2">
            <w:pPr>
              <w:pStyle w:val="Tableau"/>
              <w:spacing w:before="50" w:after="50"/>
              <w:jc w:val="center"/>
            </w:pPr>
            <w:r w:rsidRPr="00590752">
              <w:t>2</w:t>
            </w:r>
          </w:p>
        </w:tc>
        <w:tc>
          <w:tcPr>
            <w:tcW w:w="5670" w:type="dxa"/>
            <w:shd w:val="clear" w:color="auto" w:fill="D0CECE" w:themeFill="background2" w:themeFillShade="E6"/>
            <w:vAlign w:val="center"/>
          </w:tcPr>
          <w:p w14:paraId="640826A0" w14:textId="77777777" w:rsidR="00B3100C" w:rsidRPr="00590752" w:rsidRDefault="006418C2">
            <w:pPr>
              <w:pStyle w:val="Tableau"/>
              <w:spacing w:before="50" w:after="50"/>
            </w:pPr>
            <w:r w:rsidRPr="00590752">
              <w:t>Référence de l’émetteur des identifiants prédéfinis.</w:t>
            </w:r>
          </w:p>
        </w:tc>
        <w:tc>
          <w:tcPr>
            <w:tcW w:w="1276" w:type="dxa"/>
            <w:vMerge w:val="restart"/>
            <w:shd w:val="clear" w:color="auto" w:fill="D0CECE" w:themeFill="background2" w:themeFillShade="E6"/>
            <w:vAlign w:val="center"/>
          </w:tcPr>
          <w:p w14:paraId="27BEB2C0" w14:textId="77777777" w:rsidR="00B3100C" w:rsidRPr="00590752" w:rsidRDefault="006418C2">
            <w:pPr>
              <w:pStyle w:val="Tableau"/>
              <w:spacing w:before="50" w:after="50"/>
              <w:jc w:val="center"/>
            </w:pPr>
            <w:r w:rsidRPr="00590752">
              <w:t>Obligatoire</w:t>
            </w:r>
          </w:p>
        </w:tc>
      </w:tr>
      <w:tr w:rsidR="00B3100C" w:rsidRPr="00590752" w14:paraId="1C84B782" w14:textId="77777777" w:rsidTr="0002126D">
        <w:trPr>
          <w:cantSplit/>
          <w:trHeight w:val="425"/>
        </w:trPr>
        <w:tc>
          <w:tcPr>
            <w:tcW w:w="2127" w:type="dxa"/>
            <w:shd w:val="clear" w:color="auto" w:fill="D0CECE" w:themeFill="background2" w:themeFillShade="E6"/>
            <w:vAlign w:val="center"/>
          </w:tcPr>
          <w:p w14:paraId="6FFABA50" w14:textId="77777777" w:rsidR="00B3100C" w:rsidRPr="00590752" w:rsidRDefault="006418C2">
            <w:pPr>
              <w:pStyle w:val="Tableau"/>
              <w:spacing w:before="50" w:after="50"/>
              <w:rPr>
                <w:b/>
                <w:bCs/>
              </w:rPr>
            </w:pPr>
            <w:r w:rsidRPr="00590752">
              <w:rPr>
                <w:b/>
                <w:noProof/>
              </w:rPr>
              <w:t>PIDVersion</w:t>
            </w:r>
          </w:p>
        </w:tc>
        <w:tc>
          <w:tcPr>
            <w:tcW w:w="850" w:type="dxa"/>
            <w:shd w:val="clear" w:color="auto" w:fill="D0CECE" w:themeFill="background2" w:themeFillShade="E6"/>
            <w:vAlign w:val="center"/>
          </w:tcPr>
          <w:p w14:paraId="00CA8AD9" w14:textId="77777777" w:rsidR="00B3100C" w:rsidRPr="00590752" w:rsidRDefault="006418C2">
            <w:pPr>
              <w:pStyle w:val="Tableau"/>
              <w:spacing w:before="50" w:after="50"/>
              <w:jc w:val="center"/>
            </w:pPr>
            <w:r w:rsidRPr="00590752">
              <w:t>1</w:t>
            </w:r>
          </w:p>
        </w:tc>
        <w:tc>
          <w:tcPr>
            <w:tcW w:w="5670" w:type="dxa"/>
            <w:shd w:val="clear" w:color="auto" w:fill="D0CECE" w:themeFill="background2" w:themeFillShade="E6"/>
            <w:vAlign w:val="center"/>
          </w:tcPr>
          <w:p w14:paraId="753D5D01" w14:textId="1BB01389" w:rsidR="00B3100C" w:rsidRPr="00590752" w:rsidRDefault="006418C2">
            <w:pPr>
              <w:pStyle w:val="Tableau"/>
              <w:spacing w:before="50" w:after="50"/>
            </w:pPr>
            <w:r w:rsidRPr="00590752">
              <w:t xml:space="preserve">‘02’h, version de la structure de données </w:t>
            </w:r>
            <w:proofErr w:type="spellStart"/>
            <w:r w:rsidRPr="00590752">
              <w:t>Predefined</w:t>
            </w:r>
            <w:proofErr w:type="spellEnd"/>
            <w:r w:rsidRPr="00590752">
              <w:t xml:space="preserve"> </w:t>
            </w:r>
            <w:proofErr w:type="spellStart"/>
            <w:r w:rsidRPr="00590752">
              <w:t>I</w:t>
            </w:r>
            <w:r w:rsidR="001F551E" w:rsidRPr="00590752">
              <w:t>d</w:t>
            </w:r>
            <w:r w:rsidRPr="00590752">
              <w:t>s</w:t>
            </w:r>
            <w:proofErr w:type="spellEnd"/>
            <w:r w:rsidRPr="00590752">
              <w:t>.</w:t>
            </w:r>
          </w:p>
        </w:tc>
        <w:tc>
          <w:tcPr>
            <w:tcW w:w="1276" w:type="dxa"/>
            <w:vMerge/>
            <w:shd w:val="clear" w:color="auto" w:fill="D0CECE" w:themeFill="background2" w:themeFillShade="E6"/>
            <w:vAlign w:val="center"/>
          </w:tcPr>
          <w:p w14:paraId="4E25D5B7" w14:textId="77777777" w:rsidR="00B3100C" w:rsidRPr="00590752" w:rsidRDefault="00B3100C">
            <w:pPr>
              <w:pStyle w:val="Tableau"/>
              <w:spacing w:before="50" w:after="50"/>
              <w:jc w:val="center"/>
            </w:pPr>
          </w:p>
        </w:tc>
      </w:tr>
      <w:tr w:rsidR="00B3100C" w:rsidRPr="00590752" w14:paraId="510F87B6" w14:textId="77777777" w:rsidTr="0002126D">
        <w:trPr>
          <w:cantSplit/>
          <w:trHeight w:val="425"/>
        </w:trPr>
        <w:tc>
          <w:tcPr>
            <w:tcW w:w="2127" w:type="dxa"/>
            <w:shd w:val="clear" w:color="auto" w:fill="D0CECE" w:themeFill="background2" w:themeFillShade="E6"/>
            <w:vAlign w:val="center"/>
          </w:tcPr>
          <w:p w14:paraId="2A80AA87" w14:textId="77777777" w:rsidR="00B3100C" w:rsidRPr="00590752" w:rsidRDefault="006418C2">
            <w:pPr>
              <w:pStyle w:val="Tableau"/>
              <w:spacing w:before="50" w:after="50"/>
              <w:rPr>
                <w:b/>
                <w:bCs/>
              </w:rPr>
            </w:pPr>
            <w:r w:rsidRPr="00590752">
              <w:rPr>
                <w:b/>
                <w:noProof/>
              </w:rPr>
              <w:t>PIDScopeID</w:t>
            </w:r>
          </w:p>
        </w:tc>
        <w:tc>
          <w:tcPr>
            <w:tcW w:w="850" w:type="dxa"/>
            <w:shd w:val="clear" w:color="auto" w:fill="D0CECE" w:themeFill="background2" w:themeFillShade="E6"/>
            <w:vAlign w:val="center"/>
          </w:tcPr>
          <w:p w14:paraId="251ACEA4" w14:textId="77777777" w:rsidR="00B3100C" w:rsidRPr="00590752" w:rsidRDefault="006418C2">
            <w:pPr>
              <w:pStyle w:val="Tableau"/>
              <w:spacing w:before="50" w:after="50"/>
              <w:jc w:val="center"/>
            </w:pPr>
            <w:r w:rsidRPr="00590752">
              <w:t>3</w:t>
            </w:r>
          </w:p>
        </w:tc>
        <w:tc>
          <w:tcPr>
            <w:tcW w:w="5670" w:type="dxa"/>
            <w:shd w:val="clear" w:color="auto" w:fill="D0CECE" w:themeFill="background2" w:themeFillShade="E6"/>
            <w:vAlign w:val="center"/>
          </w:tcPr>
          <w:p w14:paraId="10763C01" w14:textId="77777777" w:rsidR="00B3100C" w:rsidRPr="00590752" w:rsidRDefault="006418C2">
            <w:pPr>
              <w:pStyle w:val="Tableau"/>
              <w:spacing w:before="50" w:after="50"/>
            </w:pPr>
            <w:r w:rsidRPr="00590752">
              <w:t xml:space="preserve">Identifiant du périmètre de l’application (égal à </w:t>
            </w:r>
            <w:proofErr w:type="spellStart"/>
            <w:r w:rsidRPr="00590752">
              <w:t>GDScopeID</w:t>
            </w:r>
            <w:proofErr w:type="spellEnd"/>
            <w:r w:rsidRPr="00590752">
              <w:t xml:space="preserve">). </w:t>
            </w:r>
          </w:p>
        </w:tc>
        <w:tc>
          <w:tcPr>
            <w:tcW w:w="1276" w:type="dxa"/>
            <w:vMerge/>
            <w:shd w:val="clear" w:color="auto" w:fill="D0CECE" w:themeFill="background2" w:themeFillShade="E6"/>
            <w:vAlign w:val="center"/>
          </w:tcPr>
          <w:p w14:paraId="22E89E59" w14:textId="77777777" w:rsidR="00B3100C" w:rsidRPr="00590752" w:rsidRDefault="00B3100C">
            <w:pPr>
              <w:pStyle w:val="Tableau"/>
              <w:spacing w:before="50" w:after="50"/>
              <w:jc w:val="center"/>
            </w:pPr>
          </w:p>
        </w:tc>
      </w:tr>
      <w:tr w:rsidR="00B3100C" w:rsidRPr="00590752" w14:paraId="03E1DAF3" w14:textId="77777777" w:rsidTr="0002126D">
        <w:trPr>
          <w:cantSplit/>
          <w:trHeight w:val="425"/>
        </w:trPr>
        <w:tc>
          <w:tcPr>
            <w:tcW w:w="2127" w:type="dxa"/>
            <w:shd w:val="clear" w:color="auto" w:fill="D0CECE" w:themeFill="background2" w:themeFillShade="E6"/>
            <w:vAlign w:val="center"/>
          </w:tcPr>
          <w:p w14:paraId="5BD6209D" w14:textId="77777777" w:rsidR="00B3100C" w:rsidRPr="00590752" w:rsidRDefault="006418C2">
            <w:pPr>
              <w:pStyle w:val="Tableau"/>
              <w:spacing w:before="50" w:after="50"/>
              <w:rPr>
                <w:b/>
                <w:bCs/>
              </w:rPr>
            </w:pPr>
            <w:r w:rsidRPr="00590752">
              <w:rPr>
                <w:b/>
                <w:noProof/>
              </w:rPr>
              <w:t>PIDStartDate</w:t>
            </w:r>
          </w:p>
        </w:tc>
        <w:tc>
          <w:tcPr>
            <w:tcW w:w="850" w:type="dxa"/>
            <w:shd w:val="clear" w:color="auto" w:fill="D0CECE" w:themeFill="background2" w:themeFillShade="E6"/>
            <w:vAlign w:val="center"/>
          </w:tcPr>
          <w:p w14:paraId="40AE1C86" w14:textId="77777777" w:rsidR="00B3100C" w:rsidRPr="00590752" w:rsidRDefault="006418C2">
            <w:pPr>
              <w:pStyle w:val="Tableau"/>
              <w:spacing w:before="50" w:after="50"/>
              <w:jc w:val="center"/>
            </w:pPr>
            <w:r w:rsidRPr="00590752">
              <w:t>4</w:t>
            </w:r>
          </w:p>
        </w:tc>
        <w:tc>
          <w:tcPr>
            <w:tcW w:w="5670" w:type="dxa"/>
            <w:shd w:val="clear" w:color="auto" w:fill="D0CECE" w:themeFill="background2" w:themeFillShade="E6"/>
            <w:vAlign w:val="center"/>
          </w:tcPr>
          <w:p w14:paraId="72891353" w14:textId="798B1B4D" w:rsidR="00B3100C" w:rsidRPr="00590752" w:rsidRDefault="006418C2">
            <w:pPr>
              <w:pStyle w:val="Tableau"/>
              <w:spacing w:before="50" w:after="50"/>
            </w:pPr>
            <w:r w:rsidRPr="00590752">
              <w:t>Date de début de validité des identifiants prédéfinis (encodée YYYYMMDD en BCD).</w:t>
            </w:r>
          </w:p>
        </w:tc>
        <w:tc>
          <w:tcPr>
            <w:tcW w:w="1276" w:type="dxa"/>
            <w:vMerge/>
            <w:shd w:val="clear" w:color="auto" w:fill="D0CECE" w:themeFill="background2" w:themeFillShade="E6"/>
            <w:vAlign w:val="center"/>
          </w:tcPr>
          <w:p w14:paraId="0FB73E68" w14:textId="77777777" w:rsidR="00B3100C" w:rsidRPr="00590752" w:rsidRDefault="00B3100C">
            <w:pPr>
              <w:pStyle w:val="Tableau"/>
              <w:spacing w:before="50" w:after="50"/>
              <w:jc w:val="center"/>
            </w:pPr>
          </w:p>
        </w:tc>
      </w:tr>
      <w:tr w:rsidR="00B3100C" w:rsidRPr="00590752" w14:paraId="08CA1284" w14:textId="77777777" w:rsidTr="0002126D">
        <w:trPr>
          <w:cantSplit/>
          <w:trHeight w:val="425"/>
        </w:trPr>
        <w:tc>
          <w:tcPr>
            <w:tcW w:w="2127" w:type="dxa"/>
            <w:shd w:val="clear" w:color="auto" w:fill="D0CECE" w:themeFill="background2" w:themeFillShade="E6"/>
            <w:vAlign w:val="center"/>
          </w:tcPr>
          <w:p w14:paraId="0A99547A" w14:textId="77777777" w:rsidR="00B3100C" w:rsidRPr="00590752" w:rsidRDefault="006418C2">
            <w:pPr>
              <w:pStyle w:val="Tableau"/>
              <w:spacing w:before="50" w:after="50"/>
              <w:rPr>
                <w:b/>
                <w:bCs/>
              </w:rPr>
            </w:pPr>
            <w:r w:rsidRPr="00590752">
              <w:rPr>
                <w:b/>
                <w:noProof/>
              </w:rPr>
              <w:t>PIDSignKeyReference</w:t>
            </w:r>
          </w:p>
        </w:tc>
        <w:tc>
          <w:tcPr>
            <w:tcW w:w="850" w:type="dxa"/>
            <w:shd w:val="clear" w:color="auto" w:fill="D0CECE" w:themeFill="background2" w:themeFillShade="E6"/>
            <w:vAlign w:val="center"/>
          </w:tcPr>
          <w:p w14:paraId="374A88A3" w14:textId="77777777" w:rsidR="00B3100C" w:rsidRPr="00590752" w:rsidRDefault="006418C2">
            <w:pPr>
              <w:pStyle w:val="Tableau"/>
              <w:spacing w:before="50" w:after="50"/>
              <w:jc w:val="center"/>
            </w:pPr>
            <w:r w:rsidRPr="00590752">
              <w:t>2</w:t>
            </w:r>
          </w:p>
        </w:tc>
        <w:tc>
          <w:tcPr>
            <w:tcW w:w="5670" w:type="dxa"/>
            <w:shd w:val="clear" w:color="auto" w:fill="D0CECE" w:themeFill="background2" w:themeFillShade="E6"/>
            <w:vAlign w:val="center"/>
          </w:tcPr>
          <w:p w14:paraId="4168B785" w14:textId="22762751" w:rsidR="000E69F9" w:rsidRPr="00590752" w:rsidRDefault="006418C2" w:rsidP="006B311D">
            <w:pPr>
              <w:pStyle w:val="Tableau"/>
              <w:spacing w:before="50" w:after="50"/>
            </w:pPr>
            <w:r w:rsidRPr="00590752">
              <w:t xml:space="preserve">Référence (subordonnée à </w:t>
            </w:r>
            <w:proofErr w:type="spellStart"/>
            <w:r w:rsidRPr="00590752">
              <w:t>PIDScopeID</w:t>
            </w:r>
            <w:proofErr w:type="spellEnd"/>
            <w:r w:rsidRPr="00590752">
              <w:t>) de la clé de signature</w:t>
            </w:r>
          </w:p>
        </w:tc>
        <w:tc>
          <w:tcPr>
            <w:tcW w:w="1276" w:type="dxa"/>
            <w:vMerge/>
            <w:shd w:val="clear" w:color="auto" w:fill="D0CECE" w:themeFill="background2" w:themeFillShade="E6"/>
            <w:vAlign w:val="center"/>
          </w:tcPr>
          <w:p w14:paraId="69554F24" w14:textId="77777777" w:rsidR="00B3100C" w:rsidRPr="00590752" w:rsidRDefault="00B3100C">
            <w:pPr>
              <w:pStyle w:val="Tableau"/>
              <w:spacing w:before="50" w:after="50"/>
              <w:jc w:val="center"/>
            </w:pPr>
          </w:p>
        </w:tc>
      </w:tr>
      <w:tr w:rsidR="00B3100C" w:rsidRPr="00590752" w14:paraId="6C772FDD" w14:textId="77777777" w:rsidTr="0002126D">
        <w:trPr>
          <w:cantSplit/>
          <w:trHeight w:val="425"/>
        </w:trPr>
        <w:tc>
          <w:tcPr>
            <w:tcW w:w="2127" w:type="dxa"/>
            <w:shd w:val="clear" w:color="auto" w:fill="D0CECE" w:themeFill="background2" w:themeFillShade="E6"/>
            <w:vAlign w:val="center"/>
          </w:tcPr>
          <w:p w14:paraId="4B34FDC9" w14:textId="77777777" w:rsidR="00B3100C" w:rsidRPr="00590752" w:rsidRDefault="006418C2">
            <w:pPr>
              <w:pStyle w:val="Tableau"/>
              <w:spacing w:before="50" w:after="50"/>
              <w:rPr>
                <w:b/>
                <w:bCs/>
              </w:rPr>
            </w:pPr>
            <w:r w:rsidRPr="00590752">
              <w:rPr>
                <w:b/>
                <w:noProof/>
              </w:rPr>
              <w:t>PIDKeyRef</w:t>
            </w:r>
          </w:p>
        </w:tc>
        <w:tc>
          <w:tcPr>
            <w:tcW w:w="850" w:type="dxa"/>
            <w:shd w:val="clear" w:color="auto" w:fill="D0CECE" w:themeFill="background2" w:themeFillShade="E6"/>
            <w:vAlign w:val="center"/>
          </w:tcPr>
          <w:p w14:paraId="4AF8EBD3" w14:textId="77777777" w:rsidR="00B3100C" w:rsidRPr="00590752" w:rsidRDefault="006418C2">
            <w:pPr>
              <w:pStyle w:val="Tableau"/>
              <w:spacing w:before="50" w:after="50"/>
              <w:jc w:val="center"/>
            </w:pPr>
            <w:r w:rsidRPr="00590752">
              <w:t>2</w:t>
            </w:r>
          </w:p>
        </w:tc>
        <w:tc>
          <w:tcPr>
            <w:tcW w:w="5670" w:type="dxa"/>
            <w:shd w:val="clear" w:color="auto" w:fill="D0CECE" w:themeFill="background2" w:themeFillShade="E6"/>
            <w:vAlign w:val="center"/>
          </w:tcPr>
          <w:p w14:paraId="4A7BD565" w14:textId="77777777" w:rsidR="00B3100C" w:rsidRPr="00590752" w:rsidRDefault="006418C2">
            <w:pPr>
              <w:pStyle w:val="Tableau"/>
              <w:spacing w:before="50" w:after="50"/>
            </w:pPr>
            <w:r w:rsidRPr="00590752">
              <w:t xml:space="preserve">Référence (subordonnée à </w:t>
            </w:r>
            <w:proofErr w:type="spellStart"/>
            <w:r w:rsidRPr="00590752">
              <w:t>PIDScopeID</w:t>
            </w:r>
            <w:proofErr w:type="spellEnd"/>
            <w:r w:rsidRPr="00590752">
              <w:t xml:space="preserve">) de la clé TDES de génération pour tous les champs </w:t>
            </w:r>
            <w:proofErr w:type="spellStart"/>
            <w:r w:rsidRPr="00590752">
              <w:t>PIDSectorXValue</w:t>
            </w:r>
            <w:proofErr w:type="spellEnd"/>
            <w:r w:rsidRPr="00590752">
              <w:t>.</w:t>
            </w:r>
          </w:p>
        </w:tc>
        <w:tc>
          <w:tcPr>
            <w:tcW w:w="1276" w:type="dxa"/>
            <w:vMerge/>
            <w:shd w:val="clear" w:color="auto" w:fill="D0CECE" w:themeFill="background2" w:themeFillShade="E6"/>
            <w:vAlign w:val="center"/>
          </w:tcPr>
          <w:p w14:paraId="0BB65212" w14:textId="77777777" w:rsidR="00B3100C" w:rsidRPr="00590752" w:rsidRDefault="00B3100C">
            <w:pPr>
              <w:pStyle w:val="Tableau"/>
              <w:spacing w:before="50" w:after="50"/>
              <w:jc w:val="center"/>
            </w:pPr>
          </w:p>
        </w:tc>
      </w:tr>
      <w:tr w:rsidR="00B3100C" w:rsidRPr="00590752" w14:paraId="46647854" w14:textId="77777777" w:rsidTr="0002126D">
        <w:trPr>
          <w:cantSplit/>
          <w:trHeight w:val="425"/>
        </w:trPr>
        <w:tc>
          <w:tcPr>
            <w:tcW w:w="2127" w:type="dxa"/>
            <w:shd w:val="clear" w:color="auto" w:fill="E7E6E6" w:themeFill="background2"/>
            <w:vAlign w:val="center"/>
          </w:tcPr>
          <w:p w14:paraId="33741B62" w14:textId="77777777" w:rsidR="00B3100C" w:rsidRPr="00590752" w:rsidRDefault="006418C2">
            <w:pPr>
              <w:pStyle w:val="Tableau"/>
              <w:spacing w:before="50" w:after="50"/>
              <w:rPr>
                <w:b/>
                <w:bCs/>
              </w:rPr>
            </w:pPr>
            <w:r w:rsidRPr="00590752">
              <w:rPr>
                <w:b/>
                <w:noProof/>
              </w:rPr>
              <w:lastRenderedPageBreak/>
              <w:t>PIDSector1Value</w:t>
            </w:r>
          </w:p>
        </w:tc>
        <w:tc>
          <w:tcPr>
            <w:tcW w:w="850" w:type="dxa"/>
            <w:shd w:val="clear" w:color="auto" w:fill="E7E6E6" w:themeFill="background2"/>
            <w:vAlign w:val="center"/>
          </w:tcPr>
          <w:p w14:paraId="084B603D" w14:textId="77777777" w:rsidR="00B3100C" w:rsidRPr="00590752" w:rsidRDefault="006418C2">
            <w:pPr>
              <w:pStyle w:val="Tableau"/>
              <w:spacing w:before="50" w:after="50"/>
              <w:jc w:val="center"/>
            </w:pPr>
            <w:r w:rsidRPr="00590752">
              <w:t>0 ou 4</w:t>
            </w:r>
          </w:p>
        </w:tc>
        <w:tc>
          <w:tcPr>
            <w:tcW w:w="5670" w:type="dxa"/>
            <w:shd w:val="clear" w:color="auto" w:fill="E7E6E6" w:themeFill="background2"/>
            <w:vAlign w:val="center"/>
          </w:tcPr>
          <w:p w14:paraId="4EB7AB46" w14:textId="77777777" w:rsidR="00B3100C" w:rsidRPr="00590752" w:rsidRDefault="006418C2">
            <w:pPr>
              <w:spacing w:before="50" w:after="50"/>
              <w:jc w:val="left"/>
            </w:pPr>
            <w:r w:rsidRPr="00590752">
              <w:t>Valeur de l’identifiant pour le secteur d’activité n</w:t>
            </w:r>
            <w:r w:rsidRPr="00590752">
              <w:rPr>
                <w:vertAlign w:val="superscript"/>
              </w:rPr>
              <w:t>o </w:t>
            </w:r>
            <w:r w:rsidRPr="00590752">
              <w:t>1</w:t>
            </w:r>
          </w:p>
          <w:p w14:paraId="77326F39" w14:textId="4AB18559" w:rsidR="00B3100C" w:rsidRPr="00590752" w:rsidRDefault="006418C2">
            <w:pPr>
              <w:pStyle w:val="Tableau"/>
              <w:spacing w:before="50" w:after="50"/>
            </w:pPr>
            <w:r w:rsidRPr="00590752">
              <w:t xml:space="preserve">Présent ou non selon le bit correspondant de </w:t>
            </w:r>
            <w:r w:rsidR="000F5D00" w:rsidRPr="000F5D00">
              <w:t>Configuration</w:t>
            </w:r>
          </w:p>
        </w:tc>
        <w:tc>
          <w:tcPr>
            <w:tcW w:w="1276" w:type="dxa"/>
            <w:shd w:val="clear" w:color="auto" w:fill="E7E6E6" w:themeFill="background2"/>
            <w:vAlign w:val="center"/>
          </w:tcPr>
          <w:p w14:paraId="64E1D2E5" w14:textId="77777777" w:rsidR="00B3100C" w:rsidRPr="00590752" w:rsidRDefault="006418C2">
            <w:pPr>
              <w:pStyle w:val="Tableau"/>
              <w:spacing w:before="50" w:after="50"/>
              <w:jc w:val="center"/>
            </w:pPr>
            <w:r w:rsidRPr="00590752">
              <w:t>Optionnel</w:t>
            </w:r>
          </w:p>
        </w:tc>
      </w:tr>
      <w:tr w:rsidR="00B3100C" w:rsidRPr="00590752" w14:paraId="7F71FCD2" w14:textId="77777777" w:rsidTr="0002126D">
        <w:trPr>
          <w:cantSplit/>
          <w:trHeight w:val="425"/>
        </w:trPr>
        <w:tc>
          <w:tcPr>
            <w:tcW w:w="2127" w:type="dxa"/>
            <w:shd w:val="clear" w:color="auto" w:fill="E7E6E6" w:themeFill="background2"/>
            <w:vAlign w:val="center"/>
          </w:tcPr>
          <w:p w14:paraId="1768FFE4" w14:textId="77777777" w:rsidR="00B3100C" w:rsidRPr="00590752" w:rsidRDefault="006418C2">
            <w:pPr>
              <w:pStyle w:val="Tableau"/>
              <w:keepNext/>
              <w:spacing w:before="50" w:after="50"/>
              <w:rPr>
                <w:b/>
                <w:bCs/>
              </w:rPr>
            </w:pPr>
            <w:r w:rsidRPr="00590752">
              <w:rPr>
                <w:b/>
                <w:noProof/>
              </w:rPr>
              <w:t>PIDSector2Value</w:t>
            </w:r>
          </w:p>
        </w:tc>
        <w:tc>
          <w:tcPr>
            <w:tcW w:w="850" w:type="dxa"/>
            <w:shd w:val="clear" w:color="auto" w:fill="E7E6E6" w:themeFill="background2"/>
            <w:vAlign w:val="center"/>
          </w:tcPr>
          <w:p w14:paraId="322D8B58" w14:textId="77777777" w:rsidR="00B3100C" w:rsidRPr="00590752" w:rsidRDefault="006418C2">
            <w:pPr>
              <w:pStyle w:val="Tableau"/>
              <w:keepNext/>
              <w:spacing w:before="50" w:after="50"/>
              <w:jc w:val="center"/>
            </w:pPr>
            <w:r w:rsidRPr="00590752">
              <w:t>0 ou 4</w:t>
            </w:r>
          </w:p>
        </w:tc>
        <w:tc>
          <w:tcPr>
            <w:tcW w:w="5670" w:type="dxa"/>
            <w:shd w:val="clear" w:color="auto" w:fill="E7E6E6" w:themeFill="background2"/>
            <w:vAlign w:val="center"/>
          </w:tcPr>
          <w:p w14:paraId="18478DAE" w14:textId="77777777" w:rsidR="00B3100C" w:rsidRPr="00590752" w:rsidRDefault="006418C2">
            <w:pPr>
              <w:keepNext/>
              <w:spacing w:before="50" w:after="50"/>
              <w:jc w:val="left"/>
            </w:pPr>
            <w:r w:rsidRPr="00590752">
              <w:t>Valeur de l’identifiant pour le secteur d’activité n</w:t>
            </w:r>
            <w:r w:rsidRPr="00590752">
              <w:rPr>
                <w:vertAlign w:val="superscript"/>
              </w:rPr>
              <w:t>o </w:t>
            </w:r>
            <w:r w:rsidRPr="00590752">
              <w:t>2</w:t>
            </w:r>
          </w:p>
          <w:p w14:paraId="0C131678" w14:textId="17558811" w:rsidR="00B3100C" w:rsidRPr="00590752" w:rsidRDefault="006418C2">
            <w:pPr>
              <w:pStyle w:val="Tableau"/>
              <w:keepNext/>
              <w:spacing w:before="50" w:after="50"/>
            </w:pPr>
            <w:r w:rsidRPr="00590752">
              <w:t xml:space="preserve">Présent ou non selon le bit correspondant de </w:t>
            </w:r>
            <w:r w:rsidR="000F5D00" w:rsidRPr="000F5D00">
              <w:t>Configuration</w:t>
            </w:r>
          </w:p>
        </w:tc>
        <w:tc>
          <w:tcPr>
            <w:tcW w:w="1276" w:type="dxa"/>
            <w:shd w:val="clear" w:color="auto" w:fill="E7E6E6" w:themeFill="background2"/>
            <w:vAlign w:val="center"/>
          </w:tcPr>
          <w:p w14:paraId="5351AD4B" w14:textId="77777777" w:rsidR="00B3100C" w:rsidRPr="00590752" w:rsidRDefault="006418C2">
            <w:pPr>
              <w:pStyle w:val="Tableau"/>
              <w:keepNext/>
              <w:spacing w:before="50" w:after="50"/>
              <w:jc w:val="center"/>
            </w:pPr>
            <w:r w:rsidRPr="00590752">
              <w:t>Optionnel</w:t>
            </w:r>
          </w:p>
        </w:tc>
      </w:tr>
      <w:tr w:rsidR="00B3100C" w:rsidRPr="00590752" w14:paraId="5F03CF8A" w14:textId="77777777" w:rsidTr="0002126D">
        <w:trPr>
          <w:cantSplit/>
          <w:trHeight w:val="425"/>
        </w:trPr>
        <w:tc>
          <w:tcPr>
            <w:tcW w:w="2127" w:type="dxa"/>
            <w:shd w:val="clear" w:color="auto" w:fill="E7E6E6" w:themeFill="background2"/>
            <w:vAlign w:val="center"/>
          </w:tcPr>
          <w:p w14:paraId="52FCF7AE" w14:textId="77777777" w:rsidR="00B3100C" w:rsidRPr="00590752" w:rsidRDefault="006418C2">
            <w:pPr>
              <w:pStyle w:val="Tableau"/>
              <w:spacing w:before="50" w:after="50"/>
              <w:rPr>
                <w:b/>
                <w:bCs/>
              </w:rPr>
            </w:pPr>
            <w:r w:rsidRPr="00590752">
              <w:rPr>
                <w:bCs/>
                <w:noProof/>
              </w:rPr>
              <w:t>…</w:t>
            </w:r>
          </w:p>
        </w:tc>
        <w:tc>
          <w:tcPr>
            <w:tcW w:w="850" w:type="dxa"/>
            <w:shd w:val="clear" w:color="auto" w:fill="E7E6E6" w:themeFill="background2"/>
            <w:vAlign w:val="center"/>
          </w:tcPr>
          <w:p w14:paraId="4DB69D8F" w14:textId="77777777" w:rsidR="00B3100C" w:rsidRPr="00590752" w:rsidRDefault="006418C2">
            <w:pPr>
              <w:pStyle w:val="Tableau"/>
              <w:spacing w:before="50" w:after="50"/>
              <w:jc w:val="center"/>
            </w:pPr>
            <w:r w:rsidRPr="00590752">
              <w:t>…</w:t>
            </w:r>
          </w:p>
        </w:tc>
        <w:tc>
          <w:tcPr>
            <w:tcW w:w="5670" w:type="dxa"/>
            <w:shd w:val="clear" w:color="auto" w:fill="E7E6E6" w:themeFill="background2"/>
            <w:vAlign w:val="center"/>
          </w:tcPr>
          <w:p w14:paraId="71C75E7F" w14:textId="77777777" w:rsidR="00B3100C" w:rsidRPr="00590752" w:rsidRDefault="006418C2">
            <w:pPr>
              <w:pStyle w:val="Tableau"/>
              <w:spacing w:before="50" w:after="50"/>
            </w:pPr>
            <w:r w:rsidRPr="00590752">
              <w:t>…</w:t>
            </w:r>
          </w:p>
        </w:tc>
        <w:tc>
          <w:tcPr>
            <w:tcW w:w="1276" w:type="dxa"/>
            <w:shd w:val="clear" w:color="auto" w:fill="E7E6E6" w:themeFill="background2"/>
            <w:vAlign w:val="center"/>
          </w:tcPr>
          <w:p w14:paraId="08812F64" w14:textId="77777777" w:rsidR="00B3100C" w:rsidRPr="00590752" w:rsidRDefault="006418C2">
            <w:pPr>
              <w:pStyle w:val="Tableau"/>
              <w:spacing w:before="50" w:after="50"/>
              <w:jc w:val="center"/>
            </w:pPr>
            <w:r w:rsidRPr="00590752">
              <w:t>…</w:t>
            </w:r>
          </w:p>
        </w:tc>
      </w:tr>
      <w:tr w:rsidR="00B3100C" w:rsidRPr="00590752" w14:paraId="1A4608A0" w14:textId="77777777" w:rsidTr="0002126D">
        <w:trPr>
          <w:cantSplit/>
          <w:trHeight w:val="425"/>
        </w:trPr>
        <w:tc>
          <w:tcPr>
            <w:tcW w:w="2127" w:type="dxa"/>
            <w:shd w:val="clear" w:color="auto" w:fill="E7E6E6" w:themeFill="background2"/>
            <w:vAlign w:val="center"/>
          </w:tcPr>
          <w:p w14:paraId="303DD486" w14:textId="77777777" w:rsidR="00B3100C" w:rsidRPr="00590752" w:rsidRDefault="006418C2">
            <w:pPr>
              <w:pStyle w:val="Tableau"/>
              <w:spacing w:before="50" w:after="50"/>
              <w:rPr>
                <w:b/>
                <w:bCs/>
              </w:rPr>
            </w:pPr>
            <w:r w:rsidRPr="00590752">
              <w:rPr>
                <w:b/>
                <w:noProof/>
              </w:rPr>
              <w:t>PIDSector35Value</w:t>
            </w:r>
          </w:p>
        </w:tc>
        <w:tc>
          <w:tcPr>
            <w:tcW w:w="850" w:type="dxa"/>
            <w:shd w:val="clear" w:color="auto" w:fill="E7E6E6" w:themeFill="background2"/>
            <w:vAlign w:val="center"/>
          </w:tcPr>
          <w:p w14:paraId="4F0EE807" w14:textId="77777777" w:rsidR="00B3100C" w:rsidRPr="00590752" w:rsidRDefault="006418C2">
            <w:pPr>
              <w:pStyle w:val="Tableau"/>
              <w:spacing w:before="50" w:after="50"/>
              <w:jc w:val="center"/>
            </w:pPr>
            <w:r w:rsidRPr="00590752">
              <w:t>0 ou 4</w:t>
            </w:r>
          </w:p>
        </w:tc>
        <w:tc>
          <w:tcPr>
            <w:tcW w:w="5670" w:type="dxa"/>
            <w:shd w:val="clear" w:color="auto" w:fill="E7E6E6" w:themeFill="background2"/>
            <w:vAlign w:val="center"/>
          </w:tcPr>
          <w:p w14:paraId="09E83C19" w14:textId="77777777" w:rsidR="00B3100C" w:rsidRPr="00590752" w:rsidRDefault="006418C2">
            <w:pPr>
              <w:spacing w:before="50" w:after="50"/>
              <w:jc w:val="left"/>
            </w:pPr>
            <w:r w:rsidRPr="00590752">
              <w:t>Valeur de l’identifiant pour le secteur d’activité n</w:t>
            </w:r>
            <w:r w:rsidRPr="00590752">
              <w:rPr>
                <w:vertAlign w:val="superscript"/>
              </w:rPr>
              <w:t>o </w:t>
            </w:r>
            <w:r w:rsidRPr="00590752">
              <w:t>35</w:t>
            </w:r>
          </w:p>
          <w:p w14:paraId="2D563F9C" w14:textId="4751BAC2" w:rsidR="00B3100C" w:rsidRPr="00590752" w:rsidRDefault="006418C2">
            <w:pPr>
              <w:pStyle w:val="Tableau"/>
              <w:spacing w:before="50" w:after="50"/>
            </w:pPr>
            <w:r w:rsidRPr="00590752">
              <w:t xml:space="preserve">Présent ou non selon le bit correspondant de </w:t>
            </w:r>
            <w:r w:rsidR="000F5D00" w:rsidRPr="000F5D00">
              <w:t>Configuration</w:t>
            </w:r>
          </w:p>
        </w:tc>
        <w:tc>
          <w:tcPr>
            <w:tcW w:w="1276" w:type="dxa"/>
            <w:shd w:val="clear" w:color="auto" w:fill="E7E6E6" w:themeFill="background2"/>
            <w:vAlign w:val="center"/>
          </w:tcPr>
          <w:p w14:paraId="60D303CF" w14:textId="77777777" w:rsidR="00B3100C" w:rsidRPr="00590752" w:rsidRDefault="006418C2">
            <w:pPr>
              <w:pStyle w:val="Tableau"/>
              <w:spacing w:before="50" w:after="50"/>
              <w:jc w:val="center"/>
            </w:pPr>
            <w:r w:rsidRPr="00590752">
              <w:t>Optionnel</w:t>
            </w:r>
          </w:p>
        </w:tc>
      </w:tr>
      <w:tr w:rsidR="00B3100C" w:rsidRPr="00590752" w14:paraId="78ACE522" w14:textId="77777777" w:rsidTr="0002126D">
        <w:trPr>
          <w:cantSplit/>
          <w:trHeight w:val="425"/>
        </w:trPr>
        <w:tc>
          <w:tcPr>
            <w:tcW w:w="2127" w:type="dxa"/>
            <w:tcBorders>
              <w:top w:val="single" w:sz="12" w:space="0" w:color="FFFFFF" w:themeColor="background1"/>
              <w:bottom w:val="single" w:sz="12" w:space="0" w:color="FFFFFF" w:themeColor="background1"/>
            </w:tcBorders>
            <w:shd w:val="clear" w:color="auto" w:fill="D0CECE" w:themeFill="background2" w:themeFillShade="E6"/>
            <w:vAlign w:val="center"/>
          </w:tcPr>
          <w:p w14:paraId="0BC58F3C" w14:textId="77777777" w:rsidR="00B3100C" w:rsidRPr="00590752" w:rsidRDefault="006418C2">
            <w:pPr>
              <w:pStyle w:val="Tableau"/>
              <w:spacing w:before="50" w:after="50"/>
              <w:rPr>
                <w:b/>
                <w:bCs/>
              </w:rPr>
            </w:pPr>
            <w:proofErr w:type="spellStart"/>
            <w:r w:rsidRPr="00590752">
              <w:rPr>
                <w:b/>
                <w:bCs/>
              </w:rPr>
              <w:t>PublicKey</w:t>
            </w:r>
            <w:proofErr w:type="spellEnd"/>
          </w:p>
        </w:tc>
        <w:tc>
          <w:tcPr>
            <w:tcW w:w="850" w:type="dxa"/>
            <w:tcBorders>
              <w:top w:val="single" w:sz="12" w:space="0" w:color="FFFFFF" w:themeColor="background1"/>
              <w:bottom w:val="single" w:sz="12" w:space="0" w:color="FFFFFF" w:themeColor="background1"/>
            </w:tcBorders>
            <w:shd w:val="clear" w:color="auto" w:fill="D0CECE" w:themeFill="background2" w:themeFillShade="E6"/>
            <w:vAlign w:val="center"/>
          </w:tcPr>
          <w:p w14:paraId="3514B19C" w14:textId="77777777" w:rsidR="00B3100C" w:rsidRPr="00590752" w:rsidRDefault="006418C2">
            <w:pPr>
              <w:pStyle w:val="Tableau"/>
              <w:spacing w:before="50" w:after="50"/>
              <w:jc w:val="center"/>
            </w:pPr>
            <w:r w:rsidRPr="00590752">
              <w:t>0 ou 33</w:t>
            </w:r>
          </w:p>
        </w:tc>
        <w:tc>
          <w:tcPr>
            <w:tcW w:w="5670" w:type="dxa"/>
            <w:tcBorders>
              <w:top w:val="single" w:sz="12" w:space="0" w:color="FFFFFF" w:themeColor="background1"/>
              <w:bottom w:val="single" w:sz="12" w:space="0" w:color="FFFFFF" w:themeColor="background1"/>
            </w:tcBorders>
            <w:shd w:val="clear" w:color="auto" w:fill="D0CECE" w:themeFill="background2" w:themeFillShade="E6"/>
            <w:vAlign w:val="center"/>
          </w:tcPr>
          <w:p w14:paraId="75EE8C14" w14:textId="77777777" w:rsidR="00B3100C" w:rsidRPr="00590752" w:rsidRDefault="006418C2">
            <w:pPr>
              <w:pStyle w:val="Tableau"/>
              <w:spacing w:before="50" w:after="50"/>
            </w:pPr>
            <w:r w:rsidRPr="00590752">
              <w:t>Valeur de la clé publique permettant la vérification de la signature dynamique au format avec compression de point.</w:t>
            </w:r>
          </w:p>
        </w:tc>
        <w:tc>
          <w:tcPr>
            <w:tcW w:w="1276" w:type="dxa"/>
            <w:tcBorders>
              <w:top w:val="single" w:sz="12" w:space="0" w:color="FFFFFF" w:themeColor="background1"/>
              <w:bottom w:val="single" w:sz="12" w:space="0" w:color="FFFFFF" w:themeColor="background1"/>
            </w:tcBorders>
            <w:shd w:val="clear" w:color="auto" w:fill="D0CECE" w:themeFill="background2" w:themeFillShade="E6"/>
            <w:vAlign w:val="center"/>
          </w:tcPr>
          <w:p w14:paraId="5B80D65F" w14:textId="77777777" w:rsidR="00B3100C" w:rsidRPr="00590752" w:rsidRDefault="006418C2">
            <w:pPr>
              <w:pStyle w:val="Tableau"/>
              <w:spacing w:before="50" w:after="50"/>
              <w:jc w:val="center"/>
            </w:pPr>
            <w:r w:rsidRPr="00590752">
              <w:t>Optionnel</w:t>
            </w:r>
          </w:p>
        </w:tc>
      </w:tr>
      <w:tr w:rsidR="00B3100C" w:rsidRPr="00590752" w14:paraId="108DCFC7" w14:textId="77777777" w:rsidTr="0002126D">
        <w:trPr>
          <w:cantSplit/>
          <w:trHeight w:val="425"/>
        </w:trPr>
        <w:tc>
          <w:tcPr>
            <w:tcW w:w="2127" w:type="dxa"/>
            <w:tcBorders>
              <w:top w:val="single" w:sz="12" w:space="0" w:color="FFFFFF" w:themeColor="background1"/>
              <w:bottom w:val="single" w:sz="12" w:space="0" w:color="FFFFFF" w:themeColor="background1"/>
            </w:tcBorders>
            <w:shd w:val="clear" w:color="auto" w:fill="E7E6E6" w:themeFill="background2"/>
            <w:vAlign w:val="center"/>
          </w:tcPr>
          <w:p w14:paraId="1BDF3567" w14:textId="77777777" w:rsidR="00B3100C" w:rsidRPr="00590752" w:rsidRDefault="006418C2">
            <w:pPr>
              <w:pStyle w:val="Tableau"/>
              <w:spacing w:before="50" w:after="50"/>
              <w:rPr>
                <w:b/>
                <w:bCs/>
              </w:rPr>
            </w:pPr>
            <w:bookmarkStart w:id="273" w:name="_Hlk162257964"/>
            <w:proofErr w:type="spellStart"/>
            <w:r w:rsidRPr="00590752">
              <w:rPr>
                <w:b/>
                <w:bCs/>
              </w:rPr>
              <w:t>StaticSignature</w:t>
            </w:r>
            <w:bookmarkEnd w:id="273"/>
            <w:proofErr w:type="spellEnd"/>
          </w:p>
        </w:tc>
        <w:tc>
          <w:tcPr>
            <w:tcW w:w="850" w:type="dxa"/>
            <w:tcBorders>
              <w:top w:val="single" w:sz="12" w:space="0" w:color="FFFFFF" w:themeColor="background1"/>
              <w:bottom w:val="single" w:sz="12" w:space="0" w:color="FFFFFF" w:themeColor="background1"/>
            </w:tcBorders>
            <w:shd w:val="clear" w:color="auto" w:fill="E7E6E6" w:themeFill="background2"/>
            <w:vAlign w:val="center"/>
          </w:tcPr>
          <w:p w14:paraId="5D106132" w14:textId="77777777" w:rsidR="00B3100C" w:rsidRPr="00590752" w:rsidRDefault="006418C2">
            <w:pPr>
              <w:pStyle w:val="Tableau"/>
              <w:spacing w:before="50" w:after="50"/>
              <w:jc w:val="center"/>
            </w:pPr>
            <w:r w:rsidRPr="00590752">
              <w:t>0 ou 64</w:t>
            </w:r>
          </w:p>
        </w:tc>
        <w:tc>
          <w:tcPr>
            <w:tcW w:w="5670" w:type="dxa"/>
            <w:tcBorders>
              <w:top w:val="single" w:sz="12" w:space="0" w:color="FFFFFF" w:themeColor="background1"/>
              <w:bottom w:val="single" w:sz="12" w:space="0" w:color="FFFFFF" w:themeColor="background1"/>
            </w:tcBorders>
            <w:shd w:val="clear" w:color="auto" w:fill="E7E6E6" w:themeFill="background2"/>
            <w:vAlign w:val="center"/>
          </w:tcPr>
          <w:p w14:paraId="434BE572" w14:textId="7C9177F4" w:rsidR="00B3100C" w:rsidRDefault="006418C2" w:rsidP="00324592">
            <w:pPr>
              <w:pStyle w:val="Tableau"/>
              <w:spacing w:before="50" w:after="50"/>
              <w:rPr>
                <w:ins w:id="274" w:author="Spirtech" w:date="2024-03-25T11:11:00Z"/>
              </w:rPr>
            </w:pPr>
            <w:r w:rsidRPr="00590752">
              <w:t xml:space="preserve">Signature ECDSA </w:t>
            </w:r>
            <w:ins w:id="275" w:author="Spirtech" w:date="2024-03-25T11:11:00Z">
              <w:r w:rsidR="00324592">
                <w:t xml:space="preserve">des champs </w:t>
              </w:r>
            </w:ins>
            <w:ins w:id="276" w:author="Spirtech" w:date="2024-03-25T11:27:00Z">
              <w:r w:rsidR="003E3FD7" w:rsidRPr="003E3FD7">
                <w:t xml:space="preserve">Format </w:t>
              </w:r>
            </w:ins>
            <w:ins w:id="277" w:author="Spirtech" w:date="2024-03-25T11:11:00Z">
              <w:r w:rsidR="00324592">
                <w:t xml:space="preserve">à </w:t>
              </w:r>
              <w:proofErr w:type="spellStart"/>
              <w:r w:rsidR="00324592">
                <w:t>PublicKey</w:t>
              </w:r>
            </w:ins>
            <w:proofErr w:type="spellEnd"/>
            <w:del w:id="278" w:author="Spirtech" w:date="2024-03-25T11:11:00Z">
              <w:r w:rsidRPr="00590752" w:rsidDel="00324592">
                <w:delText>de l’ensemble des données précédentes</w:delText>
              </w:r>
            </w:del>
            <w:r w:rsidRPr="00590752">
              <w:t>, calculée avec la paire ECC de l’autorité du périmètre de service.</w:t>
            </w:r>
          </w:p>
          <w:p w14:paraId="479D720E" w14:textId="77777777" w:rsidR="00324592" w:rsidRDefault="00324592" w:rsidP="00324592">
            <w:pPr>
              <w:pStyle w:val="Tableau"/>
              <w:spacing w:before="50" w:after="50"/>
              <w:rPr>
                <w:ins w:id="279" w:author="Spirtech" w:date="2024-03-25T11:12:00Z"/>
              </w:rPr>
            </w:pPr>
            <w:ins w:id="280" w:author="Spirtech" w:date="2024-03-25T11:12:00Z">
              <w:r>
                <w:t>Pour ce calcul :</w:t>
              </w:r>
            </w:ins>
          </w:p>
          <w:p w14:paraId="4D798838" w14:textId="6C618FF1" w:rsidR="00324592" w:rsidRDefault="00324592" w:rsidP="00324592">
            <w:pPr>
              <w:pStyle w:val="Tableau"/>
              <w:spacing w:before="50" w:after="50"/>
              <w:ind w:left="568" w:hanging="284"/>
              <w:rPr>
                <w:ins w:id="281" w:author="Spirtech" w:date="2024-03-25T11:13:00Z"/>
              </w:rPr>
            </w:pPr>
            <w:ins w:id="282" w:author="Spirtech" w:date="2024-03-25T11:13:00Z">
              <w:r w:rsidRPr="00324592">
                <w:t>–</w:t>
              </w:r>
              <w:r w:rsidRPr="00324592">
                <w:tab/>
                <w:t>L</w:t>
              </w:r>
            </w:ins>
            <w:ins w:id="283" w:author="Spirtech" w:date="2024-03-25T11:12:00Z">
              <w:r w:rsidRPr="00324592">
                <w:t xml:space="preserve">e champ Codage </w:t>
              </w:r>
            </w:ins>
            <w:ins w:id="284" w:author="Spirtech" w:date="2024-03-25T11:13:00Z">
              <w:r w:rsidR="003C51DF">
                <w:t xml:space="preserve">est </w:t>
              </w:r>
            </w:ins>
            <w:ins w:id="285" w:author="Spirtech" w:date="2024-03-25T11:12:00Z">
              <w:r w:rsidRPr="00324592">
                <w:t>valorisé à « B »</w:t>
              </w:r>
            </w:ins>
            <w:ins w:id="286" w:author="Spirtech" w:date="2024-03-25T11:13:00Z">
              <w:r w:rsidR="006210A7">
                <w:t>, quell</w:t>
              </w:r>
            </w:ins>
            <w:ins w:id="287" w:author="Spirtech" w:date="2024-03-25T11:14:00Z">
              <w:r w:rsidR="006210A7">
                <w:t xml:space="preserve">e que soit la valeur présente dans le </w:t>
              </w:r>
            </w:ins>
            <w:ins w:id="288" w:author="Spirtech" w:date="2024-03-25T11:28:00Z">
              <w:r w:rsidR="002614AB">
                <w:t>support</w:t>
              </w:r>
            </w:ins>
            <w:ins w:id="289" w:author="Spirtech" w:date="2024-03-25T11:12:00Z">
              <w:r w:rsidRPr="00324592">
                <w:t>.</w:t>
              </w:r>
            </w:ins>
          </w:p>
          <w:p w14:paraId="586D9E85" w14:textId="07EA1727" w:rsidR="00324592" w:rsidRPr="00324592" w:rsidRDefault="00324592" w:rsidP="00324592">
            <w:pPr>
              <w:pStyle w:val="Tableau"/>
              <w:spacing w:before="50" w:after="50"/>
              <w:ind w:left="568" w:hanging="284"/>
            </w:pPr>
            <w:ins w:id="290" w:author="Spirtech" w:date="2024-03-25T11:13:00Z">
              <w:r>
                <w:t>–</w:t>
              </w:r>
              <w:r>
                <w:tab/>
                <w:t xml:space="preserve">Les données </w:t>
              </w:r>
            </w:ins>
            <w:ins w:id="291" w:author="Spirtech" w:date="2024-03-25T11:40:00Z">
              <w:r w:rsidR="009C5816">
                <w:t xml:space="preserve">binaires </w:t>
              </w:r>
            </w:ins>
            <w:ins w:id="292" w:author="Spirtech" w:date="2024-03-25T11:13:00Z">
              <w:r>
                <w:t>ne sont pas encodées.</w:t>
              </w:r>
            </w:ins>
          </w:p>
        </w:tc>
        <w:tc>
          <w:tcPr>
            <w:tcW w:w="1276" w:type="dxa"/>
            <w:tcBorders>
              <w:bottom w:val="single" w:sz="12" w:space="0" w:color="FFFFFF" w:themeColor="background1"/>
            </w:tcBorders>
            <w:shd w:val="clear" w:color="auto" w:fill="E7E6E6" w:themeFill="background2"/>
            <w:vAlign w:val="center"/>
          </w:tcPr>
          <w:p w14:paraId="0067289D" w14:textId="77777777" w:rsidR="00B3100C" w:rsidRPr="00590752" w:rsidRDefault="006418C2">
            <w:pPr>
              <w:pStyle w:val="Tableau"/>
              <w:spacing w:before="50" w:after="50"/>
              <w:jc w:val="center"/>
            </w:pPr>
            <w:r w:rsidRPr="00590752">
              <w:t>Optionnel</w:t>
            </w:r>
          </w:p>
        </w:tc>
      </w:tr>
      <w:tr w:rsidR="00B3100C" w:rsidRPr="00590752" w14:paraId="37768B37" w14:textId="77777777" w:rsidTr="0002126D">
        <w:trPr>
          <w:cantSplit/>
          <w:trHeight w:val="425"/>
        </w:trPr>
        <w:tc>
          <w:tcPr>
            <w:tcW w:w="2127" w:type="dxa"/>
            <w:tcBorders>
              <w:top w:val="single" w:sz="12" w:space="0" w:color="FFFFFF" w:themeColor="background1"/>
              <w:bottom w:val="single" w:sz="12" w:space="0" w:color="FFFFFF" w:themeColor="background1"/>
            </w:tcBorders>
            <w:shd w:val="clear" w:color="auto" w:fill="C5E0B3" w:themeFill="accent6" w:themeFillTint="66"/>
            <w:vAlign w:val="center"/>
          </w:tcPr>
          <w:p w14:paraId="2B68B660" w14:textId="77777777" w:rsidR="00B3100C" w:rsidRPr="00590752" w:rsidRDefault="006418C2">
            <w:pPr>
              <w:pStyle w:val="Tableau"/>
              <w:spacing w:before="50" w:after="50"/>
              <w:rPr>
                <w:b/>
                <w:bCs/>
              </w:rPr>
            </w:pPr>
            <w:proofErr w:type="spellStart"/>
            <w:r w:rsidRPr="00590752">
              <w:rPr>
                <w:b/>
                <w:bCs/>
              </w:rPr>
              <w:t>DynamicDateTime</w:t>
            </w:r>
            <w:proofErr w:type="spellEnd"/>
          </w:p>
        </w:tc>
        <w:tc>
          <w:tcPr>
            <w:tcW w:w="850" w:type="dxa"/>
            <w:tcBorders>
              <w:top w:val="single" w:sz="12" w:space="0" w:color="FFFFFF" w:themeColor="background1"/>
              <w:bottom w:val="single" w:sz="12" w:space="0" w:color="FFFFFF" w:themeColor="background1"/>
            </w:tcBorders>
            <w:shd w:val="clear" w:color="auto" w:fill="C5E0B3" w:themeFill="accent6" w:themeFillTint="66"/>
            <w:vAlign w:val="center"/>
          </w:tcPr>
          <w:p w14:paraId="6B2941BE" w14:textId="77777777" w:rsidR="00B3100C" w:rsidRPr="00590752" w:rsidRDefault="006418C2">
            <w:pPr>
              <w:pStyle w:val="Tableau"/>
              <w:spacing w:before="50" w:after="50"/>
              <w:jc w:val="center"/>
            </w:pPr>
            <w:r w:rsidRPr="00590752">
              <w:t>0 ou 4</w:t>
            </w:r>
          </w:p>
        </w:tc>
        <w:tc>
          <w:tcPr>
            <w:tcW w:w="5670" w:type="dxa"/>
            <w:tcBorders>
              <w:top w:val="single" w:sz="12" w:space="0" w:color="FFFFFF" w:themeColor="background1"/>
              <w:bottom w:val="single" w:sz="12" w:space="0" w:color="FFFFFF" w:themeColor="background1"/>
            </w:tcBorders>
            <w:shd w:val="clear" w:color="auto" w:fill="C5E0B3" w:themeFill="accent6" w:themeFillTint="66"/>
            <w:vAlign w:val="center"/>
          </w:tcPr>
          <w:p w14:paraId="28CC0345" w14:textId="77777777" w:rsidR="00B3100C" w:rsidRPr="00590752" w:rsidRDefault="006418C2">
            <w:pPr>
              <w:pStyle w:val="Tableau"/>
              <w:spacing w:before="50" w:after="50"/>
            </w:pPr>
            <w:r w:rsidRPr="00590752">
              <w:t>Date et heure de génération de la signature dynamique, en nombre de secondes écoulées depuis 0 h à la date de début de validité de la signature statique (</w:t>
            </w:r>
            <w:proofErr w:type="spellStart"/>
            <w:r w:rsidRPr="00590752">
              <w:t>PIDStartDate</w:t>
            </w:r>
            <w:proofErr w:type="spellEnd"/>
            <w:r w:rsidRPr="00590752">
              <w:t xml:space="preserve"> dans </w:t>
            </w:r>
            <w:proofErr w:type="spellStart"/>
            <w:r w:rsidRPr="00590752">
              <w:t>PredefinedIDs</w:t>
            </w:r>
            <w:proofErr w:type="spellEnd"/>
            <w:r w:rsidRPr="00590752">
              <w:t>).</w:t>
            </w:r>
          </w:p>
          <w:p w14:paraId="35A6419D" w14:textId="77777777" w:rsidR="00B3100C" w:rsidRPr="00590752" w:rsidRDefault="006418C2">
            <w:pPr>
              <w:pStyle w:val="Tableau"/>
              <w:spacing w:before="50" w:after="50"/>
            </w:pPr>
            <w:r w:rsidRPr="00590752">
              <w:t>La valeur ‘</w:t>
            </w:r>
            <w:proofErr w:type="spellStart"/>
            <w:r w:rsidRPr="00590752">
              <w:rPr>
                <w:rFonts w:eastAsia="Times"/>
              </w:rPr>
              <w:t>FFFFFFFF’h</w:t>
            </w:r>
            <w:proofErr w:type="spellEnd"/>
            <w:r w:rsidRPr="00590752">
              <w:t xml:space="preserve"> est interdite.</w:t>
            </w:r>
          </w:p>
        </w:tc>
        <w:tc>
          <w:tcPr>
            <w:tcW w:w="1276" w:type="dxa"/>
            <w:vMerge w:val="restart"/>
            <w:tcBorders>
              <w:top w:val="single" w:sz="12" w:space="0" w:color="FFFFFF" w:themeColor="background1"/>
            </w:tcBorders>
            <w:shd w:val="clear" w:color="auto" w:fill="C5E0B3" w:themeFill="accent6" w:themeFillTint="66"/>
            <w:vAlign w:val="center"/>
          </w:tcPr>
          <w:p w14:paraId="462FEBD1" w14:textId="77777777" w:rsidR="00B3100C" w:rsidRPr="00590752" w:rsidRDefault="006418C2">
            <w:pPr>
              <w:pStyle w:val="Tableau"/>
              <w:spacing w:before="50" w:after="50"/>
              <w:jc w:val="center"/>
            </w:pPr>
            <w:r w:rsidRPr="00590752">
              <w:t>Optionnel</w:t>
            </w:r>
          </w:p>
        </w:tc>
      </w:tr>
      <w:tr w:rsidR="00B3100C" w:rsidRPr="00590752" w14:paraId="29F7413C" w14:textId="77777777" w:rsidTr="0002126D">
        <w:trPr>
          <w:cantSplit/>
          <w:trHeight w:val="425"/>
        </w:trPr>
        <w:tc>
          <w:tcPr>
            <w:tcW w:w="2127" w:type="dxa"/>
            <w:tcBorders>
              <w:top w:val="single" w:sz="12" w:space="0" w:color="FFFFFF" w:themeColor="background1"/>
              <w:bottom w:val="single" w:sz="12" w:space="0" w:color="FFFFFF" w:themeColor="background1"/>
            </w:tcBorders>
            <w:shd w:val="clear" w:color="auto" w:fill="C5E0B3" w:themeFill="accent6" w:themeFillTint="66"/>
            <w:vAlign w:val="center"/>
          </w:tcPr>
          <w:p w14:paraId="59C79219" w14:textId="77777777" w:rsidR="00B3100C" w:rsidRPr="00590752" w:rsidRDefault="006418C2">
            <w:pPr>
              <w:pStyle w:val="Tableau"/>
              <w:spacing w:before="50" w:after="50"/>
              <w:rPr>
                <w:b/>
                <w:bCs/>
              </w:rPr>
            </w:pPr>
            <w:proofErr w:type="spellStart"/>
            <w:r w:rsidRPr="00590752">
              <w:rPr>
                <w:b/>
                <w:bCs/>
              </w:rPr>
              <w:t>DynamicLatitude</w:t>
            </w:r>
            <w:proofErr w:type="spellEnd"/>
          </w:p>
        </w:tc>
        <w:tc>
          <w:tcPr>
            <w:tcW w:w="850" w:type="dxa"/>
            <w:tcBorders>
              <w:top w:val="single" w:sz="12" w:space="0" w:color="FFFFFF" w:themeColor="background1"/>
              <w:bottom w:val="single" w:sz="12" w:space="0" w:color="FFFFFF" w:themeColor="background1"/>
            </w:tcBorders>
            <w:shd w:val="clear" w:color="auto" w:fill="C5E0B3" w:themeFill="accent6" w:themeFillTint="66"/>
            <w:vAlign w:val="center"/>
          </w:tcPr>
          <w:p w14:paraId="583CB01B" w14:textId="77777777" w:rsidR="00B3100C" w:rsidRPr="00590752" w:rsidRDefault="006418C2">
            <w:pPr>
              <w:pStyle w:val="Tableau"/>
              <w:spacing w:before="50" w:after="50"/>
              <w:jc w:val="center"/>
            </w:pPr>
            <w:r w:rsidRPr="00590752">
              <w:t>0 ou 4</w:t>
            </w:r>
          </w:p>
        </w:tc>
        <w:tc>
          <w:tcPr>
            <w:tcW w:w="5670" w:type="dxa"/>
            <w:tcBorders>
              <w:top w:val="single" w:sz="12" w:space="0" w:color="FFFFFF" w:themeColor="background1"/>
              <w:bottom w:val="single" w:sz="12" w:space="0" w:color="FFFFFF" w:themeColor="background1"/>
            </w:tcBorders>
            <w:shd w:val="clear" w:color="auto" w:fill="C5E0B3" w:themeFill="accent6" w:themeFillTint="66"/>
            <w:vAlign w:val="center"/>
          </w:tcPr>
          <w:p w14:paraId="2B3CF2A5" w14:textId="1711AA57" w:rsidR="00B3100C" w:rsidRPr="00590752" w:rsidRDefault="006418C2">
            <w:pPr>
              <w:pStyle w:val="Tableau"/>
              <w:spacing w:before="50" w:after="50"/>
            </w:pPr>
            <w:r w:rsidRPr="00590752">
              <w:t>Latitude de la génération de la signature dynamique sous la forme</w:t>
            </w:r>
            <w:r w:rsidR="001F551E">
              <w:t> </w:t>
            </w:r>
            <w:r w:rsidRPr="00590752">
              <w:t>: (latitude en degrés + 90) x 100 000.</w:t>
            </w:r>
          </w:p>
          <w:p w14:paraId="5C3580ED" w14:textId="77777777" w:rsidR="00B3100C" w:rsidRPr="00590752" w:rsidRDefault="006418C2">
            <w:pPr>
              <w:pStyle w:val="Tableau"/>
              <w:spacing w:before="50" w:after="50"/>
            </w:pPr>
            <w:r w:rsidRPr="00590752">
              <w:rPr>
                <w:rFonts w:eastAsia="Times"/>
              </w:rPr>
              <w:t>La valeur ‘</w:t>
            </w:r>
            <w:proofErr w:type="spellStart"/>
            <w:r w:rsidRPr="00590752">
              <w:rPr>
                <w:rFonts w:eastAsia="Times"/>
              </w:rPr>
              <w:t>FFFFFFFF’h</w:t>
            </w:r>
            <w:proofErr w:type="spellEnd"/>
            <w:r w:rsidRPr="00590752">
              <w:rPr>
                <w:rFonts w:eastAsia="Times"/>
              </w:rPr>
              <w:t xml:space="preserve"> indique ‘latitude indéterminée.</w:t>
            </w:r>
          </w:p>
          <w:p w14:paraId="0B9FEDE6" w14:textId="1BC09C9B" w:rsidR="00B3100C" w:rsidRPr="00590752" w:rsidRDefault="006418C2">
            <w:pPr>
              <w:pStyle w:val="Tableau"/>
              <w:spacing w:before="50" w:after="50"/>
              <w:rPr>
                <w:rFonts w:eastAsia="Times"/>
              </w:rPr>
            </w:pPr>
            <w:r w:rsidRPr="00590752">
              <w:rPr>
                <w:rFonts w:eastAsia="Times"/>
              </w:rPr>
              <w:t>Exemples</w:t>
            </w:r>
            <w:r w:rsidR="001F551E">
              <w:rPr>
                <w:rFonts w:eastAsia="Times"/>
              </w:rPr>
              <w:t> </w:t>
            </w:r>
            <w:r w:rsidRPr="00590752">
              <w:rPr>
                <w:rFonts w:eastAsia="Times"/>
              </w:rPr>
              <w:t xml:space="preserve">: </w:t>
            </w:r>
          </w:p>
          <w:p w14:paraId="11765651" w14:textId="77777777" w:rsidR="00B3100C" w:rsidRPr="00590752" w:rsidRDefault="006418C2">
            <w:pPr>
              <w:pStyle w:val="Tableau"/>
              <w:spacing w:before="50" w:after="50"/>
              <w:ind w:left="142"/>
            </w:pPr>
            <w:r w:rsidRPr="00590752">
              <w:t xml:space="preserve">49,5000 </w:t>
            </w:r>
            <w:r w:rsidRPr="00590752">
              <w:sym w:font="Wingdings" w:char="F0E0"/>
            </w:r>
            <w:r w:rsidRPr="00590752">
              <w:t xml:space="preserve"> 139,5000 </w:t>
            </w:r>
            <w:r w:rsidRPr="00590752">
              <w:sym w:font="Wingdings" w:char="F0E0"/>
            </w:r>
            <w:r w:rsidRPr="00590752">
              <w:t xml:space="preserve"> 13 950 000 </w:t>
            </w:r>
            <w:r w:rsidRPr="00590752">
              <w:sym w:font="Wingdings" w:char="F0E0"/>
            </w:r>
            <w:r w:rsidRPr="00590752">
              <w:t xml:space="preserve"> ’00 D4 DC 30’</w:t>
            </w:r>
          </w:p>
          <w:p w14:paraId="03DA1907" w14:textId="4744A759" w:rsidR="00B3100C" w:rsidRPr="00590752" w:rsidRDefault="006418C2">
            <w:pPr>
              <w:pStyle w:val="Tableau"/>
              <w:spacing w:before="50" w:after="50"/>
              <w:ind w:left="142"/>
            </w:pPr>
            <w:r w:rsidRPr="00590752">
              <w:t xml:space="preserve">-49,5000 </w:t>
            </w:r>
            <w:r w:rsidRPr="00590752">
              <w:sym w:font="Wingdings" w:char="F0E0"/>
            </w:r>
            <w:r w:rsidRPr="00590752">
              <w:t xml:space="preserve"> 40,5000 </w:t>
            </w:r>
            <w:r w:rsidRPr="00590752">
              <w:sym w:font="Wingdings" w:char="F0E0"/>
            </w:r>
            <w:r w:rsidRPr="00590752">
              <w:t xml:space="preserve"> 4 050 000 </w:t>
            </w:r>
            <w:r w:rsidRPr="00590752">
              <w:sym w:font="Wingdings" w:char="F0E0"/>
            </w:r>
            <w:r w:rsidRPr="00590752">
              <w:t xml:space="preserve"> </w:t>
            </w:r>
            <w:r w:rsidR="001F551E">
              <w:t>’</w:t>
            </w:r>
            <w:r w:rsidRPr="00590752">
              <w:t>00 03 DC 50’</w:t>
            </w:r>
          </w:p>
        </w:tc>
        <w:tc>
          <w:tcPr>
            <w:tcW w:w="1276" w:type="dxa"/>
            <w:vMerge/>
            <w:shd w:val="clear" w:color="auto" w:fill="C5E0B3" w:themeFill="accent6" w:themeFillTint="66"/>
            <w:vAlign w:val="center"/>
          </w:tcPr>
          <w:p w14:paraId="60FECC7A" w14:textId="77777777" w:rsidR="00B3100C" w:rsidRPr="00590752" w:rsidRDefault="00B3100C">
            <w:pPr>
              <w:pStyle w:val="Tableau"/>
              <w:spacing w:before="50" w:after="50"/>
              <w:jc w:val="center"/>
            </w:pPr>
          </w:p>
        </w:tc>
      </w:tr>
      <w:tr w:rsidR="00B3100C" w:rsidRPr="00590752" w14:paraId="2276C630" w14:textId="77777777" w:rsidTr="0002126D">
        <w:trPr>
          <w:cantSplit/>
          <w:trHeight w:val="425"/>
        </w:trPr>
        <w:tc>
          <w:tcPr>
            <w:tcW w:w="2127" w:type="dxa"/>
            <w:tcBorders>
              <w:top w:val="single" w:sz="12" w:space="0" w:color="FFFFFF" w:themeColor="background1"/>
              <w:bottom w:val="single" w:sz="12" w:space="0" w:color="FFFFFF" w:themeColor="background1"/>
            </w:tcBorders>
            <w:shd w:val="clear" w:color="auto" w:fill="C5E0B3" w:themeFill="accent6" w:themeFillTint="66"/>
            <w:vAlign w:val="center"/>
          </w:tcPr>
          <w:p w14:paraId="0D8E5744" w14:textId="77777777" w:rsidR="00B3100C" w:rsidRPr="00590752" w:rsidRDefault="006418C2">
            <w:pPr>
              <w:pStyle w:val="Tableau"/>
              <w:spacing w:before="50" w:after="50"/>
              <w:rPr>
                <w:b/>
                <w:bCs/>
              </w:rPr>
            </w:pPr>
            <w:proofErr w:type="spellStart"/>
            <w:r w:rsidRPr="00590752">
              <w:rPr>
                <w:b/>
                <w:bCs/>
              </w:rPr>
              <w:t>DynamicLongitude</w:t>
            </w:r>
            <w:proofErr w:type="spellEnd"/>
          </w:p>
        </w:tc>
        <w:tc>
          <w:tcPr>
            <w:tcW w:w="850" w:type="dxa"/>
            <w:tcBorders>
              <w:top w:val="single" w:sz="12" w:space="0" w:color="FFFFFF" w:themeColor="background1"/>
              <w:bottom w:val="single" w:sz="12" w:space="0" w:color="FFFFFF" w:themeColor="background1"/>
            </w:tcBorders>
            <w:shd w:val="clear" w:color="auto" w:fill="C5E0B3" w:themeFill="accent6" w:themeFillTint="66"/>
            <w:vAlign w:val="center"/>
          </w:tcPr>
          <w:p w14:paraId="28B69596" w14:textId="77777777" w:rsidR="00B3100C" w:rsidRPr="00590752" w:rsidRDefault="006418C2">
            <w:pPr>
              <w:pStyle w:val="Tableau"/>
              <w:spacing w:before="50" w:after="50"/>
              <w:jc w:val="center"/>
            </w:pPr>
            <w:r w:rsidRPr="00590752">
              <w:t>0 ou 4</w:t>
            </w:r>
          </w:p>
        </w:tc>
        <w:tc>
          <w:tcPr>
            <w:tcW w:w="5670" w:type="dxa"/>
            <w:tcBorders>
              <w:top w:val="single" w:sz="12" w:space="0" w:color="FFFFFF" w:themeColor="background1"/>
              <w:bottom w:val="single" w:sz="12" w:space="0" w:color="FFFFFF" w:themeColor="background1"/>
            </w:tcBorders>
            <w:shd w:val="clear" w:color="auto" w:fill="C5E0B3" w:themeFill="accent6" w:themeFillTint="66"/>
            <w:vAlign w:val="center"/>
          </w:tcPr>
          <w:p w14:paraId="7F9552B6" w14:textId="2FD4CE49" w:rsidR="00B3100C" w:rsidRPr="00590752" w:rsidRDefault="006418C2">
            <w:pPr>
              <w:pStyle w:val="Tableau"/>
              <w:spacing w:before="50" w:after="50"/>
            </w:pPr>
            <w:r w:rsidRPr="00590752">
              <w:rPr>
                <w:rFonts w:eastAsia="Times"/>
              </w:rPr>
              <w:t xml:space="preserve">Longitude courante </w:t>
            </w:r>
            <w:r w:rsidRPr="00590752">
              <w:t>de la génération de la signature dynamique sous la forme</w:t>
            </w:r>
            <w:r w:rsidR="001F551E">
              <w:t> </w:t>
            </w:r>
            <w:r w:rsidRPr="00590752">
              <w:t>: (longitude en degrés + 180) x 100 000.</w:t>
            </w:r>
          </w:p>
          <w:p w14:paraId="1E930B4D" w14:textId="77777777" w:rsidR="00B3100C" w:rsidRPr="00590752" w:rsidRDefault="006418C2">
            <w:pPr>
              <w:pStyle w:val="Tableau"/>
              <w:spacing w:before="50" w:after="50"/>
            </w:pPr>
            <w:r w:rsidRPr="00590752">
              <w:rPr>
                <w:rFonts w:eastAsia="Times"/>
              </w:rPr>
              <w:t>La valeur ‘</w:t>
            </w:r>
            <w:proofErr w:type="spellStart"/>
            <w:r w:rsidRPr="00590752">
              <w:rPr>
                <w:rFonts w:eastAsia="Times"/>
              </w:rPr>
              <w:t>FFFFFFFF’h</w:t>
            </w:r>
            <w:proofErr w:type="spellEnd"/>
            <w:r w:rsidRPr="00590752">
              <w:rPr>
                <w:rFonts w:eastAsia="Times"/>
              </w:rPr>
              <w:t xml:space="preserve"> indique ‘longitude indéterminée.</w:t>
            </w:r>
          </w:p>
          <w:p w14:paraId="0A255421" w14:textId="11FA8EE7" w:rsidR="00B3100C" w:rsidRPr="00590752" w:rsidRDefault="006418C2">
            <w:pPr>
              <w:pStyle w:val="Tableau"/>
              <w:spacing w:before="50" w:after="50"/>
              <w:rPr>
                <w:rFonts w:eastAsia="Times"/>
              </w:rPr>
            </w:pPr>
            <w:r w:rsidRPr="00590752">
              <w:rPr>
                <w:rFonts w:eastAsia="Times"/>
              </w:rPr>
              <w:t>Exemples</w:t>
            </w:r>
            <w:r w:rsidR="001F551E">
              <w:rPr>
                <w:rFonts w:eastAsia="Times"/>
              </w:rPr>
              <w:t> </w:t>
            </w:r>
            <w:r w:rsidRPr="00590752">
              <w:rPr>
                <w:rFonts w:eastAsia="Times"/>
              </w:rPr>
              <w:t xml:space="preserve">: </w:t>
            </w:r>
          </w:p>
          <w:p w14:paraId="55193095" w14:textId="5448F93A" w:rsidR="00B3100C" w:rsidRPr="00590752" w:rsidRDefault="006418C2">
            <w:pPr>
              <w:pStyle w:val="Tableau"/>
              <w:spacing w:before="50" w:after="50"/>
              <w:ind w:left="142"/>
              <w:rPr>
                <w:rFonts w:eastAsia="Times"/>
              </w:rPr>
            </w:pPr>
            <w:r w:rsidRPr="00590752">
              <w:rPr>
                <w:rFonts w:eastAsia="Times"/>
              </w:rPr>
              <w:t xml:space="preserve">123,5000 </w:t>
            </w:r>
            <w:r w:rsidRPr="00590752">
              <w:rPr>
                <w:rFonts w:eastAsia="Times"/>
              </w:rPr>
              <w:sym w:font="Wingdings" w:char="F0E0"/>
            </w:r>
            <w:r w:rsidRPr="00590752">
              <w:rPr>
                <w:rFonts w:eastAsia="Times"/>
              </w:rPr>
              <w:t xml:space="preserve"> 303,5000 </w:t>
            </w:r>
            <w:r w:rsidRPr="00590752">
              <w:rPr>
                <w:rFonts w:eastAsia="Times"/>
              </w:rPr>
              <w:sym w:font="Wingdings" w:char="F0E0"/>
            </w:r>
            <w:r w:rsidRPr="00590752">
              <w:rPr>
                <w:rFonts w:eastAsia="Times"/>
              </w:rPr>
              <w:t xml:space="preserve"> 30 350 000 </w:t>
            </w:r>
            <w:r w:rsidRPr="00590752">
              <w:rPr>
                <w:rFonts w:eastAsia="Times"/>
              </w:rPr>
              <w:sym w:font="Wingdings" w:char="F0E0"/>
            </w:r>
            <w:r w:rsidRPr="00590752">
              <w:rPr>
                <w:rFonts w:eastAsia="Times"/>
              </w:rPr>
              <w:t xml:space="preserve"> </w:t>
            </w:r>
            <w:r w:rsidR="001F551E">
              <w:rPr>
                <w:rFonts w:eastAsia="Times"/>
              </w:rPr>
              <w:t>’</w:t>
            </w:r>
            <w:r w:rsidRPr="00590752">
              <w:rPr>
                <w:rFonts w:eastAsia="Times"/>
              </w:rPr>
              <w:t>01 CF 1A B0’</w:t>
            </w:r>
          </w:p>
          <w:p w14:paraId="42699F9E" w14:textId="0E8E0096" w:rsidR="00B3100C" w:rsidRPr="00590752" w:rsidRDefault="006418C2">
            <w:pPr>
              <w:pStyle w:val="Tableau"/>
              <w:spacing w:before="50" w:after="50"/>
              <w:ind w:left="142"/>
            </w:pPr>
            <w:r w:rsidRPr="00590752">
              <w:rPr>
                <w:rFonts w:eastAsia="Times"/>
              </w:rPr>
              <w:t xml:space="preserve">-123,5000 </w:t>
            </w:r>
            <w:r w:rsidRPr="00590752">
              <w:rPr>
                <w:rFonts w:eastAsia="Times"/>
              </w:rPr>
              <w:sym w:font="Wingdings" w:char="F0E0"/>
            </w:r>
            <w:r w:rsidRPr="00590752">
              <w:rPr>
                <w:rFonts w:eastAsia="Times"/>
              </w:rPr>
              <w:t xml:space="preserve"> 56,5000 </w:t>
            </w:r>
            <w:r w:rsidRPr="00590752">
              <w:rPr>
                <w:rFonts w:eastAsia="Times"/>
              </w:rPr>
              <w:sym w:font="Wingdings" w:char="F0E0"/>
            </w:r>
            <w:r w:rsidRPr="00590752">
              <w:rPr>
                <w:rFonts w:eastAsia="Times"/>
              </w:rPr>
              <w:t xml:space="preserve"> 5 650 000 </w:t>
            </w:r>
            <w:r w:rsidRPr="00590752">
              <w:rPr>
                <w:rFonts w:eastAsia="Times"/>
              </w:rPr>
              <w:sym w:font="Wingdings" w:char="F0E0"/>
            </w:r>
            <w:r w:rsidRPr="00590752">
              <w:rPr>
                <w:rFonts w:eastAsia="Times"/>
              </w:rPr>
              <w:t xml:space="preserve"> </w:t>
            </w:r>
            <w:r w:rsidR="001F551E">
              <w:rPr>
                <w:rFonts w:eastAsia="Times"/>
              </w:rPr>
              <w:t>’</w:t>
            </w:r>
            <w:r w:rsidRPr="00590752">
              <w:rPr>
                <w:rFonts w:eastAsia="Times"/>
              </w:rPr>
              <w:t>00 56 36 50’</w:t>
            </w:r>
          </w:p>
        </w:tc>
        <w:tc>
          <w:tcPr>
            <w:tcW w:w="1276" w:type="dxa"/>
            <w:vMerge/>
            <w:shd w:val="clear" w:color="auto" w:fill="C5E0B3" w:themeFill="accent6" w:themeFillTint="66"/>
            <w:vAlign w:val="center"/>
          </w:tcPr>
          <w:p w14:paraId="691D41EB" w14:textId="77777777" w:rsidR="00B3100C" w:rsidRPr="00590752" w:rsidRDefault="00B3100C">
            <w:pPr>
              <w:pStyle w:val="Tableau"/>
              <w:spacing w:before="50" w:after="50"/>
              <w:jc w:val="center"/>
              <w:rPr>
                <w:rFonts w:eastAsia="Times"/>
              </w:rPr>
            </w:pPr>
          </w:p>
        </w:tc>
      </w:tr>
      <w:tr w:rsidR="00B3100C" w:rsidRPr="00590752" w14:paraId="0BB28723" w14:textId="77777777" w:rsidTr="0002126D">
        <w:trPr>
          <w:cantSplit/>
          <w:trHeight w:val="425"/>
        </w:trPr>
        <w:tc>
          <w:tcPr>
            <w:tcW w:w="2127" w:type="dxa"/>
            <w:tcBorders>
              <w:top w:val="single" w:sz="12" w:space="0" w:color="FFFFFF" w:themeColor="background1"/>
              <w:bottom w:val="single" w:sz="12" w:space="0" w:color="FFFFFF" w:themeColor="background1"/>
            </w:tcBorders>
            <w:shd w:val="clear" w:color="auto" w:fill="C5E0B3" w:themeFill="accent6" w:themeFillTint="66"/>
            <w:vAlign w:val="center"/>
          </w:tcPr>
          <w:p w14:paraId="419DF5E8" w14:textId="77777777" w:rsidR="00B3100C" w:rsidRPr="00590752" w:rsidRDefault="006418C2">
            <w:pPr>
              <w:pStyle w:val="Tableau"/>
              <w:spacing w:before="50" w:after="50"/>
              <w:rPr>
                <w:b/>
                <w:bCs/>
              </w:rPr>
            </w:pPr>
            <w:proofErr w:type="spellStart"/>
            <w:r w:rsidRPr="00590752">
              <w:rPr>
                <w:b/>
                <w:bCs/>
              </w:rPr>
              <w:t>DynamicFreeData</w:t>
            </w:r>
            <w:proofErr w:type="spellEnd"/>
          </w:p>
        </w:tc>
        <w:tc>
          <w:tcPr>
            <w:tcW w:w="850" w:type="dxa"/>
            <w:tcBorders>
              <w:top w:val="single" w:sz="12" w:space="0" w:color="FFFFFF" w:themeColor="background1"/>
              <w:bottom w:val="single" w:sz="12" w:space="0" w:color="FFFFFF" w:themeColor="background1"/>
            </w:tcBorders>
            <w:shd w:val="clear" w:color="auto" w:fill="C5E0B3" w:themeFill="accent6" w:themeFillTint="66"/>
            <w:vAlign w:val="center"/>
          </w:tcPr>
          <w:p w14:paraId="63EF9048" w14:textId="77777777" w:rsidR="00B3100C" w:rsidRPr="00590752" w:rsidRDefault="006418C2">
            <w:pPr>
              <w:pStyle w:val="Tableau"/>
              <w:spacing w:before="50" w:after="50"/>
              <w:jc w:val="center"/>
            </w:pPr>
            <w:r w:rsidRPr="00590752">
              <w:t>0 ou 16</w:t>
            </w:r>
          </w:p>
        </w:tc>
        <w:tc>
          <w:tcPr>
            <w:tcW w:w="5670" w:type="dxa"/>
            <w:tcBorders>
              <w:top w:val="single" w:sz="12" w:space="0" w:color="FFFFFF" w:themeColor="background1"/>
              <w:bottom w:val="single" w:sz="12" w:space="0" w:color="FFFFFF" w:themeColor="background1"/>
            </w:tcBorders>
            <w:shd w:val="clear" w:color="auto" w:fill="C5E0B3" w:themeFill="accent6" w:themeFillTint="66"/>
            <w:vAlign w:val="center"/>
          </w:tcPr>
          <w:p w14:paraId="787F1389" w14:textId="77777777" w:rsidR="00B3100C" w:rsidRPr="00590752" w:rsidRDefault="006418C2">
            <w:pPr>
              <w:pStyle w:val="Tableau"/>
              <w:spacing w:before="50" w:after="50"/>
            </w:pPr>
            <w:r w:rsidRPr="00590752">
              <w:rPr>
                <w:rFonts w:eastAsia="Times"/>
              </w:rPr>
              <w:t>Données libres, non interopérables.</w:t>
            </w:r>
          </w:p>
        </w:tc>
        <w:tc>
          <w:tcPr>
            <w:tcW w:w="1276" w:type="dxa"/>
            <w:vMerge/>
            <w:shd w:val="clear" w:color="auto" w:fill="C5E0B3" w:themeFill="accent6" w:themeFillTint="66"/>
            <w:vAlign w:val="center"/>
          </w:tcPr>
          <w:p w14:paraId="3E1D78DD" w14:textId="77777777" w:rsidR="00B3100C" w:rsidRPr="00590752" w:rsidRDefault="00B3100C">
            <w:pPr>
              <w:pStyle w:val="Tableau"/>
              <w:spacing w:before="50" w:after="50"/>
              <w:jc w:val="center"/>
              <w:rPr>
                <w:rFonts w:eastAsia="Times"/>
              </w:rPr>
            </w:pPr>
          </w:p>
        </w:tc>
      </w:tr>
      <w:tr w:rsidR="00B3100C" w:rsidRPr="00590752" w14:paraId="795385DB" w14:textId="77777777" w:rsidTr="0002126D">
        <w:trPr>
          <w:cantSplit/>
          <w:trHeight w:val="425"/>
        </w:trPr>
        <w:tc>
          <w:tcPr>
            <w:tcW w:w="2127" w:type="dxa"/>
            <w:tcBorders>
              <w:top w:val="single" w:sz="12" w:space="0" w:color="FFFFFF" w:themeColor="background1"/>
              <w:bottom w:val="single" w:sz="12" w:space="0" w:color="FFFFFF" w:themeColor="background1"/>
            </w:tcBorders>
            <w:shd w:val="clear" w:color="auto" w:fill="C5E0B3" w:themeFill="accent6" w:themeFillTint="66"/>
            <w:vAlign w:val="center"/>
          </w:tcPr>
          <w:p w14:paraId="5AF6FCD1" w14:textId="77777777" w:rsidR="00B3100C" w:rsidRPr="00590752" w:rsidRDefault="006418C2">
            <w:pPr>
              <w:pStyle w:val="Tableau"/>
              <w:spacing w:before="50" w:after="50"/>
              <w:rPr>
                <w:b/>
                <w:bCs/>
              </w:rPr>
            </w:pPr>
            <w:proofErr w:type="spellStart"/>
            <w:r w:rsidRPr="00590752">
              <w:rPr>
                <w:b/>
                <w:bCs/>
              </w:rPr>
              <w:t>DynamicSignature</w:t>
            </w:r>
            <w:proofErr w:type="spellEnd"/>
          </w:p>
        </w:tc>
        <w:tc>
          <w:tcPr>
            <w:tcW w:w="850" w:type="dxa"/>
            <w:tcBorders>
              <w:top w:val="single" w:sz="12" w:space="0" w:color="FFFFFF" w:themeColor="background1"/>
              <w:bottom w:val="single" w:sz="12" w:space="0" w:color="FFFFFF" w:themeColor="background1"/>
            </w:tcBorders>
            <w:shd w:val="clear" w:color="auto" w:fill="C5E0B3" w:themeFill="accent6" w:themeFillTint="66"/>
            <w:vAlign w:val="center"/>
          </w:tcPr>
          <w:p w14:paraId="504DB31E" w14:textId="77777777" w:rsidR="00B3100C" w:rsidRPr="00590752" w:rsidRDefault="006418C2">
            <w:pPr>
              <w:pStyle w:val="Tableau"/>
              <w:spacing w:before="50" w:after="50"/>
              <w:jc w:val="center"/>
            </w:pPr>
            <w:r w:rsidRPr="00590752">
              <w:t>0 ou 64</w:t>
            </w:r>
          </w:p>
        </w:tc>
        <w:tc>
          <w:tcPr>
            <w:tcW w:w="5670" w:type="dxa"/>
            <w:tcBorders>
              <w:top w:val="single" w:sz="12" w:space="0" w:color="FFFFFF" w:themeColor="background1"/>
              <w:bottom w:val="single" w:sz="12" w:space="0" w:color="FFFFFF" w:themeColor="background1"/>
            </w:tcBorders>
            <w:shd w:val="clear" w:color="auto" w:fill="C5E0B3" w:themeFill="accent6" w:themeFillTint="66"/>
            <w:vAlign w:val="center"/>
          </w:tcPr>
          <w:p w14:paraId="4FDD73E4" w14:textId="77777777" w:rsidR="00B3100C" w:rsidRPr="00590752" w:rsidRDefault="006418C2">
            <w:pPr>
              <w:pStyle w:val="Tableau"/>
              <w:spacing w:before="50" w:after="50"/>
            </w:pPr>
            <w:r w:rsidRPr="00590752">
              <w:t xml:space="preserve">Signature ECDSA dynamique des données </w:t>
            </w:r>
            <w:proofErr w:type="spellStart"/>
            <w:r w:rsidRPr="00590752">
              <w:t>StaticSignature</w:t>
            </w:r>
            <w:proofErr w:type="spellEnd"/>
            <w:r w:rsidRPr="00590752">
              <w:t xml:space="preserve"> à </w:t>
            </w:r>
            <w:proofErr w:type="spellStart"/>
            <w:r w:rsidRPr="00590752">
              <w:t>DynamicFreeData</w:t>
            </w:r>
            <w:proofErr w:type="spellEnd"/>
            <w:r w:rsidRPr="00590752">
              <w:t>, calculée avec la paire ECC de l’app.</w:t>
            </w:r>
          </w:p>
        </w:tc>
        <w:tc>
          <w:tcPr>
            <w:tcW w:w="1276" w:type="dxa"/>
            <w:vMerge/>
            <w:tcBorders>
              <w:bottom w:val="single" w:sz="12" w:space="0" w:color="FFFFFF" w:themeColor="background1"/>
            </w:tcBorders>
            <w:shd w:val="clear" w:color="auto" w:fill="C5E0B3" w:themeFill="accent6" w:themeFillTint="66"/>
            <w:vAlign w:val="center"/>
          </w:tcPr>
          <w:p w14:paraId="7DB3E48A" w14:textId="77777777" w:rsidR="00B3100C" w:rsidRPr="00590752" w:rsidRDefault="00B3100C">
            <w:pPr>
              <w:pStyle w:val="Tableau"/>
              <w:spacing w:before="50" w:after="50"/>
              <w:jc w:val="center"/>
            </w:pPr>
          </w:p>
        </w:tc>
      </w:tr>
    </w:tbl>
    <w:p w14:paraId="144308FD" w14:textId="77777777" w:rsidR="00B3100C" w:rsidRPr="00590752" w:rsidRDefault="00B3100C">
      <w:pPr>
        <w:pStyle w:val="Interligne"/>
      </w:pPr>
    </w:p>
    <w:p w14:paraId="6ABC9113" w14:textId="77777777" w:rsidR="00B3100C" w:rsidRPr="00590752" w:rsidRDefault="006418C2">
      <w:pPr>
        <w:pStyle w:val="Titre2"/>
      </w:pPr>
      <w:bookmarkStart w:id="293" w:name="_Toc162266642"/>
      <w:bookmarkStart w:id="294" w:name="_Ref132892443"/>
      <w:r w:rsidRPr="00590752">
        <w:lastRenderedPageBreak/>
        <w:t>Unicité des identifiants prédéfinis</w:t>
      </w:r>
      <w:bookmarkEnd w:id="293"/>
    </w:p>
    <w:p w14:paraId="5F166476" w14:textId="77777777" w:rsidR="00B3100C" w:rsidRPr="00590752" w:rsidRDefault="00B3100C">
      <w:pPr>
        <w:pStyle w:val="Interligne"/>
        <w:keepNext/>
      </w:pPr>
    </w:p>
    <w:tbl>
      <w:tblPr>
        <w:tblStyle w:val="Grilledutableau"/>
        <w:tblW w:w="0" w:type="auto"/>
        <w:tblBorders>
          <w:top w:val="single" w:sz="6" w:space="0" w:color="C00000"/>
          <w:left w:val="single" w:sz="6" w:space="0" w:color="C00000"/>
          <w:bottom w:val="single" w:sz="6" w:space="0" w:color="C00000"/>
          <w:right w:val="single" w:sz="6" w:space="0" w:color="C00000"/>
          <w:insideH w:val="single" w:sz="6" w:space="0" w:color="C00000"/>
          <w:insideV w:val="single" w:sz="6" w:space="0" w:color="C00000"/>
        </w:tblBorders>
        <w:shd w:val="clear" w:color="auto" w:fill="FFD9D9"/>
        <w:tblLook w:val="04A0" w:firstRow="1" w:lastRow="0" w:firstColumn="1" w:lastColumn="0" w:noHBand="0" w:noVBand="1"/>
      </w:tblPr>
      <w:tblGrid>
        <w:gridCol w:w="9906"/>
      </w:tblGrid>
      <w:tr w:rsidR="00B3100C" w:rsidRPr="00590752" w14:paraId="65CFD82D" w14:textId="77777777">
        <w:trPr>
          <w:cantSplit/>
        </w:trPr>
        <w:tc>
          <w:tcPr>
            <w:tcW w:w="0" w:type="auto"/>
            <w:shd w:val="clear" w:color="auto" w:fill="FFD9D9"/>
          </w:tcPr>
          <w:p w14:paraId="7918E58B" w14:textId="77777777" w:rsidR="00B3100C" w:rsidRPr="00590752" w:rsidRDefault="006418C2">
            <w:pPr>
              <w:pStyle w:val="Intertitre"/>
              <w:rPr>
                <w:i/>
                <w:iCs/>
                <w:color w:val="AC0000"/>
              </w:rPr>
            </w:pPr>
            <w:r w:rsidRPr="00590752">
              <w:rPr>
                <w:i/>
                <w:iCs/>
                <w:color w:val="AC0000"/>
              </w:rPr>
              <w:t>Attention</w:t>
            </w:r>
          </w:p>
          <w:p w14:paraId="4B2B0E2A" w14:textId="2143ABD7" w:rsidR="00B3100C" w:rsidRPr="00590752" w:rsidRDefault="006418C2">
            <w:pPr>
              <w:keepNext/>
              <w:rPr>
                <w:i/>
                <w:iCs/>
                <w:color w:val="AC0000"/>
              </w:rPr>
            </w:pPr>
            <w:r w:rsidRPr="00590752">
              <w:rPr>
                <w:i/>
                <w:iCs/>
                <w:color w:val="AC0000"/>
              </w:rPr>
              <w:t>Comme défini par la norme AMC (chapitre 6.4.2.1), l’unicité d’un identifiant prédéfini n’est garantie que pour sa valeur complète sur 11 octets, composée de</w:t>
            </w:r>
            <w:r w:rsidR="001F551E">
              <w:rPr>
                <w:i/>
                <w:iCs/>
                <w:color w:val="AC0000"/>
              </w:rPr>
              <w:t> </w:t>
            </w:r>
            <w:r w:rsidRPr="00590752">
              <w:rPr>
                <w:i/>
                <w:iCs/>
                <w:color w:val="AC0000"/>
              </w:rPr>
              <w:t>:</w:t>
            </w:r>
          </w:p>
          <w:p w14:paraId="4DCB4716" w14:textId="77777777" w:rsidR="00B3100C" w:rsidRPr="00590752" w:rsidRDefault="006418C2">
            <w:pPr>
              <w:pStyle w:val="Listepuces"/>
              <w:rPr>
                <w:i/>
                <w:iCs/>
                <w:color w:val="AC0000"/>
              </w:rPr>
            </w:pPr>
            <w:proofErr w:type="spellStart"/>
            <w:r w:rsidRPr="00590752">
              <w:rPr>
                <w:b/>
                <w:bCs/>
                <w:i/>
                <w:iCs/>
                <w:color w:val="AC0000"/>
              </w:rPr>
              <w:t>PIDScopeID</w:t>
            </w:r>
            <w:proofErr w:type="spellEnd"/>
            <w:r w:rsidRPr="00590752">
              <w:rPr>
                <w:i/>
                <w:iCs/>
                <w:color w:val="AC0000"/>
              </w:rPr>
              <w:t xml:space="preserve"> (3 octets), identifiant du périmètre de service.</w:t>
            </w:r>
          </w:p>
          <w:p w14:paraId="0A72EB11" w14:textId="77777777" w:rsidR="00B3100C" w:rsidRPr="00590752" w:rsidRDefault="006418C2">
            <w:pPr>
              <w:pStyle w:val="Listepuces"/>
              <w:rPr>
                <w:i/>
                <w:iCs/>
                <w:color w:val="AC0000"/>
              </w:rPr>
            </w:pPr>
            <w:r w:rsidRPr="00590752">
              <w:rPr>
                <w:b/>
                <w:bCs/>
                <w:i/>
                <w:iCs/>
                <w:color w:val="AC0000"/>
              </w:rPr>
              <w:t>Le numéro de secteur</w:t>
            </w:r>
            <w:r w:rsidRPr="00590752">
              <w:rPr>
                <w:i/>
                <w:iCs/>
                <w:color w:val="AC0000"/>
              </w:rPr>
              <w:t xml:space="preserve"> (2 octets), déduit du champ Configuration (selon la position du bit qui indique la présence de l’identifiant).</w:t>
            </w:r>
          </w:p>
          <w:p w14:paraId="75B09702" w14:textId="77777777" w:rsidR="00B3100C" w:rsidRPr="00590752" w:rsidRDefault="006418C2">
            <w:pPr>
              <w:pStyle w:val="Listepuces"/>
              <w:rPr>
                <w:i/>
                <w:iCs/>
                <w:color w:val="AC0000"/>
              </w:rPr>
            </w:pPr>
            <w:proofErr w:type="spellStart"/>
            <w:r w:rsidRPr="00590752">
              <w:rPr>
                <w:b/>
                <w:bCs/>
                <w:i/>
                <w:iCs/>
                <w:color w:val="AC0000"/>
              </w:rPr>
              <w:t>PIDKeyRef</w:t>
            </w:r>
            <w:proofErr w:type="spellEnd"/>
            <w:r w:rsidRPr="00590752">
              <w:rPr>
                <w:i/>
                <w:iCs/>
                <w:color w:val="AC0000"/>
              </w:rPr>
              <w:t xml:space="preserve"> (2 octets), référence de la clé secrète de génération de la valeur de l’identifiant. C’est la même référence pour tous les identifiants de la structure de données.</w:t>
            </w:r>
          </w:p>
          <w:p w14:paraId="129E0B89" w14:textId="77777777" w:rsidR="00B3100C" w:rsidRPr="00590752" w:rsidRDefault="006418C2">
            <w:pPr>
              <w:pStyle w:val="Listepuces"/>
              <w:rPr>
                <w:i/>
                <w:iCs/>
                <w:color w:val="AC0000"/>
              </w:rPr>
            </w:pPr>
            <w:proofErr w:type="spellStart"/>
            <w:r w:rsidRPr="00590752">
              <w:rPr>
                <w:b/>
                <w:bCs/>
                <w:i/>
                <w:iCs/>
                <w:color w:val="AC0000"/>
              </w:rPr>
              <w:t>PIDSectorXValue</w:t>
            </w:r>
            <w:proofErr w:type="spellEnd"/>
            <w:r w:rsidRPr="00590752">
              <w:rPr>
                <w:i/>
                <w:iCs/>
                <w:color w:val="AC0000"/>
              </w:rPr>
              <w:t xml:space="preserve"> (4 octets), valeur correspondant au secteur n</w:t>
            </w:r>
            <w:r w:rsidRPr="00590752">
              <w:rPr>
                <w:i/>
                <w:iCs/>
                <w:color w:val="AC0000"/>
                <w:vertAlign w:val="superscript"/>
              </w:rPr>
              <w:t>o </w:t>
            </w:r>
            <w:r w:rsidRPr="00590752">
              <w:rPr>
                <w:i/>
                <w:iCs/>
                <w:color w:val="AC0000"/>
              </w:rPr>
              <w:t>X.</w:t>
            </w:r>
          </w:p>
          <w:p w14:paraId="542D3825" w14:textId="77777777" w:rsidR="00B3100C" w:rsidRPr="00590752" w:rsidRDefault="00B3100C">
            <w:pPr>
              <w:pStyle w:val="Interligne"/>
            </w:pPr>
          </w:p>
        </w:tc>
      </w:tr>
    </w:tbl>
    <w:p w14:paraId="71A53666" w14:textId="77777777" w:rsidR="00B3100C" w:rsidRPr="00590752" w:rsidRDefault="00B3100C">
      <w:pPr>
        <w:pStyle w:val="Interligne"/>
      </w:pPr>
    </w:p>
    <w:p w14:paraId="6A24D127" w14:textId="77777777" w:rsidR="00B3100C" w:rsidRPr="00590752" w:rsidRDefault="006418C2">
      <w:r w:rsidRPr="00590752">
        <w:t xml:space="preserve">Pour un accepteur qui traite un seul périmètre de service et un seul secteur d’activité, </w:t>
      </w:r>
      <w:proofErr w:type="spellStart"/>
      <w:r w:rsidRPr="00590752">
        <w:t>PIDScopeID</w:t>
      </w:r>
      <w:proofErr w:type="spellEnd"/>
      <w:r w:rsidRPr="00590752">
        <w:t xml:space="preserve"> et le numéro de secteur peuvent être gérés comme des constantes, seuls </w:t>
      </w:r>
      <w:proofErr w:type="spellStart"/>
      <w:r w:rsidRPr="00590752">
        <w:t>PIDKeyRef</w:t>
      </w:r>
      <w:proofErr w:type="spellEnd"/>
      <w:r w:rsidRPr="00590752">
        <w:t xml:space="preserve"> et </w:t>
      </w:r>
      <w:proofErr w:type="spellStart"/>
      <w:r w:rsidRPr="00590752">
        <w:t>PIDSectorXValue</w:t>
      </w:r>
      <w:proofErr w:type="spellEnd"/>
      <w:r w:rsidRPr="00590752">
        <w:t xml:space="preserve"> étant associés au compte de l’utilisateur (soit en pratique un identifiant de 6 octets. Il est en effet fortement recommandé de permettre que </w:t>
      </w:r>
      <w:proofErr w:type="spellStart"/>
      <w:r w:rsidRPr="00590752">
        <w:t>PIDKeyRef</w:t>
      </w:r>
      <w:proofErr w:type="spellEnd"/>
      <w:r w:rsidRPr="00590752">
        <w:t xml:space="preserve"> ne soit pas identique pour tous les utilisateurs.</w:t>
      </w:r>
    </w:p>
    <w:p w14:paraId="697E897C" w14:textId="77777777" w:rsidR="006A2E9C" w:rsidRPr="00590752" w:rsidRDefault="006A2E9C" w:rsidP="006A2E9C">
      <w:pPr>
        <w:pStyle w:val="Interligne"/>
      </w:pPr>
      <w:bookmarkStart w:id="295" w:name="_Toc136365694"/>
      <w:bookmarkStart w:id="296" w:name="_Toc136365982"/>
      <w:bookmarkStart w:id="297" w:name="_Toc136366349"/>
      <w:bookmarkStart w:id="298" w:name="_Toc136584820"/>
      <w:bookmarkStart w:id="299" w:name="_Toc136584973"/>
      <w:bookmarkStart w:id="300" w:name="_Toc136365735"/>
      <w:bookmarkStart w:id="301" w:name="_Toc136366023"/>
      <w:bookmarkStart w:id="302" w:name="_Toc136366390"/>
      <w:bookmarkStart w:id="303" w:name="_Toc136584861"/>
      <w:bookmarkStart w:id="304" w:name="_Toc136585014"/>
      <w:bookmarkStart w:id="305" w:name="_Toc136365736"/>
      <w:bookmarkStart w:id="306" w:name="_Toc136366024"/>
      <w:bookmarkStart w:id="307" w:name="_Toc136366391"/>
      <w:bookmarkStart w:id="308" w:name="_Toc136584862"/>
      <w:bookmarkStart w:id="309" w:name="_Toc136585015"/>
      <w:bookmarkStart w:id="310" w:name="_Toc69882300"/>
      <w:bookmarkStart w:id="311" w:name="_Toc69903635"/>
      <w:bookmarkStart w:id="312" w:name="_Toc69882301"/>
      <w:bookmarkStart w:id="313" w:name="_Toc69903636"/>
      <w:bookmarkStart w:id="314" w:name="_Toc69882393"/>
      <w:bookmarkStart w:id="315" w:name="_Toc69903728"/>
      <w:bookmarkStart w:id="316" w:name="_Toc69882394"/>
      <w:bookmarkStart w:id="317" w:name="_Toc69903729"/>
      <w:bookmarkStart w:id="318" w:name="_Toc69882396"/>
      <w:bookmarkStart w:id="319" w:name="_Toc69903731"/>
      <w:bookmarkStart w:id="320" w:name="_Toc69882397"/>
      <w:bookmarkStart w:id="321" w:name="_Toc69903732"/>
      <w:bookmarkStart w:id="322" w:name="_Toc69882455"/>
      <w:bookmarkStart w:id="323" w:name="_Toc69903790"/>
      <w:bookmarkStart w:id="324" w:name="_Toc136365781"/>
      <w:bookmarkStart w:id="325" w:name="_Toc136366069"/>
      <w:bookmarkStart w:id="326" w:name="_Toc136366436"/>
      <w:bookmarkStart w:id="327" w:name="_Toc136584907"/>
      <w:bookmarkStart w:id="328" w:name="_Toc136585060"/>
      <w:bookmarkStart w:id="329" w:name="_Ref69404763"/>
      <w:bookmarkStart w:id="330" w:name="_Ref6887047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p>
    <w:p w14:paraId="0F4640BF" w14:textId="77777777" w:rsidR="00B3100C" w:rsidRPr="00590752" w:rsidRDefault="006418C2">
      <w:pPr>
        <w:pStyle w:val="Titre2"/>
      </w:pPr>
      <w:bookmarkStart w:id="331" w:name="_Ref147914312"/>
      <w:bookmarkStart w:id="332" w:name="_Toc162266643"/>
      <w:r w:rsidRPr="00590752">
        <w:t>Taille des données encodées</w:t>
      </w:r>
      <w:bookmarkEnd w:id="329"/>
      <w:bookmarkEnd w:id="331"/>
      <w:bookmarkEnd w:id="332"/>
    </w:p>
    <w:p w14:paraId="6BF350E1" w14:textId="287476C5" w:rsidR="00B17BFA" w:rsidRPr="00590752" w:rsidRDefault="00B17BFA" w:rsidP="00B17BFA">
      <w:pPr>
        <w:pStyle w:val="Intertitre"/>
      </w:pPr>
      <w:bookmarkStart w:id="333" w:name="_Ref114671568"/>
      <w:r>
        <w:t>Code-barres</w:t>
      </w:r>
    </w:p>
    <w:p w14:paraId="27A05609" w14:textId="2B3817C2" w:rsidR="00C441C8" w:rsidRPr="00590752" w:rsidRDefault="00C441C8" w:rsidP="00C441C8">
      <w:r w:rsidRPr="00590752">
        <w:t xml:space="preserve">Moins un CB2D contient d’information, plus il est lisible. Pour les caractéristiques recommandées au chapitre </w:t>
      </w:r>
      <w:ins w:id="334" w:author="Spirtech" w:date="2024-03-25T11:33:00Z">
        <w:r w:rsidR="00081780">
          <w:fldChar w:fldCharType="begin"/>
        </w:r>
        <w:r w:rsidR="00081780">
          <w:instrText xml:space="preserve"> REF _Ref162258835 \r \h </w:instrText>
        </w:r>
      </w:ins>
      <w:r w:rsidR="00081780">
        <w:fldChar w:fldCharType="separate"/>
      </w:r>
      <w:ins w:id="335" w:author="Spirtech" w:date="2024-03-25T13:43:00Z">
        <w:r w:rsidR="00E92BAB">
          <w:t>II.2</w:t>
        </w:r>
      </w:ins>
      <w:ins w:id="336" w:author="Spirtech" w:date="2024-03-25T11:33:00Z">
        <w:r w:rsidR="00081780">
          <w:fldChar w:fldCharType="end"/>
        </w:r>
      </w:ins>
      <w:del w:id="337" w:author="Spirtech" w:date="2024-03-25T11:33:00Z">
        <w:r w:rsidRPr="00590752" w:rsidDel="00F34136">
          <w:fldChar w:fldCharType="begin"/>
        </w:r>
        <w:r w:rsidRPr="00590752" w:rsidDel="00F34136">
          <w:delInstrText xml:space="preserve"> REF _Ref135927763 \r \h </w:delInstrText>
        </w:r>
        <w:r w:rsidR="00590752" w:rsidDel="00F34136">
          <w:delInstrText xml:space="preserve"> \* MERGEFORMAT </w:delInstrText>
        </w:r>
        <w:r w:rsidRPr="00590752" w:rsidDel="00F34136">
          <w:fldChar w:fldCharType="separate"/>
        </w:r>
        <w:r w:rsidR="004742FE" w:rsidDel="00F34136">
          <w:delText>0</w:delText>
        </w:r>
        <w:r w:rsidRPr="00590752" w:rsidDel="00F34136">
          <w:fldChar w:fldCharType="end"/>
        </w:r>
      </w:del>
      <w:r w:rsidRPr="00590752">
        <w:t xml:space="preserve">, les données encodées ne </w:t>
      </w:r>
      <w:r w:rsidR="00C873DC">
        <w:t>doivent</w:t>
      </w:r>
      <w:r w:rsidR="00C873DC" w:rsidRPr="00590752">
        <w:t xml:space="preserve"> </w:t>
      </w:r>
      <w:r w:rsidRPr="00590752">
        <w:t xml:space="preserve">pas dépasser </w:t>
      </w:r>
      <w:r w:rsidRPr="00590752">
        <w:rPr>
          <w:b/>
        </w:rPr>
        <w:t>483 caractères alphanumériques</w:t>
      </w:r>
      <w:r w:rsidRPr="00590752">
        <w:rPr>
          <w:bCs/>
        </w:rPr>
        <w:t>.</w:t>
      </w:r>
    </w:p>
    <w:p w14:paraId="4D1161D3" w14:textId="5D606AF4" w:rsidR="00C441C8" w:rsidRPr="00590752" w:rsidRDefault="00C441C8" w:rsidP="00C441C8">
      <w:r w:rsidRPr="00590752">
        <w:t xml:space="preserve">Or, </w:t>
      </w:r>
      <w:r w:rsidR="00431981">
        <w:t xml:space="preserve">avec les 35 secteurs d’activité de </w:t>
      </w:r>
      <w:r w:rsidR="0050218B">
        <w:t>l’</w:t>
      </w:r>
      <w:r w:rsidRPr="00590752">
        <w:t>AMC commune</w:t>
      </w:r>
      <w:r w:rsidR="0050218B">
        <w:t xml:space="preserve"> de la norme actuelle</w:t>
      </w:r>
      <w:r w:rsidRPr="00590752">
        <w:t>, la structure complète (avec tous les champs optionnels) définie ci-dessus comporte</w:t>
      </w:r>
      <w:r w:rsidR="00314C27">
        <w:t xml:space="preserve"> au moins</w:t>
      </w:r>
      <w:r w:rsidRPr="00590752">
        <w:t xml:space="preserve"> </w:t>
      </w:r>
      <w:r w:rsidRPr="00590752">
        <w:rPr>
          <w:b/>
        </w:rPr>
        <w:t>5</w:t>
      </w:r>
      <w:r w:rsidR="00DF04E5">
        <w:rPr>
          <w:b/>
        </w:rPr>
        <w:t>30</w:t>
      </w:r>
      <w:r w:rsidRPr="00590752">
        <w:rPr>
          <w:b/>
        </w:rPr>
        <w:t xml:space="preserve"> caractères alphanumériques</w:t>
      </w:r>
      <w:r w:rsidRPr="00590752">
        <w:t>.</w:t>
      </w:r>
    </w:p>
    <w:p w14:paraId="2EE2AB3A" w14:textId="19E05D76" w:rsidR="00C441C8" w:rsidRPr="00590752" w:rsidRDefault="00C441C8" w:rsidP="00C441C8">
      <w:r w:rsidRPr="00590752">
        <w:t>Afin d’améliorer la lisibilité du CB2D, il est donc recommandé de ne pas inclure tous les secteurs d’activité. Par exemple, avec 1</w:t>
      </w:r>
      <w:r w:rsidR="00247AF9">
        <w:t>7</w:t>
      </w:r>
      <w:r w:rsidRPr="00590752">
        <w:t xml:space="preserve"> secteurs, la taille des données encodées est de 4</w:t>
      </w:r>
      <w:r w:rsidR="00EA7908">
        <w:t>22</w:t>
      </w:r>
      <w:r w:rsidRPr="00590752">
        <w:rPr>
          <w:b/>
        </w:rPr>
        <w:t xml:space="preserve"> </w:t>
      </w:r>
      <w:r w:rsidRPr="00590752">
        <w:t xml:space="preserve">caractères. C’est le choix fait dans l’exemple 7 du chapitre </w:t>
      </w:r>
      <w:r w:rsidRPr="00590752">
        <w:fldChar w:fldCharType="begin"/>
      </w:r>
      <w:r w:rsidRPr="00590752">
        <w:instrText xml:space="preserve"> REF _Ref136363327 \r \h </w:instrText>
      </w:r>
      <w:r w:rsidR="00590752">
        <w:instrText xml:space="preserve"> \* MERGEFORMAT </w:instrText>
      </w:r>
      <w:r w:rsidRPr="00590752">
        <w:fldChar w:fldCharType="separate"/>
      </w:r>
      <w:r w:rsidR="0042222E">
        <w:t>VII.2.10</w:t>
      </w:r>
      <w:r w:rsidRPr="00590752">
        <w:fldChar w:fldCharType="end"/>
      </w:r>
      <w:r w:rsidRPr="00590752">
        <w:t>.</w:t>
      </w:r>
    </w:p>
    <w:p w14:paraId="4379FC79" w14:textId="341223D1" w:rsidR="00B17BFA" w:rsidRDefault="00B17BFA" w:rsidP="00B17BFA">
      <w:pPr>
        <w:pStyle w:val="Intertitre"/>
      </w:pPr>
      <w:bookmarkStart w:id="338" w:name="_Ref137114525"/>
      <w:r>
        <w:t>Carte sans contact non Calypso</w:t>
      </w:r>
    </w:p>
    <w:p w14:paraId="0DEF1C00" w14:textId="1B04F142" w:rsidR="00616A82" w:rsidRDefault="00616A82" w:rsidP="00616A82">
      <w:r>
        <w:t>Pour certaines cartes sans contact non Calypso susceptibles d’être utilisées dans des solutions techniques existantes</w:t>
      </w:r>
      <w:r w:rsidR="00307AD3">
        <w:t>,</w:t>
      </w:r>
      <w:r>
        <w:t xml:space="preserve"> l’espace disponible pour des données d’AMC peut être de seulement 128 </w:t>
      </w:r>
      <w:ins w:id="339" w:author="Spirtech" w:date="2023-11-06T16:54:00Z">
        <w:r w:rsidR="00A644F5">
          <w:t>octets</w:t>
        </w:r>
      </w:ins>
      <w:del w:id="340" w:author="Spirtech" w:date="2023-11-06T16:54:00Z">
        <w:r w:rsidDel="00E47F0C">
          <w:delText>caractères</w:delText>
        </w:r>
      </w:del>
      <w:r>
        <w:t>.</w:t>
      </w:r>
    </w:p>
    <w:p w14:paraId="5A0B690E" w14:textId="1F11F4C2" w:rsidR="00616A82" w:rsidRPr="00590752" w:rsidRDefault="00616A82" w:rsidP="00616A82">
      <w:r>
        <w:t>Réduire les données AMC afin de les loger dans un tel support requiert d’omettre la signature statique (qui utilise, au minimum, 96 caractères)</w:t>
      </w:r>
      <w:r w:rsidR="005C10A3">
        <w:t xml:space="preserve"> et</w:t>
      </w:r>
      <w:r w:rsidR="00FC0CE3">
        <w:t xml:space="preserve"> d’utiliser au plus 12 secteurs d’activité</w:t>
      </w:r>
      <w:r>
        <w:t>.</w:t>
      </w:r>
    </w:p>
    <w:p w14:paraId="2C9ADAE8" w14:textId="77777777" w:rsidR="00B3100C" w:rsidRPr="00590752" w:rsidRDefault="006418C2">
      <w:pPr>
        <w:pStyle w:val="Titre2"/>
      </w:pPr>
      <w:bookmarkStart w:id="341" w:name="_Ref162258780"/>
      <w:bookmarkStart w:id="342" w:name="_Toc162266644"/>
      <w:r w:rsidRPr="00590752">
        <w:t>Cryptographie</w:t>
      </w:r>
      <w:bookmarkEnd w:id="333"/>
      <w:bookmarkEnd w:id="338"/>
      <w:bookmarkEnd w:id="341"/>
      <w:bookmarkEnd w:id="342"/>
    </w:p>
    <w:p w14:paraId="4BCCBD2A" w14:textId="77777777" w:rsidR="00B3100C" w:rsidRPr="00590752" w:rsidRDefault="006418C2">
      <w:pPr>
        <w:pStyle w:val="Intertitre"/>
      </w:pPr>
      <w:r w:rsidRPr="00590752">
        <w:t>Algorithmes</w:t>
      </w:r>
    </w:p>
    <w:p w14:paraId="0881C7A8" w14:textId="69815A67" w:rsidR="00B3100C" w:rsidRPr="00590752" w:rsidRDefault="006418C2">
      <w:pPr>
        <w:keepNext/>
      </w:pPr>
      <w:r w:rsidRPr="00590752">
        <w:t>Les deux signatures (</w:t>
      </w:r>
      <w:proofErr w:type="spellStart"/>
      <w:r w:rsidRPr="00590752">
        <w:t>StaticSignature</w:t>
      </w:r>
      <w:proofErr w:type="spellEnd"/>
      <w:r w:rsidRPr="00590752">
        <w:t xml:space="preserve"> et </w:t>
      </w:r>
      <w:proofErr w:type="spellStart"/>
      <w:r w:rsidRPr="00590752">
        <w:t>DynamicSignature</w:t>
      </w:r>
      <w:proofErr w:type="spellEnd"/>
      <w:r w:rsidRPr="00590752">
        <w:t>) ont les caractéristiques suivantes</w:t>
      </w:r>
      <w:r w:rsidR="001F551E">
        <w:t> </w:t>
      </w:r>
      <w:r w:rsidRPr="00590752">
        <w:t>:</w:t>
      </w:r>
    </w:p>
    <w:p w14:paraId="75D531DF" w14:textId="47CD97D7" w:rsidR="00B3100C" w:rsidRPr="00590752" w:rsidRDefault="006418C2">
      <w:pPr>
        <w:pStyle w:val="Listepuces"/>
      </w:pPr>
      <w:r w:rsidRPr="00590752">
        <w:t>Algorithme de signature</w:t>
      </w:r>
      <w:r w:rsidR="001F551E">
        <w:t> </w:t>
      </w:r>
      <w:r w:rsidRPr="00590752">
        <w:t>: ECDSA avec SHA</w:t>
      </w:r>
      <w:r w:rsidRPr="00590752">
        <w:noBreakHyphen/>
        <w:t>256.</w:t>
      </w:r>
    </w:p>
    <w:p w14:paraId="0EE740E9" w14:textId="1DB84315" w:rsidR="00B3100C" w:rsidRPr="00590752" w:rsidRDefault="006418C2">
      <w:pPr>
        <w:pStyle w:val="Listepuces"/>
      </w:pPr>
      <w:r w:rsidRPr="00590752">
        <w:t>Algorithme de clé</w:t>
      </w:r>
      <w:r w:rsidR="001F551E">
        <w:t> </w:t>
      </w:r>
      <w:r w:rsidRPr="00590752">
        <w:t>: ECC sur la courbe P</w:t>
      </w:r>
      <w:r w:rsidRPr="00590752">
        <w:noBreakHyphen/>
        <w:t>256 (également appelée « ansix9p256r1 », « prime256v1 » et « secp256r1 »).</w:t>
      </w:r>
    </w:p>
    <w:p w14:paraId="58B1D8B9" w14:textId="77777777" w:rsidR="00B3100C" w:rsidRPr="00590752" w:rsidRDefault="006418C2">
      <w:r w:rsidRPr="00590752">
        <w:t>Ce sont les mêmes algorithmes que ceux de la signature des identifiants prédéfinis de la norme AMC NF P 99</w:t>
      </w:r>
      <w:r w:rsidRPr="00590752">
        <w:noBreakHyphen/>
        <w:t>508.</w:t>
      </w:r>
    </w:p>
    <w:p w14:paraId="39D4263F" w14:textId="77777777" w:rsidR="00B3100C" w:rsidRPr="00590752" w:rsidRDefault="006418C2">
      <w:pPr>
        <w:pStyle w:val="Intertitre"/>
      </w:pPr>
      <w:r w:rsidRPr="00590752">
        <w:lastRenderedPageBreak/>
        <w:t>Clés de signature</w:t>
      </w:r>
    </w:p>
    <w:p w14:paraId="1ACC0E17" w14:textId="56752B5B" w:rsidR="00B3100C" w:rsidRPr="00590752" w:rsidRDefault="006418C2">
      <w:r w:rsidRPr="00590752">
        <w:t>La paire de clés ECC pour la signature statique (</w:t>
      </w:r>
      <w:proofErr w:type="spellStart"/>
      <w:r w:rsidRPr="00590752">
        <w:t>StaticSignature</w:t>
      </w:r>
      <w:proofErr w:type="spellEnd"/>
      <w:r w:rsidRPr="00590752">
        <w:t>) est celle définie par l’autorité du périmètre de service (</w:t>
      </w:r>
      <w:proofErr w:type="spellStart"/>
      <w:r w:rsidRPr="00590752">
        <w:t>GDScopeID</w:t>
      </w:r>
      <w:proofErr w:type="spellEnd"/>
      <w:r w:rsidRPr="00590752">
        <w:t>) pour gérer la signature des identifiants prédéfinis de la norme AMC NF P 99</w:t>
      </w:r>
      <w:r w:rsidRPr="00590752">
        <w:noBreakHyphen/>
        <w:t>508. La clé publique de cette paire est supposée connue de l’app et des terminaux accepteurs.</w:t>
      </w:r>
    </w:p>
    <w:p w14:paraId="21453B9C" w14:textId="58C645CE" w:rsidR="00B3100C" w:rsidRPr="00590752" w:rsidRDefault="006418C2">
      <w:r w:rsidRPr="00590752">
        <w:t>La paire de clés ECC pour la signature dynamique (</w:t>
      </w:r>
      <w:proofErr w:type="spellStart"/>
      <w:r w:rsidRPr="00590752">
        <w:t>DynamicSignature</w:t>
      </w:r>
      <w:proofErr w:type="spellEnd"/>
      <w:r w:rsidRPr="00590752">
        <w:t>) est propre à l’app et générée par l’app elle-même. La clé publique de cette paire a été envoyée par l’app à son serveur d’enrôlement (qui lui a ensuite retourné la signature statique).</w:t>
      </w:r>
    </w:p>
    <w:p w14:paraId="780C8C70" w14:textId="77777777" w:rsidR="00B3100C" w:rsidRPr="00590752" w:rsidRDefault="006418C2">
      <w:pPr>
        <w:pStyle w:val="Intertitre"/>
      </w:pPr>
      <w:r w:rsidRPr="00590752">
        <w:t xml:space="preserve">Format avec compression de point </w:t>
      </w:r>
    </w:p>
    <w:p w14:paraId="14748A71" w14:textId="4970D3F1" w:rsidR="00B3100C" w:rsidRPr="00590752" w:rsidRDefault="006418C2">
      <w:pPr>
        <w:keepNext/>
      </w:pPr>
      <w:r w:rsidRPr="00590752">
        <w:t>Dans les données encodées, la clé publique de l’app (</w:t>
      </w:r>
      <w:proofErr w:type="spellStart"/>
      <w:r w:rsidRPr="00590752">
        <w:t>PublicKey</w:t>
      </w:r>
      <w:proofErr w:type="spellEnd"/>
      <w:r w:rsidRPr="00590752">
        <w:t xml:space="preserve">) est encodée selon le format avec « compression de point », qui comporte 33 octets commençant par 02h ou 03h selon que la coordonnée </w:t>
      </w:r>
      <w:r w:rsidRPr="00590752">
        <w:rPr>
          <w:i/>
          <w:iCs/>
        </w:rPr>
        <w:t>Y</w:t>
      </w:r>
      <w:r w:rsidRPr="00590752">
        <w:t xml:space="preserve"> du point est paire ou impaire, suivi de la coordonnée </w:t>
      </w:r>
      <w:r w:rsidRPr="00590752">
        <w:rPr>
          <w:i/>
          <w:iCs/>
        </w:rPr>
        <w:t>X</w:t>
      </w:r>
      <w:r w:rsidRPr="00590752">
        <w:t xml:space="preserve"> sur 32 octets (convention « big </w:t>
      </w:r>
      <w:proofErr w:type="spellStart"/>
      <w:r w:rsidRPr="00590752">
        <w:t>endian</w:t>
      </w:r>
      <w:proofErr w:type="spellEnd"/>
      <w:r w:rsidRPr="00590752">
        <w:t> »), conformément au standard SEC 1</w:t>
      </w:r>
      <w:r w:rsidR="001F551E">
        <w:t> </w:t>
      </w:r>
      <w:r w:rsidRPr="00590752">
        <w:t>:</w:t>
      </w:r>
    </w:p>
    <w:p w14:paraId="55EFDE4D" w14:textId="77FCF3F4" w:rsidR="00B3100C" w:rsidRPr="00590752" w:rsidRDefault="006418C2">
      <w:pPr>
        <w:pStyle w:val="Listepuces"/>
        <w:jc w:val="left"/>
      </w:pPr>
      <w:r w:rsidRPr="00590752">
        <w:t>Règle d</w:t>
      </w:r>
      <w:r w:rsidR="001F551E">
        <w:t>’</w:t>
      </w:r>
      <w:r w:rsidRPr="00590752">
        <w:t>encodage d</w:t>
      </w:r>
      <w:r w:rsidR="001F551E">
        <w:t>’</w:t>
      </w:r>
      <w:r w:rsidRPr="00590752">
        <w:t>un point de courbe elliptique en chaîne d</w:t>
      </w:r>
      <w:r w:rsidR="001F551E">
        <w:t>’</w:t>
      </w:r>
      <w:r w:rsidRPr="00590752">
        <w:t>octets</w:t>
      </w:r>
      <w:r w:rsidR="001F551E">
        <w:t> </w:t>
      </w:r>
      <w:r w:rsidRPr="00590752">
        <w:t>:</w:t>
      </w:r>
      <w:r w:rsidRPr="00590752">
        <w:br/>
      </w:r>
      <w:hyperlink r:id="rId20" w:anchor="subsubsection.2.3.3" w:history="1">
        <w:r w:rsidR="00AB5A56" w:rsidRPr="00AF4C1D">
          <w:rPr>
            <w:rStyle w:val="Lienhypertexte"/>
            <w:i/>
          </w:rPr>
          <w:t>https://www.secg.org/sec1-v2.pdf#subsubsection.2.3.3</w:t>
        </w:r>
      </w:hyperlink>
    </w:p>
    <w:p w14:paraId="6E301439" w14:textId="16996D5C" w:rsidR="00B3100C" w:rsidRPr="00590752" w:rsidRDefault="006418C2">
      <w:pPr>
        <w:pStyle w:val="Listepuces"/>
        <w:jc w:val="left"/>
      </w:pPr>
      <w:r w:rsidRPr="00590752">
        <w:t>Règle de décodage d</w:t>
      </w:r>
      <w:r w:rsidR="001F551E">
        <w:t>’</w:t>
      </w:r>
      <w:r w:rsidRPr="00590752">
        <w:t>une chaîne d</w:t>
      </w:r>
      <w:r w:rsidR="001F551E">
        <w:t>’</w:t>
      </w:r>
      <w:r w:rsidRPr="00590752">
        <w:t>octets en point de courbe elliptique</w:t>
      </w:r>
      <w:r w:rsidR="001F551E">
        <w:t> </w:t>
      </w:r>
      <w:r w:rsidRPr="00590752">
        <w:t>:</w:t>
      </w:r>
      <w:r w:rsidRPr="00590752">
        <w:br/>
      </w:r>
      <w:hyperlink r:id="rId21" w:anchor="subsubsection.2.3.4" w:history="1">
        <w:r w:rsidR="00AB5A56" w:rsidRPr="00AF4C1D">
          <w:rPr>
            <w:rStyle w:val="Lienhypertexte"/>
            <w:i/>
          </w:rPr>
          <w:t>https://www.secg.org/sec1-v2.pdf#subsubsection.2.3.4</w:t>
        </w:r>
      </w:hyperlink>
    </w:p>
    <w:p w14:paraId="37F11FFB" w14:textId="77777777" w:rsidR="006A2E9C" w:rsidRPr="00590752" w:rsidRDefault="006A2E9C" w:rsidP="006A2E9C">
      <w:pPr>
        <w:pStyle w:val="Interligne"/>
      </w:pPr>
      <w:bookmarkStart w:id="343" w:name="_Toc136584910"/>
      <w:bookmarkStart w:id="344" w:name="_Toc136585063"/>
      <w:bookmarkStart w:id="345" w:name="_Toc136584911"/>
      <w:bookmarkStart w:id="346" w:name="_Toc136585064"/>
      <w:bookmarkStart w:id="347" w:name="_Toc136584912"/>
      <w:bookmarkStart w:id="348" w:name="_Toc136585065"/>
      <w:bookmarkStart w:id="349" w:name="_Toc136584913"/>
      <w:bookmarkStart w:id="350" w:name="_Toc136585066"/>
      <w:bookmarkEnd w:id="343"/>
      <w:bookmarkEnd w:id="344"/>
      <w:bookmarkEnd w:id="345"/>
      <w:bookmarkEnd w:id="346"/>
      <w:bookmarkEnd w:id="347"/>
      <w:bookmarkEnd w:id="348"/>
      <w:bookmarkEnd w:id="349"/>
      <w:bookmarkEnd w:id="350"/>
    </w:p>
    <w:p w14:paraId="753C6EC3" w14:textId="77777777" w:rsidR="00B3100C" w:rsidRPr="00590752" w:rsidRDefault="006418C2">
      <w:pPr>
        <w:pStyle w:val="Titre1"/>
      </w:pPr>
      <w:bookmarkStart w:id="351" w:name="_Toc162266645"/>
      <w:r w:rsidRPr="00590752">
        <w:lastRenderedPageBreak/>
        <w:t>Sécurité</w:t>
      </w:r>
      <w:bookmarkEnd w:id="351"/>
    </w:p>
    <w:p w14:paraId="2A722A66" w14:textId="77777777" w:rsidR="00B3100C" w:rsidRPr="00590752" w:rsidRDefault="006418C2">
      <w:pPr>
        <w:pStyle w:val="Titre2"/>
      </w:pPr>
      <w:bookmarkStart w:id="352" w:name="_Toc162266646"/>
      <w:r w:rsidRPr="00590752">
        <w:t>Menaces</w:t>
      </w:r>
      <w:bookmarkEnd w:id="352"/>
    </w:p>
    <w:p w14:paraId="78D152C2" w14:textId="773737FF" w:rsidR="00B3100C" w:rsidRPr="00590752" w:rsidRDefault="006418C2">
      <w:pPr>
        <w:keepNext/>
      </w:pPr>
      <w:r w:rsidRPr="00590752">
        <w:t>Les menaces à prendre en compte pour les identifiants AMC sont</w:t>
      </w:r>
      <w:r w:rsidR="001F551E">
        <w:t> </w:t>
      </w:r>
      <w:r w:rsidRPr="00590752">
        <w:t>:</w:t>
      </w:r>
    </w:p>
    <w:p w14:paraId="1160D62A" w14:textId="17556358" w:rsidR="00B3100C" w:rsidRPr="00590752" w:rsidRDefault="006418C2">
      <w:pPr>
        <w:pStyle w:val="Listepuces"/>
      </w:pPr>
      <w:r w:rsidRPr="00590752">
        <w:t>Traçabilité</w:t>
      </w:r>
      <w:r w:rsidR="001F551E">
        <w:t> </w:t>
      </w:r>
      <w:r w:rsidRPr="00590752">
        <w:t xml:space="preserve">: collecte d’identifiants d’autres secteurs d’activité, accidentelle ou intentionnelle, qui pourrait permettre un traçage de l’utilisateur dans différents secteurs d’activité (en </w:t>
      </w:r>
      <w:r w:rsidR="00047BAB" w:rsidRPr="00590752">
        <w:t>infraction</w:t>
      </w:r>
      <w:r w:rsidRPr="00590752">
        <w:t xml:space="preserve"> avec les exigences de la CNIL).</w:t>
      </w:r>
    </w:p>
    <w:p w14:paraId="4B04BC22" w14:textId="0D8C2E31" w:rsidR="00B3100C" w:rsidRPr="00590752" w:rsidRDefault="006418C2">
      <w:pPr>
        <w:pStyle w:val="Listepuces"/>
        <w:keepNext/>
      </w:pPr>
      <w:r w:rsidRPr="00590752">
        <w:t>Contrefaçon</w:t>
      </w:r>
      <w:r w:rsidR="001F551E">
        <w:t> </w:t>
      </w:r>
      <w:r w:rsidRPr="00590752">
        <w:t>: création de faux identifiants (ex-nihilo), ou falsification de paramètres associés aux identifiants (par exemple une période de validité).</w:t>
      </w:r>
    </w:p>
    <w:p w14:paraId="0FB24B02" w14:textId="233B0A48" w:rsidR="00B3100C" w:rsidRPr="00590752" w:rsidRDefault="006418C2">
      <w:pPr>
        <w:pStyle w:val="Listepuces"/>
      </w:pPr>
      <w:r w:rsidRPr="00590752">
        <w:t>Clonage</w:t>
      </w:r>
      <w:r w:rsidR="001F551E">
        <w:t> </w:t>
      </w:r>
      <w:r w:rsidRPr="00590752">
        <w:t>: duplication d’identifiants authentiques, pour distribution à des tiers.</w:t>
      </w:r>
    </w:p>
    <w:p w14:paraId="45F4395C" w14:textId="77777777" w:rsidR="00B3100C" w:rsidRPr="00590752" w:rsidRDefault="006418C2">
      <w:r w:rsidRPr="00590752">
        <w:t>La contrefaçon et le clonage sont faciles à concevoir et à mettre en œuvre, tout particulièrement dans le cas du téléphone.</w:t>
      </w:r>
    </w:p>
    <w:p w14:paraId="454949A6" w14:textId="77777777" w:rsidR="00B3100C" w:rsidRPr="00590752" w:rsidRDefault="006418C2">
      <w:pPr>
        <w:pStyle w:val="Titre2"/>
      </w:pPr>
      <w:bookmarkStart w:id="353" w:name="_Toc162266647"/>
      <w:r w:rsidRPr="00590752">
        <w:t>Contre-mesures</w:t>
      </w:r>
      <w:bookmarkEnd w:id="353"/>
    </w:p>
    <w:p w14:paraId="279B4D3B" w14:textId="77777777" w:rsidR="00B3100C" w:rsidRPr="00590752" w:rsidRDefault="006418C2">
      <w:pPr>
        <w:pStyle w:val="Titre3"/>
      </w:pPr>
      <w:bookmarkStart w:id="354" w:name="_Toc162266648"/>
      <w:r w:rsidRPr="00590752">
        <w:t>Traçabilité</w:t>
      </w:r>
      <w:bookmarkEnd w:id="354"/>
    </w:p>
    <w:p w14:paraId="0BEEA7CE" w14:textId="77777777" w:rsidR="00B3100C" w:rsidRPr="00590752" w:rsidRDefault="006418C2">
      <w:pPr>
        <w:pStyle w:val="Intertitre"/>
      </w:pPr>
      <w:r w:rsidRPr="00590752">
        <w:t>Affichage d’un CB2D</w:t>
      </w:r>
    </w:p>
    <w:p w14:paraId="5DA8355E" w14:textId="0769319E" w:rsidR="00B3100C" w:rsidRPr="00590752" w:rsidRDefault="006418C2">
      <w:r w:rsidRPr="00590752">
        <w:t>Le CB2D n’est affiché sur l’écran d</w:t>
      </w:r>
      <w:r w:rsidR="00A21BE4">
        <w:t>’</w:t>
      </w:r>
      <w:r w:rsidRPr="00590752">
        <w:t>u</w:t>
      </w:r>
      <w:r w:rsidR="00A21BE4">
        <w:t>n</w:t>
      </w:r>
      <w:r w:rsidRPr="00590752">
        <w:t xml:space="preserve"> téléphone que lorsque l’utilisateur le souhaite. Sa lecture à l’insu de l’utilisateur est donc peu probable. La solution CB2D protège donc suffisamment contre cette menace.</w:t>
      </w:r>
    </w:p>
    <w:p w14:paraId="19144572" w14:textId="77777777" w:rsidR="00B3100C" w:rsidRPr="00590752" w:rsidRDefault="006418C2">
      <w:pPr>
        <w:pStyle w:val="Intertitre"/>
      </w:pPr>
      <w:r w:rsidRPr="00590752">
        <w:t>Transmission en BLE</w:t>
      </w:r>
    </w:p>
    <w:p w14:paraId="39B8E847" w14:textId="77777777" w:rsidR="00B3100C" w:rsidRPr="00590752" w:rsidRDefault="006418C2">
      <w:r w:rsidRPr="00590752">
        <w:t>En BLE, l’application concernée doit être au premier plan</w:t>
      </w:r>
      <w:r w:rsidRPr="00590752">
        <w:rPr>
          <w:rStyle w:val="Appelnotedebasdep"/>
        </w:rPr>
        <w:t> </w:t>
      </w:r>
      <w:r w:rsidRPr="00590752">
        <w:rPr>
          <w:rStyle w:val="Appelnotedebasdep"/>
        </w:rPr>
        <w:footnoteReference w:id="16"/>
      </w:r>
      <w:r w:rsidRPr="00590752">
        <w:t>, ce qui permet à l’utilisateur de choisir les moments où les données de l’AMC peuvent être lues.</w:t>
      </w:r>
    </w:p>
    <w:p w14:paraId="05B3B8AC" w14:textId="06FC28A8" w:rsidR="00B3100C" w:rsidRPr="00590752" w:rsidRDefault="006418C2">
      <w:pPr>
        <w:keepNext/>
      </w:pPr>
      <w:r w:rsidRPr="00590752">
        <w:t>Le standard BLE propose différents mécanismes de sécurité qui n’offrent pas la même protection</w:t>
      </w:r>
      <w:r w:rsidRPr="00590752">
        <w:rPr>
          <w:rStyle w:val="Appelnotedebasdep"/>
        </w:rPr>
        <w:t> </w:t>
      </w:r>
      <w:r w:rsidRPr="00590752">
        <w:rPr>
          <w:rStyle w:val="Appelnotedebasdep"/>
        </w:rPr>
        <w:footnoteReference w:id="17"/>
      </w:r>
      <w:r w:rsidR="001F551E">
        <w:rPr>
          <w:rStyle w:val="Appelnotedebasdep"/>
        </w:rPr>
        <w:t> </w:t>
      </w:r>
      <w:r w:rsidRPr="00590752">
        <w:t>:</w:t>
      </w:r>
    </w:p>
    <w:p w14:paraId="5AC05FE5" w14:textId="77777777" w:rsidR="00B3100C" w:rsidRPr="00590752" w:rsidRDefault="006418C2">
      <w:pPr>
        <w:pStyle w:val="Listepuces"/>
      </w:pPr>
      <w:r w:rsidRPr="00590752">
        <w:t>Avec les versions 4.0 et 4.1 de BLE, les mécanismes ne nécessitant aucune action de l’utilisateur (par exemple la saisie d’un code) peuvent être contournés même en cas d’écoute passive.</w:t>
      </w:r>
    </w:p>
    <w:p w14:paraId="212BC3FD" w14:textId="77777777" w:rsidR="00B3100C" w:rsidRPr="00590752" w:rsidRDefault="006418C2">
      <w:pPr>
        <w:pStyle w:val="Listepuces"/>
      </w:pPr>
      <w:r w:rsidRPr="00590752">
        <w:t>Avec les versions suivantes, les mécanismes ne nécessitant ni action de l’utilisateur ni échange de données par un canal tiers sécurisé peuvent être contournés par des attaques d’écoute active (de type « man in the middle »).</w:t>
      </w:r>
    </w:p>
    <w:p w14:paraId="270A74B0" w14:textId="77777777" w:rsidR="00B3100C" w:rsidRPr="00590752" w:rsidRDefault="006418C2">
      <w:pPr>
        <w:pStyle w:val="Listepuces"/>
      </w:pPr>
      <w:r w:rsidRPr="00590752">
        <w:t>Dans tous les cas, sans canal tiers authentifié (assurance de légitimité à lire l’AMC), n’importe quel équipement BLE (par exemple un téléphone) peut faire office de terminal AMC, donc peut lire l’AMC à l’insu de l’utilisateur (lorsque l’application AMC est au premier plan).</w:t>
      </w:r>
    </w:p>
    <w:p w14:paraId="572B4B1E" w14:textId="77777777" w:rsidR="00B3100C" w:rsidRPr="00590752" w:rsidRDefault="006418C2">
      <w:r w:rsidRPr="00590752">
        <w:t>La solution BLE protège donc faiblement contre la lecture à l’insu de l’utilisateur.</w:t>
      </w:r>
    </w:p>
    <w:p w14:paraId="32EDAD2B" w14:textId="77777777" w:rsidR="00B3100C" w:rsidRPr="00590752" w:rsidRDefault="006418C2">
      <w:pPr>
        <w:pStyle w:val="Titre3"/>
      </w:pPr>
      <w:bookmarkStart w:id="355" w:name="_Toc162266649"/>
      <w:r w:rsidRPr="00590752">
        <w:lastRenderedPageBreak/>
        <w:t>Contrefaçon et clonage</w:t>
      </w:r>
      <w:bookmarkEnd w:id="355"/>
    </w:p>
    <w:p w14:paraId="63191A58" w14:textId="210949BB" w:rsidR="00B3100C" w:rsidRPr="00590752" w:rsidRDefault="006418C2">
      <w:pPr>
        <w:keepNext/>
      </w:pPr>
      <w:r w:rsidRPr="00590752">
        <w:t>Les contre-mesures définies</w:t>
      </w:r>
      <w:r w:rsidR="00A21BE4">
        <w:t xml:space="preserve"> aux chapitres précédents</w:t>
      </w:r>
      <w:r w:rsidRPr="00590752">
        <w:t xml:space="preserve"> </w:t>
      </w:r>
      <w:r w:rsidR="00A21BE4">
        <w:t>consiste</w:t>
      </w:r>
      <w:r w:rsidR="00840319">
        <w:t>nt</w:t>
      </w:r>
      <w:r w:rsidR="00A21BE4">
        <w:t xml:space="preserve"> en l’utilisation de deux signatures</w:t>
      </w:r>
      <w:r w:rsidR="00840319">
        <w:t xml:space="preserve"> optionnelles</w:t>
      </w:r>
      <w:r w:rsidR="001F551E">
        <w:t> </w:t>
      </w:r>
      <w:r w:rsidRPr="00590752">
        <w:t>:</w:t>
      </w:r>
    </w:p>
    <w:p w14:paraId="551485FF" w14:textId="7C5E3FC1" w:rsidR="00B3100C" w:rsidRPr="00590752" w:rsidRDefault="00964907">
      <w:pPr>
        <w:pStyle w:val="Listepuces"/>
      </w:pPr>
      <w:r>
        <w:t>La</w:t>
      </w:r>
      <w:r w:rsidR="006418C2" w:rsidRPr="00590752">
        <w:t xml:space="preserve"> </w:t>
      </w:r>
      <w:r w:rsidR="006418C2" w:rsidRPr="00590752">
        <w:rPr>
          <w:i/>
        </w:rPr>
        <w:t>signature statique</w:t>
      </w:r>
      <w:r w:rsidR="006418C2" w:rsidRPr="00590752">
        <w:t xml:space="preserve"> protège contre la </w:t>
      </w:r>
      <w:r w:rsidR="006418C2" w:rsidRPr="00C71618">
        <w:rPr>
          <w:b/>
          <w:bCs/>
          <w:i/>
          <w:iCs/>
        </w:rPr>
        <w:t>contrefaçon</w:t>
      </w:r>
      <w:r w:rsidR="006418C2" w:rsidRPr="00590752">
        <w:t>. Elle remplit la même fonction que la signature des identifiants prédéfinis de la norme AMC</w:t>
      </w:r>
      <w:r w:rsidR="001F551E">
        <w:t> </w:t>
      </w:r>
      <w:r w:rsidR="006418C2" w:rsidRPr="00590752">
        <w:t>: preuve que les données de l’AMC ont été émises par une entité légitime.</w:t>
      </w:r>
    </w:p>
    <w:p w14:paraId="0F657449" w14:textId="74347B65" w:rsidR="00B3100C" w:rsidRPr="00590752" w:rsidRDefault="00964907">
      <w:pPr>
        <w:pStyle w:val="Listepuces"/>
      </w:pPr>
      <w:r>
        <w:t>La</w:t>
      </w:r>
      <w:r w:rsidR="006418C2" w:rsidRPr="00590752">
        <w:t xml:space="preserve"> </w:t>
      </w:r>
      <w:r w:rsidR="006418C2" w:rsidRPr="00590752">
        <w:rPr>
          <w:i/>
        </w:rPr>
        <w:t>signature dynamique</w:t>
      </w:r>
      <w:r w:rsidR="006418C2" w:rsidRPr="00590752">
        <w:t xml:space="preserve"> protège contre le </w:t>
      </w:r>
      <w:r w:rsidR="006418C2" w:rsidRPr="00C71618">
        <w:rPr>
          <w:b/>
          <w:bCs/>
          <w:i/>
          <w:iCs/>
        </w:rPr>
        <w:t>clonage</w:t>
      </w:r>
      <w:r w:rsidR="006418C2" w:rsidRPr="00590752">
        <w:t xml:space="preserve">. Elle remplit une fonction proche de celle de la session sécurisée Calypso et prouve que le </w:t>
      </w:r>
      <w:r w:rsidR="00B8001F">
        <w:t>support est</w:t>
      </w:r>
      <w:r w:rsidR="006418C2" w:rsidRPr="00590752">
        <w:t xml:space="preserve"> authentique. </w:t>
      </w:r>
      <w:r w:rsidR="00AD0258">
        <w:t xml:space="preserve">Lorsqu’elle est </w:t>
      </w:r>
      <w:r w:rsidR="00AD0258" w:rsidRPr="00590752">
        <w:t xml:space="preserve">basée sur </w:t>
      </w:r>
      <w:r w:rsidR="00AD0258">
        <w:t xml:space="preserve">des données éphémères (par exemple </w:t>
      </w:r>
      <w:r w:rsidR="00AD0258" w:rsidRPr="00590752">
        <w:t>une horodate</w:t>
      </w:r>
      <w:r w:rsidR="00AD0258">
        <w:t xml:space="preserve">) et </w:t>
      </w:r>
      <w:r w:rsidR="00AD0258" w:rsidRPr="00590752">
        <w:t xml:space="preserve">sur </w:t>
      </w:r>
      <w:r w:rsidR="00AD0258">
        <w:t>des données de localisation (par exemple la position géographique)</w:t>
      </w:r>
      <w:r w:rsidR="00AD0258" w:rsidRPr="00590752">
        <w:t xml:space="preserve">, </w:t>
      </w:r>
      <w:r w:rsidR="00AD0258">
        <w:t>elle</w:t>
      </w:r>
      <w:r w:rsidR="00AD0258" w:rsidRPr="00590752">
        <w:t xml:space="preserve"> assure que le support est authentique « </w:t>
      </w:r>
      <w:r w:rsidR="00AD0258">
        <w:t>ici et maintenant</w:t>
      </w:r>
      <w:r w:rsidR="00AD0258" w:rsidRPr="00590752">
        <w:t> ».</w:t>
      </w:r>
      <w:r w:rsidR="0023594C">
        <w:t xml:space="preserve"> </w:t>
      </w:r>
    </w:p>
    <w:p w14:paraId="422AD688" w14:textId="77777777" w:rsidR="00B3100C" w:rsidRPr="00590752" w:rsidRDefault="00B3100C">
      <w:pPr>
        <w:pStyle w:val="Interligne"/>
      </w:pPr>
    </w:p>
    <w:p w14:paraId="39D50CF3" w14:textId="5330A1BB" w:rsidR="002C305F" w:rsidRPr="00590752" w:rsidRDefault="006418C2" w:rsidP="002C305F">
      <w:r w:rsidRPr="00590752">
        <w:t>Ces mécanismes correspondent aux trois niveaux de sécurité définis par la norme AMC</w:t>
      </w:r>
      <w:r w:rsidR="002C305F">
        <w:t xml:space="preserve"> (voir chapitre </w:t>
      </w:r>
      <w:r w:rsidR="002C305F">
        <w:fldChar w:fldCharType="begin"/>
      </w:r>
      <w:r w:rsidR="002C305F">
        <w:instrText xml:space="preserve"> REF _Ref69726646 \r \h </w:instrText>
      </w:r>
      <w:r w:rsidR="002C305F">
        <w:fldChar w:fldCharType="separate"/>
      </w:r>
      <w:r w:rsidR="0042222E">
        <w:t>VII.1.5</w:t>
      </w:r>
      <w:r w:rsidR="002C305F">
        <w:fldChar w:fldCharType="end"/>
      </w:r>
      <w:r w:rsidR="002C305F">
        <w:t>).</w:t>
      </w:r>
    </w:p>
    <w:p w14:paraId="64EE4C43" w14:textId="77777777" w:rsidR="00B3100C" w:rsidRPr="00590752" w:rsidRDefault="006418C2">
      <w:pPr>
        <w:pStyle w:val="Titre1"/>
      </w:pPr>
      <w:bookmarkStart w:id="356" w:name="_Toc162266650"/>
      <w:r w:rsidRPr="00590752">
        <w:lastRenderedPageBreak/>
        <w:t>Outils</w:t>
      </w:r>
      <w:bookmarkEnd w:id="356"/>
    </w:p>
    <w:p w14:paraId="24F09D7A" w14:textId="75557834" w:rsidR="00B3100C" w:rsidRPr="00590752" w:rsidRDefault="006418C2">
      <w:pPr>
        <w:pStyle w:val="Titre2"/>
      </w:pPr>
      <w:bookmarkStart w:id="357" w:name="_Toc162266651"/>
      <w:r w:rsidRPr="00590752">
        <w:t>Cryptographie</w:t>
      </w:r>
      <w:r w:rsidR="001F551E">
        <w:t> </w:t>
      </w:r>
      <w:r w:rsidRPr="00590752">
        <w:t xml:space="preserve">: </w:t>
      </w:r>
      <w:proofErr w:type="spellStart"/>
      <w:r w:rsidRPr="00590752">
        <w:t>OpenSSL</w:t>
      </w:r>
      <w:bookmarkEnd w:id="357"/>
      <w:proofErr w:type="spellEnd"/>
    </w:p>
    <w:p w14:paraId="3DD623D1" w14:textId="77777777" w:rsidR="00B3100C" w:rsidRPr="00590752" w:rsidRDefault="006418C2">
      <w:proofErr w:type="spellStart"/>
      <w:r w:rsidRPr="00590752">
        <w:t>OpenSSL</w:t>
      </w:r>
      <w:proofErr w:type="spellEnd"/>
      <w:r w:rsidRPr="00590752">
        <w:t xml:space="preserve"> est une boîte à outils de chiffrement fournissant entre autres une implémentation des algorithmes cryptographiques utilisés dans ce document.</w:t>
      </w:r>
    </w:p>
    <w:p w14:paraId="5B28E23D" w14:textId="14BD400C" w:rsidR="00B3100C" w:rsidRPr="00590752" w:rsidRDefault="006418C2">
      <w:r w:rsidRPr="00590752">
        <w:t>Il est libre de droits, multiplateforme, et extrêmement courant</w:t>
      </w:r>
      <w:r w:rsidR="001F551E">
        <w:t> </w:t>
      </w:r>
      <w:r w:rsidRPr="00590752">
        <w:t xml:space="preserve">: </w:t>
      </w:r>
      <w:hyperlink r:id="rId22" w:history="1">
        <w:r w:rsidRPr="00590752">
          <w:rPr>
            <w:rStyle w:val="Lienhypertexte"/>
          </w:rPr>
          <w:t>https://www.openssl.org/</w:t>
        </w:r>
      </w:hyperlink>
      <w:r w:rsidRPr="00590752">
        <w:t>.</w:t>
      </w:r>
    </w:p>
    <w:p w14:paraId="4A7C2BC8" w14:textId="77777777" w:rsidR="00B3100C" w:rsidRPr="00590752" w:rsidRDefault="00B3100C">
      <w:pPr>
        <w:pStyle w:val="Interligne"/>
      </w:pPr>
      <w:bookmarkStart w:id="358" w:name="_Ref68870477"/>
      <w:bookmarkStart w:id="359" w:name="_Ref69369115"/>
      <w:bookmarkEnd w:id="330"/>
    </w:p>
    <w:p w14:paraId="18A86788" w14:textId="10026036" w:rsidR="00B3100C" w:rsidRPr="00590752" w:rsidRDefault="006418C2">
      <w:pPr>
        <w:pStyle w:val="Titre2"/>
      </w:pPr>
      <w:bookmarkStart w:id="360" w:name="_Toc162266652"/>
      <w:r w:rsidRPr="00590752">
        <w:t>Encodage et décodage</w:t>
      </w:r>
      <w:bookmarkEnd w:id="360"/>
    </w:p>
    <w:p w14:paraId="0F989803" w14:textId="77777777" w:rsidR="00B3100C" w:rsidRPr="00590752" w:rsidRDefault="006418C2">
      <w:pPr>
        <w:pStyle w:val="Intertitre"/>
      </w:pPr>
      <w:r w:rsidRPr="00590752">
        <w:t>Outils en ligne</w:t>
      </w:r>
    </w:p>
    <w:p w14:paraId="6C0C6921" w14:textId="77777777" w:rsidR="00B3100C" w:rsidRPr="00590752" w:rsidRDefault="00B3100C">
      <w:pPr>
        <w:pStyle w:val="Interligne"/>
        <w:keepNext/>
      </w:pPr>
    </w:p>
    <w:tbl>
      <w:tblPr>
        <w:tblStyle w:val="Grilledutableau"/>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686"/>
        <w:gridCol w:w="6237"/>
      </w:tblGrid>
      <w:tr w:rsidR="00B3100C" w:rsidRPr="00590752" w14:paraId="2ADA68E5" w14:textId="77777777">
        <w:trPr>
          <w:cantSplit/>
          <w:trHeight w:val="454"/>
        </w:trPr>
        <w:tc>
          <w:tcPr>
            <w:tcW w:w="3686" w:type="dxa"/>
          </w:tcPr>
          <w:p w14:paraId="332A001D" w14:textId="55BAF694" w:rsidR="00B3100C" w:rsidRPr="00590752" w:rsidRDefault="0042222E">
            <w:pPr>
              <w:pStyle w:val="Tableau"/>
            </w:pPr>
            <w:hyperlink r:id="rId23" w:history="1">
              <w:r w:rsidR="006418C2" w:rsidRPr="00590752">
                <w:rPr>
                  <w:rStyle w:val="Lienhypertexte"/>
                </w:rPr>
                <w:t>https://barcode.tec-it.com/fr/QRCode</w:t>
              </w:r>
            </w:hyperlink>
          </w:p>
        </w:tc>
        <w:tc>
          <w:tcPr>
            <w:tcW w:w="6237" w:type="dxa"/>
          </w:tcPr>
          <w:p w14:paraId="6D532C61" w14:textId="77777777" w:rsidR="00B3100C" w:rsidRPr="00590752" w:rsidRDefault="006418C2">
            <w:pPr>
              <w:pStyle w:val="Tableau"/>
            </w:pPr>
            <w:r w:rsidRPr="00590752">
              <w:t>Outil en ligne de génération de QR Code.</w:t>
            </w:r>
          </w:p>
        </w:tc>
      </w:tr>
      <w:tr w:rsidR="00B3100C" w:rsidRPr="00590752" w14:paraId="20CE9556" w14:textId="77777777">
        <w:trPr>
          <w:cantSplit/>
          <w:trHeight w:val="454"/>
        </w:trPr>
        <w:tc>
          <w:tcPr>
            <w:tcW w:w="3686" w:type="dxa"/>
          </w:tcPr>
          <w:p w14:paraId="17F6E326" w14:textId="0DB50170" w:rsidR="00B3100C" w:rsidRPr="00590752" w:rsidRDefault="0042222E">
            <w:pPr>
              <w:pStyle w:val="Tableau"/>
            </w:pPr>
            <w:hyperlink r:id="rId24" w:history="1">
              <w:r w:rsidR="006418C2" w:rsidRPr="00590752">
                <w:rPr>
                  <w:rStyle w:val="Lienhypertexte"/>
                </w:rPr>
                <w:t>https://www.dcode.fr/codage-base45</w:t>
              </w:r>
            </w:hyperlink>
          </w:p>
        </w:tc>
        <w:tc>
          <w:tcPr>
            <w:tcW w:w="6237" w:type="dxa"/>
          </w:tcPr>
          <w:p w14:paraId="7574E6FE" w14:textId="77777777" w:rsidR="00B3100C" w:rsidRPr="00590752" w:rsidRDefault="006418C2">
            <w:pPr>
              <w:pStyle w:val="Tableau"/>
            </w:pPr>
            <w:r w:rsidRPr="00590752">
              <w:t>Outil en ligne d’encodage et de décodage Base45.</w:t>
            </w:r>
          </w:p>
        </w:tc>
      </w:tr>
      <w:tr w:rsidR="00B3100C" w:rsidRPr="00590752" w14:paraId="6EA85238" w14:textId="77777777">
        <w:trPr>
          <w:cantSplit/>
          <w:trHeight w:val="454"/>
        </w:trPr>
        <w:tc>
          <w:tcPr>
            <w:tcW w:w="3686" w:type="dxa"/>
          </w:tcPr>
          <w:p w14:paraId="61AC737C" w14:textId="79AA1651" w:rsidR="00B3100C" w:rsidRPr="00590752" w:rsidRDefault="0042222E">
            <w:pPr>
              <w:pStyle w:val="Tableau"/>
            </w:pPr>
            <w:hyperlink r:id="rId25" w:history="1">
              <w:r w:rsidR="006418C2" w:rsidRPr="00590752">
                <w:rPr>
                  <w:rStyle w:val="Lienhypertexte"/>
                </w:rPr>
                <w:t>https://demo.dynamsoft.com/DBR/BarcodeReaderDemo.aspx</w:t>
              </w:r>
            </w:hyperlink>
          </w:p>
        </w:tc>
        <w:tc>
          <w:tcPr>
            <w:tcW w:w="6237" w:type="dxa"/>
          </w:tcPr>
          <w:p w14:paraId="2FD738BC" w14:textId="7CC22F43" w:rsidR="00B3100C" w:rsidRPr="00590752" w:rsidRDefault="006418C2">
            <w:pPr>
              <w:pStyle w:val="Tableau"/>
            </w:pPr>
            <w:r w:rsidRPr="00590752">
              <w:t>Outil en ligne de décodage d’un code-barres en JSON.</w:t>
            </w:r>
          </w:p>
        </w:tc>
      </w:tr>
      <w:tr w:rsidR="00B3100C" w:rsidRPr="00590752" w14:paraId="23E9E4A5" w14:textId="77777777">
        <w:trPr>
          <w:cantSplit/>
          <w:trHeight w:val="454"/>
        </w:trPr>
        <w:tc>
          <w:tcPr>
            <w:tcW w:w="3686" w:type="dxa"/>
          </w:tcPr>
          <w:p w14:paraId="4A672AF3" w14:textId="2E2E52AC" w:rsidR="00B3100C" w:rsidRPr="00590752" w:rsidRDefault="0042222E">
            <w:pPr>
              <w:pStyle w:val="Tableau"/>
            </w:pPr>
            <w:hyperlink r:id="rId26" w:history="1">
              <w:r w:rsidR="006418C2" w:rsidRPr="00590752">
                <w:rPr>
                  <w:rStyle w:val="Lienhypertexte"/>
                </w:rPr>
                <w:t>https://zxing.org/w/decode.jspx</w:t>
              </w:r>
            </w:hyperlink>
          </w:p>
        </w:tc>
        <w:tc>
          <w:tcPr>
            <w:tcW w:w="6237" w:type="dxa"/>
          </w:tcPr>
          <w:p w14:paraId="72E788D0" w14:textId="2DE6BA64" w:rsidR="00B3100C" w:rsidRPr="00590752" w:rsidRDefault="00CD6078">
            <w:pPr>
              <w:pStyle w:val="Tableau"/>
            </w:pPr>
            <w:r w:rsidRPr="00590752">
              <w:t xml:space="preserve">Outil en ligne </w:t>
            </w:r>
            <w:r w:rsidR="006418C2" w:rsidRPr="00590752">
              <w:t>fournissant la chaîne d</w:t>
            </w:r>
            <w:r w:rsidR="001F551E">
              <w:t>’</w:t>
            </w:r>
            <w:r w:rsidR="006418C2" w:rsidRPr="00590752">
              <w:t>octets de bas niveau après correction d</w:t>
            </w:r>
            <w:r w:rsidR="001F551E">
              <w:t>’</w:t>
            </w:r>
            <w:r w:rsidR="006418C2" w:rsidRPr="00590752">
              <w:t>erreurs et avant décodage selon la symbologie.</w:t>
            </w:r>
          </w:p>
          <w:p w14:paraId="377879EA" w14:textId="478B99A2" w:rsidR="00B3100C" w:rsidRPr="00590752" w:rsidRDefault="006418C2">
            <w:pPr>
              <w:pStyle w:val="Tableau"/>
            </w:pPr>
            <w:r w:rsidRPr="00590752">
              <w:t>Remarque</w:t>
            </w:r>
            <w:r w:rsidR="001F551E">
              <w:t> </w:t>
            </w:r>
            <w:r w:rsidRPr="00590752">
              <w:t>: ce décodeur est très sensible aux moindres défauts graphiques des codes-barres.</w:t>
            </w:r>
          </w:p>
        </w:tc>
      </w:tr>
      <w:tr w:rsidR="00B3100C" w:rsidRPr="00590752" w14:paraId="3F8F2FD1" w14:textId="77777777">
        <w:trPr>
          <w:cantSplit/>
          <w:trHeight w:val="454"/>
        </w:trPr>
        <w:tc>
          <w:tcPr>
            <w:tcW w:w="3686" w:type="dxa"/>
          </w:tcPr>
          <w:p w14:paraId="5EF5513A" w14:textId="54823E14" w:rsidR="00B3100C" w:rsidRPr="00590752" w:rsidRDefault="0042222E">
            <w:pPr>
              <w:pStyle w:val="Tableau"/>
            </w:pPr>
            <w:hyperlink r:id="rId27" w:history="1">
              <w:r w:rsidR="006418C2" w:rsidRPr="00590752">
                <w:rPr>
                  <w:rStyle w:val="Lienhypertexte"/>
                </w:rPr>
                <w:t>https://www.onlinebarcodereader.com</w:t>
              </w:r>
            </w:hyperlink>
          </w:p>
        </w:tc>
        <w:tc>
          <w:tcPr>
            <w:tcW w:w="6237" w:type="dxa"/>
          </w:tcPr>
          <w:p w14:paraId="0439FC42" w14:textId="60AF3496" w:rsidR="00B3100C" w:rsidRPr="00590752" w:rsidRDefault="006418C2">
            <w:pPr>
              <w:pStyle w:val="Tableau"/>
            </w:pPr>
            <w:r w:rsidRPr="00590752">
              <w:t>Outil en ligne de décodage d’un code-barres.</w:t>
            </w:r>
          </w:p>
        </w:tc>
      </w:tr>
    </w:tbl>
    <w:p w14:paraId="732A3579" w14:textId="77777777" w:rsidR="00B3100C" w:rsidRPr="00590752" w:rsidRDefault="00B3100C">
      <w:pPr>
        <w:pStyle w:val="Interligne"/>
      </w:pPr>
    </w:p>
    <w:p w14:paraId="355246EA" w14:textId="77777777" w:rsidR="00B3100C" w:rsidRPr="00590752" w:rsidRDefault="006418C2">
      <w:pPr>
        <w:pStyle w:val="Intertitre"/>
      </w:pPr>
      <w:r w:rsidRPr="00590752">
        <w:t>Librairies et logiciels</w:t>
      </w:r>
    </w:p>
    <w:p w14:paraId="30773E79" w14:textId="77777777" w:rsidR="00B3100C" w:rsidRPr="00590752" w:rsidRDefault="00B3100C">
      <w:pPr>
        <w:pStyle w:val="Interligne"/>
        <w:keepNext/>
      </w:pPr>
    </w:p>
    <w:tbl>
      <w:tblPr>
        <w:tblStyle w:val="Grilledutableau"/>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686"/>
        <w:gridCol w:w="6237"/>
      </w:tblGrid>
      <w:tr w:rsidR="00B3100C" w:rsidRPr="00590752" w14:paraId="63D83876" w14:textId="77777777" w:rsidTr="00EE764B">
        <w:trPr>
          <w:cantSplit/>
          <w:trHeight w:val="454"/>
        </w:trPr>
        <w:tc>
          <w:tcPr>
            <w:tcW w:w="3686" w:type="dxa"/>
          </w:tcPr>
          <w:p w14:paraId="69A47C06" w14:textId="0CE38E10" w:rsidR="00B3100C" w:rsidRPr="00590752" w:rsidRDefault="0042222E">
            <w:pPr>
              <w:pStyle w:val="Tableau"/>
            </w:pPr>
            <w:hyperlink r:id="rId28" w:history="1">
              <w:r w:rsidR="006418C2" w:rsidRPr="00590752">
                <w:rPr>
                  <w:rStyle w:val="Lienhypertexte"/>
                </w:rPr>
                <w:t>https://github.com/hwellmann/zxing</w:t>
              </w:r>
            </w:hyperlink>
          </w:p>
        </w:tc>
        <w:tc>
          <w:tcPr>
            <w:tcW w:w="6237" w:type="dxa"/>
          </w:tcPr>
          <w:p w14:paraId="6636EABD" w14:textId="39268F95" w:rsidR="00B3100C" w:rsidRPr="00590752" w:rsidRDefault="006418C2">
            <w:pPr>
              <w:pStyle w:val="Tableau"/>
            </w:pPr>
            <w:proofErr w:type="spellStart"/>
            <w:r w:rsidRPr="00590752">
              <w:t>Z</w:t>
            </w:r>
            <w:r w:rsidR="001F551E" w:rsidRPr="00590752">
              <w:t>x</w:t>
            </w:r>
            <w:r w:rsidRPr="00590752">
              <w:t>ing</w:t>
            </w:r>
            <w:proofErr w:type="spellEnd"/>
            <w:r w:rsidRPr="00590752">
              <w:t xml:space="preserve"> (« Zebra </w:t>
            </w:r>
            <w:proofErr w:type="spellStart"/>
            <w:r w:rsidRPr="00590752">
              <w:t>Crossing</w:t>
            </w:r>
            <w:proofErr w:type="spellEnd"/>
            <w:r w:rsidRPr="00590752">
              <w:t> ») est une bibliothèque de traitement d</w:t>
            </w:r>
            <w:r w:rsidR="001F551E">
              <w:t>’</w:t>
            </w:r>
            <w:r w:rsidRPr="00590752">
              <w:t>images de codes-barres 1D/2D multiformat et open-source, implémentée en Java, avec des ports vers d</w:t>
            </w:r>
            <w:r w:rsidR="001F551E">
              <w:t>’</w:t>
            </w:r>
            <w:r w:rsidRPr="00590752">
              <w:t>autres langages</w:t>
            </w:r>
          </w:p>
        </w:tc>
      </w:tr>
      <w:tr w:rsidR="00B3100C" w:rsidRPr="00590752" w14:paraId="37DFCF38" w14:textId="77777777" w:rsidTr="00EE764B">
        <w:trPr>
          <w:cantSplit/>
          <w:trHeight w:val="454"/>
        </w:trPr>
        <w:tc>
          <w:tcPr>
            <w:tcW w:w="3686" w:type="dxa"/>
          </w:tcPr>
          <w:p w14:paraId="78FB04F8" w14:textId="3F5449D6" w:rsidR="00B3100C" w:rsidRPr="00590752" w:rsidRDefault="0042222E">
            <w:pPr>
              <w:pStyle w:val="Tableau"/>
              <w:rPr>
                <w:rStyle w:val="Lienhypertexte"/>
              </w:rPr>
            </w:pPr>
            <w:hyperlink r:id="rId29" w:history="1">
              <w:r w:rsidR="006418C2" w:rsidRPr="00590752">
                <w:rPr>
                  <w:rStyle w:val="Lienhypertexte"/>
                </w:rPr>
                <w:t>http://zint.org.uk</w:t>
              </w:r>
            </w:hyperlink>
          </w:p>
        </w:tc>
        <w:tc>
          <w:tcPr>
            <w:tcW w:w="6237" w:type="dxa"/>
          </w:tcPr>
          <w:p w14:paraId="50FA92D5" w14:textId="77777777" w:rsidR="00B3100C" w:rsidRPr="00590752" w:rsidRDefault="006418C2">
            <w:pPr>
              <w:pStyle w:val="Tableau"/>
            </w:pPr>
            <w:proofErr w:type="spellStart"/>
            <w:r w:rsidRPr="00590752">
              <w:t>Zint</w:t>
            </w:r>
            <w:proofErr w:type="spellEnd"/>
            <w:r w:rsidRPr="00590752">
              <w:t xml:space="preserve"> fournit une implantation open-source d’encodage de données sous multiples formats de codes-barres.</w:t>
            </w:r>
          </w:p>
        </w:tc>
      </w:tr>
      <w:tr w:rsidR="00EE764B" w:rsidRPr="00590752" w14:paraId="368183BF" w14:textId="77777777" w:rsidTr="00EE764B">
        <w:trPr>
          <w:cantSplit/>
          <w:trHeight w:val="454"/>
        </w:trPr>
        <w:tc>
          <w:tcPr>
            <w:tcW w:w="3686" w:type="dxa"/>
          </w:tcPr>
          <w:p w14:paraId="75B534D8" w14:textId="10F863D4" w:rsidR="00EE764B" w:rsidRPr="00590752" w:rsidRDefault="0042222E" w:rsidP="00EE764B">
            <w:pPr>
              <w:pStyle w:val="Tableau"/>
            </w:pPr>
            <w:hyperlink r:id="rId30" w:history="1">
              <w:r w:rsidR="00EE764B" w:rsidRPr="00590752">
                <w:rPr>
                  <w:rStyle w:val="Lienhypertexte"/>
                </w:rPr>
                <w:t>https://www.bctester.de/en</w:t>
              </w:r>
            </w:hyperlink>
          </w:p>
        </w:tc>
        <w:tc>
          <w:tcPr>
            <w:tcW w:w="6237" w:type="dxa"/>
          </w:tcPr>
          <w:p w14:paraId="43B94B10" w14:textId="750BB68C" w:rsidR="00EE764B" w:rsidRPr="00590752" w:rsidRDefault="00EE764B" w:rsidP="00EE764B">
            <w:pPr>
              <w:pStyle w:val="Tableau"/>
            </w:pPr>
            <w:r w:rsidRPr="00590752">
              <w:t>Gratuiciel de décodage d’un code-barres.</w:t>
            </w:r>
          </w:p>
        </w:tc>
      </w:tr>
    </w:tbl>
    <w:p w14:paraId="0D6C036C" w14:textId="77777777" w:rsidR="00B3100C" w:rsidRPr="00590752" w:rsidRDefault="00B3100C">
      <w:pPr>
        <w:pStyle w:val="Interligne"/>
      </w:pPr>
    </w:p>
    <w:p w14:paraId="03CBEBDA" w14:textId="77777777" w:rsidR="00B3100C" w:rsidRPr="00590752" w:rsidRDefault="006418C2">
      <w:pPr>
        <w:pStyle w:val="Titre1"/>
      </w:pPr>
      <w:bookmarkStart w:id="361" w:name="_Ref68869825"/>
      <w:bookmarkStart w:id="362" w:name="_Toc162266653"/>
      <w:bookmarkEnd w:id="358"/>
      <w:bookmarkEnd w:id="359"/>
      <w:r w:rsidRPr="00590752">
        <w:lastRenderedPageBreak/>
        <w:t>Évolutions possibles</w:t>
      </w:r>
      <w:bookmarkEnd w:id="361"/>
      <w:bookmarkEnd w:id="362"/>
    </w:p>
    <w:p w14:paraId="4123C4B7" w14:textId="0DF2328F" w:rsidR="00B3100C" w:rsidRPr="00590752" w:rsidRDefault="006418C2">
      <w:pPr>
        <w:pStyle w:val="Titre2"/>
      </w:pPr>
      <w:bookmarkStart w:id="363" w:name="_Ref69720896"/>
      <w:bookmarkStart w:id="364" w:name="_Toc162266654"/>
      <w:bookmarkStart w:id="365" w:name="_Ref69711393"/>
      <w:r w:rsidRPr="00590752">
        <w:t>Utilisation de données circonstancielles</w:t>
      </w:r>
      <w:bookmarkEnd w:id="363"/>
      <w:r w:rsidR="004B4A96">
        <w:t xml:space="preserve"> sur téléphone mobile</w:t>
      </w:r>
      <w:bookmarkEnd w:id="364"/>
    </w:p>
    <w:p w14:paraId="143E7501" w14:textId="77777777" w:rsidR="00B3100C" w:rsidRPr="00590752" w:rsidRDefault="006418C2">
      <w:pPr>
        <w:pStyle w:val="Titre3"/>
      </w:pPr>
      <w:bookmarkStart w:id="366" w:name="_Toc69743196"/>
      <w:bookmarkStart w:id="367" w:name="_Toc69882469"/>
      <w:bookmarkStart w:id="368" w:name="_Toc69903804"/>
      <w:bookmarkStart w:id="369" w:name="_Toc69743197"/>
      <w:bookmarkStart w:id="370" w:name="_Toc69882470"/>
      <w:bookmarkStart w:id="371" w:name="_Toc69903805"/>
      <w:bookmarkStart w:id="372" w:name="_Toc69743198"/>
      <w:bookmarkStart w:id="373" w:name="_Toc69882471"/>
      <w:bookmarkStart w:id="374" w:name="_Toc69903806"/>
      <w:bookmarkStart w:id="375" w:name="_Toc69743199"/>
      <w:bookmarkStart w:id="376" w:name="_Toc69882472"/>
      <w:bookmarkStart w:id="377" w:name="_Toc69903807"/>
      <w:bookmarkStart w:id="378" w:name="_Toc69743200"/>
      <w:bookmarkStart w:id="379" w:name="_Toc69882473"/>
      <w:bookmarkStart w:id="380" w:name="_Toc69903808"/>
      <w:bookmarkStart w:id="381" w:name="_Toc69743201"/>
      <w:bookmarkStart w:id="382" w:name="_Toc69882474"/>
      <w:bookmarkStart w:id="383" w:name="_Toc69903809"/>
      <w:bookmarkStart w:id="384" w:name="_Toc69743202"/>
      <w:bookmarkStart w:id="385" w:name="_Toc69882475"/>
      <w:bookmarkStart w:id="386" w:name="_Toc69903810"/>
      <w:bookmarkStart w:id="387" w:name="_Toc69743203"/>
      <w:bookmarkStart w:id="388" w:name="_Toc69882476"/>
      <w:bookmarkStart w:id="389" w:name="_Toc69903811"/>
      <w:bookmarkStart w:id="390" w:name="_Toc69743204"/>
      <w:bookmarkStart w:id="391" w:name="_Toc69882477"/>
      <w:bookmarkStart w:id="392" w:name="_Toc69903812"/>
      <w:bookmarkStart w:id="393" w:name="_Toc162266655"/>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r w:rsidRPr="00590752">
        <w:t>Geste volontaire en BLE</w:t>
      </w:r>
      <w:bookmarkEnd w:id="393"/>
    </w:p>
    <w:p w14:paraId="3B1B56A5" w14:textId="77777777" w:rsidR="00B3100C" w:rsidRPr="00590752" w:rsidRDefault="006418C2">
      <w:r w:rsidRPr="00590752">
        <w:t>La capacité d’un terminal BLE de discriminer efficacement les téléphones qui sont à sa portée reste sujette à caution, en particulier dans le cas ou plusieurs terminaux sont proches.</w:t>
      </w:r>
    </w:p>
    <w:p w14:paraId="22D7C306" w14:textId="282D9E8E" w:rsidR="00B3100C" w:rsidRPr="00590752" w:rsidRDefault="006418C2">
      <w:r w:rsidRPr="00590752">
        <w:t xml:space="preserve">Pour s’assurer que l’utilisateur auquel le service est accordé (en échange d’un paiement préalable ou ultérieur) est bien celui souhaité, il serait nécessaire de conditionner la transmission BLE à des données circonstancielles obtenues selon l’une des méthodes évoquées au chapitre </w:t>
      </w:r>
      <w:r w:rsidRPr="00590752">
        <w:fldChar w:fldCharType="begin"/>
      </w:r>
      <w:r w:rsidRPr="00590752">
        <w:instrText xml:space="preserve"> REF _Ref69722780 \r \h  \* MERGEFORMAT </w:instrText>
      </w:r>
      <w:r w:rsidRPr="00590752">
        <w:fldChar w:fldCharType="separate"/>
      </w:r>
      <w:r w:rsidR="0042222E">
        <w:t>VI.1.3</w:t>
      </w:r>
      <w:r w:rsidRPr="00590752">
        <w:fldChar w:fldCharType="end"/>
      </w:r>
      <w:r w:rsidRPr="00590752">
        <w:t xml:space="preserve"> (sauf la géolocalisation).</w:t>
      </w:r>
    </w:p>
    <w:p w14:paraId="4A6170CE" w14:textId="77777777" w:rsidR="00B3100C" w:rsidRPr="00590752" w:rsidRDefault="006418C2">
      <w:pPr>
        <w:pStyle w:val="Titre3"/>
      </w:pPr>
      <w:bookmarkStart w:id="394" w:name="_Ref69396506"/>
      <w:bookmarkStart w:id="395" w:name="_Toc162266656"/>
      <w:r w:rsidRPr="00590752">
        <w:t>Amélioration contre le clonage en CB2D ou en BLE</w:t>
      </w:r>
      <w:bookmarkEnd w:id="394"/>
      <w:bookmarkEnd w:id="395"/>
    </w:p>
    <w:p w14:paraId="17316E72" w14:textId="77777777" w:rsidR="00B3100C" w:rsidRPr="00590752" w:rsidRDefault="006418C2">
      <w:pPr>
        <w:rPr>
          <w:rFonts w:asciiTheme="minorHAnsi" w:hAnsiTheme="minorHAnsi" w:cstheme="minorHAnsi"/>
        </w:rPr>
      </w:pPr>
      <w:r w:rsidRPr="00590752">
        <w:rPr>
          <w:rFonts w:asciiTheme="minorHAnsi" w:hAnsiTheme="minorHAnsi" w:cstheme="minorHAnsi"/>
        </w:rPr>
        <w:t xml:space="preserve">La protection contre le clonage peut être améliorée par l’utilisation d’un challenge auquel le téléphone doit répondre, en utilisant le champ </w:t>
      </w:r>
      <w:r w:rsidRPr="00590752">
        <w:rPr>
          <w:rFonts w:asciiTheme="minorHAnsi" w:hAnsiTheme="minorHAnsi" w:cstheme="minorHAnsi"/>
          <w:noProof/>
        </w:rPr>
        <w:t>DynamicFreeData</w:t>
      </w:r>
      <w:r w:rsidRPr="00590752">
        <w:rPr>
          <w:rFonts w:asciiTheme="minorHAnsi" w:hAnsiTheme="minorHAnsi" w:cstheme="minorHAnsi"/>
        </w:rPr>
        <w:t xml:space="preserve"> des données dynamiques.</w:t>
      </w:r>
    </w:p>
    <w:p w14:paraId="5E66DC8F" w14:textId="77777777" w:rsidR="00B3100C" w:rsidRPr="00590752" w:rsidRDefault="006418C2">
      <w:r w:rsidRPr="00590752">
        <w:t>Ce challenge doit être spécifique à chaque transaction, fournie à l’app juste avant la génération de la signature dynamique.</w:t>
      </w:r>
    </w:p>
    <w:p w14:paraId="2B284F4A" w14:textId="77777777" w:rsidR="00B3100C" w:rsidRPr="00590752" w:rsidRDefault="006418C2">
      <w:r w:rsidRPr="00590752">
        <w:t>Le support est alors authentifié « ici » en plus de « maintenant », et le « maintenant » provient d’une source plus sûre.</w:t>
      </w:r>
    </w:p>
    <w:p w14:paraId="44768E98" w14:textId="77777777" w:rsidR="00B3100C" w:rsidRPr="00590752" w:rsidRDefault="006418C2">
      <w:r w:rsidRPr="00590752">
        <w:t>Ce mécanisme est fonctionnellement équivalent au challenge généré par le SAM lors d’une session sécurisée Calypso (carte Calypso ou AMC mobile en NFC).</w:t>
      </w:r>
    </w:p>
    <w:p w14:paraId="1349265A" w14:textId="13509402" w:rsidR="00B3100C" w:rsidRPr="00590752" w:rsidRDefault="006418C2">
      <w:pPr>
        <w:keepNext/>
      </w:pPr>
      <w:r w:rsidRPr="00590752">
        <w:t>Exemples</w:t>
      </w:r>
      <w:r w:rsidR="001F551E">
        <w:t> </w:t>
      </w:r>
      <w:r w:rsidRPr="00590752">
        <w:t>:</w:t>
      </w:r>
    </w:p>
    <w:p w14:paraId="785108F5" w14:textId="645B911C" w:rsidR="00B3100C" w:rsidRPr="00590752" w:rsidRDefault="006418C2">
      <w:pPr>
        <w:pStyle w:val="Listepuces"/>
      </w:pPr>
      <w:r w:rsidRPr="00590752">
        <w:t>Valeur du challenge</w:t>
      </w:r>
      <w:r w:rsidR="001F551E">
        <w:t> </w:t>
      </w:r>
      <w:r w:rsidRPr="00590752">
        <w:t>: nombre aléatoire, compteur, identifiant du terminal, combinaison de ces données.</w:t>
      </w:r>
    </w:p>
    <w:p w14:paraId="57D19D08" w14:textId="2031312E" w:rsidR="00B3100C" w:rsidRPr="00590752" w:rsidRDefault="006418C2">
      <w:pPr>
        <w:pStyle w:val="Listepuces"/>
      </w:pPr>
      <w:r w:rsidRPr="00590752">
        <w:t>Source du challenge</w:t>
      </w:r>
      <w:r w:rsidR="001F551E">
        <w:t> </w:t>
      </w:r>
      <w:r w:rsidRPr="00590752">
        <w:t xml:space="preserve">: voir les méthodes évoquées au chapitre </w:t>
      </w:r>
      <w:r w:rsidRPr="00590752">
        <w:fldChar w:fldCharType="begin"/>
      </w:r>
      <w:r w:rsidRPr="00590752">
        <w:instrText xml:space="preserve"> REF _Ref69722780 \r \h </w:instrText>
      </w:r>
      <w:r w:rsidR="00590752">
        <w:instrText xml:space="preserve"> \* MERGEFORMAT </w:instrText>
      </w:r>
      <w:r w:rsidRPr="00590752">
        <w:fldChar w:fldCharType="separate"/>
      </w:r>
      <w:r w:rsidR="0042222E">
        <w:t>VI.1.3</w:t>
      </w:r>
      <w:r w:rsidRPr="00590752">
        <w:fldChar w:fldCharType="end"/>
      </w:r>
      <w:r w:rsidRPr="00590752">
        <w:t>.</w:t>
      </w:r>
    </w:p>
    <w:p w14:paraId="1F8229D4" w14:textId="54669F94" w:rsidR="00B3100C" w:rsidRPr="00590752" w:rsidRDefault="006418C2">
      <w:pPr>
        <w:pStyle w:val="Listepuces"/>
      </w:pPr>
      <w:r w:rsidRPr="00590752">
        <w:t>Réponse</w:t>
      </w:r>
      <w:r w:rsidR="001F551E">
        <w:t> </w:t>
      </w:r>
      <w:r w:rsidRPr="00590752">
        <w:t>: identique au challenge, résultat d’un calcul à partir du challenge (par exemple les 8 premiers octets du SHA</w:t>
      </w:r>
      <w:r w:rsidRPr="00590752">
        <w:noBreakHyphen/>
        <w:t>256 des informations reçues).</w:t>
      </w:r>
    </w:p>
    <w:p w14:paraId="5F8B6F66" w14:textId="77777777" w:rsidR="00B3100C" w:rsidRPr="00590752" w:rsidRDefault="006418C2">
      <w:pPr>
        <w:pStyle w:val="Titre3"/>
      </w:pPr>
      <w:bookmarkStart w:id="396" w:name="_Toc69903815"/>
      <w:bookmarkStart w:id="397" w:name="_Toc69903816"/>
      <w:bookmarkStart w:id="398" w:name="_Toc69903817"/>
      <w:bookmarkStart w:id="399" w:name="_Toc69903818"/>
      <w:bookmarkStart w:id="400" w:name="_Ref69722780"/>
      <w:bookmarkStart w:id="401" w:name="_Toc162266657"/>
      <w:bookmarkEnd w:id="396"/>
      <w:bookmarkEnd w:id="397"/>
      <w:bookmarkEnd w:id="398"/>
      <w:bookmarkEnd w:id="399"/>
      <w:r w:rsidRPr="00590752">
        <w:t>Obtention de données circonstancielles pour la lecture en CB2D ou BLE</w:t>
      </w:r>
      <w:bookmarkEnd w:id="400"/>
      <w:bookmarkEnd w:id="401"/>
    </w:p>
    <w:p w14:paraId="033D7D8A" w14:textId="77777777" w:rsidR="00B3100C" w:rsidRPr="00590752" w:rsidRDefault="006418C2">
      <w:r w:rsidRPr="00590752">
        <w:t>En CB2D ou en BLE, les contre-mesures précédentes peuvent nécessiter des données circonstancielles.</w:t>
      </w:r>
    </w:p>
    <w:p w14:paraId="6905D6AB" w14:textId="6EBA791B" w:rsidR="00B3100C" w:rsidRPr="00590752" w:rsidRDefault="006418C2">
      <w:r w:rsidRPr="00590752">
        <w:t>Les sources de telles données pourraient être, par exemple</w:t>
      </w:r>
      <w:r w:rsidR="001F551E">
        <w:t> </w:t>
      </w:r>
      <w:r w:rsidRPr="00590752">
        <w:t>:</w:t>
      </w:r>
    </w:p>
    <w:p w14:paraId="20095F87" w14:textId="77777777" w:rsidR="00B3100C" w:rsidRPr="00590752" w:rsidRDefault="006418C2">
      <w:pPr>
        <w:pStyle w:val="Listepuces"/>
        <w:keepNext/>
      </w:pPr>
      <w:r w:rsidRPr="00590752">
        <w:t>Une action sur l’écran du téléphone.</w:t>
      </w:r>
    </w:p>
    <w:p w14:paraId="22A27CC3" w14:textId="77777777" w:rsidR="00B3100C" w:rsidRPr="00590752" w:rsidRDefault="006418C2">
      <w:pPr>
        <w:pStyle w:val="Listepuces"/>
      </w:pPr>
      <w:r w:rsidRPr="00590752">
        <w:t>La géolocalisation.</w:t>
      </w:r>
    </w:p>
    <w:p w14:paraId="4E98F997" w14:textId="77777777" w:rsidR="00B3100C" w:rsidRPr="00590752" w:rsidRDefault="006418C2">
      <w:pPr>
        <w:pStyle w:val="Listepuces"/>
      </w:pPr>
      <w:r w:rsidRPr="00590752">
        <w:t>Des données présentes dans la requête BLE émise par le terminal AMC.</w:t>
      </w:r>
    </w:p>
    <w:p w14:paraId="5DABEAE6" w14:textId="04600824" w:rsidR="00B3100C" w:rsidRPr="00590752" w:rsidRDefault="006418C2">
      <w:pPr>
        <w:pStyle w:val="Listepuces"/>
      </w:pPr>
      <w:r w:rsidRPr="00590752">
        <w:t>Des données lues dans une étiquette/balise NFC, CB2D ou BLE</w:t>
      </w:r>
      <w:r w:rsidRPr="00590752">
        <w:rPr>
          <w:rStyle w:val="Appelnotedebasdep"/>
        </w:rPr>
        <w:t> </w:t>
      </w:r>
      <w:r w:rsidRPr="00590752">
        <w:rPr>
          <w:rStyle w:val="Appelnotedebasdep"/>
        </w:rPr>
        <w:footnoteReference w:id="18"/>
      </w:r>
      <w:r w:rsidRPr="00590752">
        <w:t xml:space="preserve">, si nécessaire contrôlée par le terminal AMC (par exemple dans le cas d’un challenge, voir chapitre </w:t>
      </w:r>
      <w:r w:rsidRPr="00590752">
        <w:fldChar w:fldCharType="begin"/>
      </w:r>
      <w:r w:rsidRPr="00590752">
        <w:instrText xml:space="preserve"> REF _Ref69396506 \r \h </w:instrText>
      </w:r>
      <w:r w:rsidR="00590752">
        <w:instrText xml:space="preserve"> \* MERGEFORMAT </w:instrText>
      </w:r>
      <w:r w:rsidRPr="00590752">
        <w:fldChar w:fldCharType="separate"/>
      </w:r>
      <w:r w:rsidR="0042222E">
        <w:t>VI.1.2</w:t>
      </w:r>
      <w:r w:rsidRPr="00590752">
        <w:fldChar w:fldCharType="end"/>
      </w:r>
      <w:r w:rsidRPr="00590752">
        <w:t>).</w:t>
      </w:r>
    </w:p>
    <w:p w14:paraId="275F599D" w14:textId="77777777" w:rsidR="00B3100C" w:rsidRPr="00590752" w:rsidRDefault="006418C2">
      <w:r w:rsidRPr="00590752">
        <w:t>Les sources automatiques (sans action de l’utilisateur autre qu’un geste volontaire) seraient à privilégier.</w:t>
      </w:r>
    </w:p>
    <w:p w14:paraId="0FFDB0A2" w14:textId="1052113A" w:rsidR="00B3100C" w:rsidRPr="00590752" w:rsidRDefault="004B4A96">
      <w:pPr>
        <w:pStyle w:val="Titre2"/>
      </w:pPr>
      <w:bookmarkStart w:id="402" w:name="_Toc70007552"/>
      <w:bookmarkStart w:id="403" w:name="_Toc70007553"/>
      <w:bookmarkStart w:id="404" w:name="_Toc70007554"/>
      <w:bookmarkStart w:id="405" w:name="_Toc70007555"/>
      <w:bookmarkStart w:id="406" w:name="_Toc70007556"/>
      <w:bookmarkStart w:id="407" w:name="_Toc70007557"/>
      <w:bookmarkStart w:id="408" w:name="_Ref69726761"/>
      <w:bookmarkStart w:id="409" w:name="_Toc162266658"/>
      <w:bookmarkEnd w:id="402"/>
      <w:bookmarkEnd w:id="403"/>
      <w:bookmarkEnd w:id="404"/>
      <w:bookmarkEnd w:id="405"/>
      <w:bookmarkEnd w:id="406"/>
      <w:bookmarkEnd w:id="407"/>
      <w:r>
        <w:lastRenderedPageBreak/>
        <w:t xml:space="preserve">Sans contact / </w:t>
      </w:r>
      <w:r w:rsidR="006418C2" w:rsidRPr="00590752">
        <w:t>NFC</w:t>
      </w:r>
      <w:r w:rsidR="001F551E">
        <w:t> </w:t>
      </w:r>
      <w:r w:rsidR="006418C2" w:rsidRPr="00590752">
        <w:t xml:space="preserve">: mode PKI de Calypso Prime </w:t>
      </w:r>
      <w:proofErr w:type="spellStart"/>
      <w:r w:rsidR="006418C2" w:rsidRPr="00590752">
        <w:t>Revision</w:t>
      </w:r>
      <w:proofErr w:type="spellEnd"/>
      <w:r w:rsidR="006418C2" w:rsidRPr="00590752">
        <w:t xml:space="preserve"> 3</w:t>
      </w:r>
      <w:bookmarkEnd w:id="408"/>
      <w:bookmarkEnd w:id="409"/>
    </w:p>
    <w:p w14:paraId="264C598E" w14:textId="77777777" w:rsidR="006942AF" w:rsidRPr="00590752" w:rsidRDefault="006942AF" w:rsidP="004B4A96">
      <w:pPr>
        <w:keepNext/>
      </w:pPr>
      <w:r w:rsidRPr="00590752">
        <w:t xml:space="preserve">L’utilisation du mode PKI permettrait à tous les terminaux AMC d’empêcher le clonage des supports NFC </w:t>
      </w:r>
      <w:r w:rsidRPr="00590752">
        <w:rPr>
          <w:b/>
          <w:bCs/>
          <w:i/>
          <w:iCs/>
        </w:rPr>
        <w:t>sans utiliser de SAM</w:t>
      </w:r>
      <w:r w:rsidRPr="00590752">
        <w:t>.</w:t>
      </w:r>
    </w:p>
    <w:p w14:paraId="1E2DC568" w14:textId="64E163CD" w:rsidR="00B3100C" w:rsidRPr="00590752" w:rsidRDefault="006942AF" w:rsidP="006942AF">
      <w:r w:rsidRPr="00590752">
        <w:t xml:space="preserve">Ce mode a été introduit en </w:t>
      </w:r>
      <w:r w:rsidR="006418C2" w:rsidRPr="00590752">
        <w:t xml:space="preserve">septembre 2019 dans la spécification Calypso Prime </w:t>
      </w:r>
      <w:proofErr w:type="spellStart"/>
      <w:r w:rsidR="006418C2" w:rsidRPr="00590752">
        <w:t>Revision</w:t>
      </w:r>
      <w:proofErr w:type="spellEnd"/>
      <w:r w:rsidR="006418C2" w:rsidRPr="00590752">
        <w:t xml:space="preserve"> 3.3. Il permet l’authentification d’un conteneur Calypso et de ses données en utilisant seulement une clé publique.</w:t>
      </w:r>
    </w:p>
    <w:p w14:paraId="5CFADAC8" w14:textId="58726CD9" w:rsidR="00B3100C" w:rsidRPr="00590752" w:rsidRDefault="006418C2">
      <w:r w:rsidRPr="00590752">
        <w:t>En janvier 2023 la première carte Calypso Prime proposant le mode PKI a été certifiée par CNA</w:t>
      </w:r>
      <w:r w:rsidR="00685FB0">
        <w:t xml:space="preserve"> (</w:t>
      </w:r>
      <w:r w:rsidR="009665A5">
        <w:t xml:space="preserve">la liste tenue à jour des cartes certifiées est disponible à la page </w:t>
      </w:r>
      <w:hyperlink r:id="rId31" w:history="1">
        <w:r w:rsidR="00685FB0" w:rsidRPr="00685FB0">
          <w:rPr>
            <w:rStyle w:val="Lienhypertexte"/>
          </w:rPr>
          <w:t>cna-paycert-certification.eu/</w:t>
        </w:r>
        <w:proofErr w:type="spellStart"/>
        <w:r w:rsidR="00685FB0" w:rsidRPr="00685FB0">
          <w:rPr>
            <w:rStyle w:val="Lienhypertexte"/>
          </w:rPr>
          <w:t>card</w:t>
        </w:r>
        <w:proofErr w:type="spellEnd"/>
      </w:hyperlink>
      <w:r w:rsidR="00685FB0">
        <w:t>)</w:t>
      </w:r>
      <w:r w:rsidRPr="00590752">
        <w:t>.</w:t>
      </w:r>
    </w:p>
    <w:p w14:paraId="1EA806BF" w14:textId="1E7DF928" w:rsidR="00B3100C" w:rsidRPr="00590752" w:rsidRDefault="006418C2">
      <w:r w:rsidRPr="00590752">
        <w:t>Ce mode pourrait également être implémenté dans un</w:t>
      </w:r>
      <w:r w:rsidR="003601A5">
        <w:t xml:space="preserve">e carte virtuelle (HCE ou </w:t>
      </w:r>
      <w:proofErr w:type="spellStart"/>
      <w:r w:rsidR="003601A5">
        <w:t>eSE</w:t>
      </w:r>
      <w:proofErr w:type="spellEnd"/>
      <w:r w:rsidR="003601A5">
        <w:t>).</w:t>
      </w:r>
    </w:p>
    <w:p w14:paraId="75E87269" w14:textId="77777777" w:rsidR="006A2E9C" w:rsidRPr="00590752" w:rsidRDefault="006A2E9C" w:rsidP="006A2E9C">
      <w:pPr>
        <w:pStyle w:val="Interligne"/>
      </w:pPr>
      <w:bookmarkStart w:id="410" w:name="_Toc136365799"/>
      <w:bookmarkStart w:id="411" w:name="_Toc136366087"/>
      <w:bookmarkStart w:id="412" w:name="_Toc136366454"/>
      <w:bookmarkStart w:id="413" w:name="_Toc136584928"/>
      <w:bookmarkStart w:id="414" w:name="_Toc136585081"/>
      <w:bookmarkEnd w:id="410"/>
      <w:bookmarkEnd w:id="411"/>
      <w:bookmarkEnd w:id="412"/>
      <w:bookmarkEnd w:id="413"/>
      <w:bookmarkEnd w:id="414"/>
    </w:p>
    <w:p w14:paraId="3513404F" w14:textId="77777777" w:rsidR="00B3100C" w:rsidRPr="00590752" w:rsidRDefault="006418C2">
      <w:pPr>
        <w:pStyle w:val="Titre2"/>
      </w:pPr>
      <w:bookmarkStart w:id="415" w:name="_Toc162266659"/>
      <w:r w:rsidRPr="00590752">
        <w:t>Données CB2D/BLE accessibles en</w:t>
      </w:r>
      <w:bookmarkStart w:id="416" w:name="_Toc69743210"/>
      <w:bookmarkStart w:id="417" w:name="_Toc69882483"/>
      <w:bookmarkStart w:id="418" w:name="_Toc69903823"/>
      <w:bookmarkStart w:id="419" w:name="_Toc69743211"/>
      <w:bookmarkStart w:id="420" w:name="_Toc69882484"/>
      <w:bookmarkStart w:id="421" w:name="_Toc69903824"/>
      <w:bookmarkStart w:id="422" w:name="_Toc69743212"/>
      <w:bookmarkStart w:id="423" w:name="_Toc69882485"/>
      <w:bookmarkStart w:id="424" w:name="_Toc69903825"/>
      <w:bookmarkStart w:id="425" w:name="_Toc69743213"/>
      <w:bookmarkStart w:id="426" w:name="_Toc69882486"/>
      <w:bookmarkStart w:id="427" w:name="_Toc69903826"/>
      <w:bookmarkStart w:id="428" w:name="_Toc69743214"/>
      <w:bookmarkStart w:id="429" w:name="_Toc69882487"/>
      <w:bookmarkStart w:id="430" w:name="_Toc69903827"/>
      <w:bookmarkStart w:id="431" w:name="_Toc69743215"/>
      <w:bookmarkStart w:id="432" w:name="_Toc69882488"/>
      <w:bookmarkStart w:id="433" w:name="_Toc69903828"/>
      <w:bookmarkStart w:id="434" w:name="_Toc69743216"/>
      <w:bookmarkStart w:id="435" w:name="_Toc69882489"/>
      <w:bookmarkStart w:id="436" w:name="_Toc69903829"/>
      <w:bookmarkStart w:id="437" w:name="_Toc69743217"/>
      <w:bookmarkStart w:id="438" w:name="_Toc69882490"/>
      <w:bookmarkStart w:id="439" w:name="_Toc69903830"/>
      <w:bookmarkStart w:id="440" w:name="_Toc69743218"/>
      <w:bookmarkStart w:id="441" w:name="_Toc69882491"/>
      <w:bookmarkStart w:id="442" w:name="_Toc69903831"/>
      <w:bookmarkStart w:id="443" w:name="_Toc69743219"/>
      <w:bookmarkStart w:id="444" w:name="_Toc69882492"/>
      <w:bookmarkStart w:id="445" w:name="_Toc69903832"/>
      <w:bookmarkStart w:id="446" w:name="_Toc69743220"/>
      <w:bookmarkStart w:id="447" w:name="_Toc69882493"/>
      <w:bookmarkStart w:id="448" w:name="_Toc69903833"/>
      <w:bookmarkStart w:id="449" w:name="_Toc69743221"/>
      <w:bookmarkStart w:id="450" w:name="_Toc69882494"/>
      <w:bookmarkStart w:id="451" w:name="_Toc69903834"/>
      <w:bookmarkStart w:id="452" w:name="_Toc69743222"/>
      <w:bookmarkStart w:id="453" w:name="_Toc69882495"/>
      <w:bookmarkStart w:id="454" w:name="_Toc69903835"/>
      <w:bookmarkStart w:id="455" w:name="_Toc69743223"/>
      <w:bookmarkStart w:id="456" w:name="_Toc69882496"/>
      <w:bookmarkStart w:id="457" w:name="_Toc69903836"/>
      <w:bookmarkStart w:id="458" w:name="_Toc69743224"/>
      <w:bookmarkStart w:id="459" w:name="_Toc69882497"/>
      <w:bookmarkStart w:id="460" w:name="_Toc69903837"/>
      <w:bookmarkStart w:id="461" w:name="_Toc69743225"/>
      <w:bookmarkStart w:id="462" w:name="_Toc69882498"/>
      <w:bookmarkStart w:id="463" w:name="_Toc69903838"/>
      <w:bookmarkStart w:id="464" w:name="_Toc69743226"/>
      <w:bookmarkStart w:id="465" w:name="_Toc69882499"/>
      <w:bookmarkStart w:id="466" w:name="_Toc69903839"/>
      <w:bookmarkStart w:id="467" w:name="_Ref69721502"/>
      <w:bookmarkStart w:id="468" w:name="_Ref64906931"/>
      <w:bookmarkStart w:id="469" w:name="_Ref64548560"/>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r w:rsidRPr="00590752">
        <w:t xml:space="preserve"> NFC</w:t>
      </w:r>
      <w:bookmarkEnd w:id="467"/>
      <w:bookmarkEnd w:id="415"/>
    </w:p>
    <w:p w14:paraId="3E96F02A" w14:textId="77777777" w:rsidR="00B3100C" w:rsidRPr="00590752" w:rsidRDefault="006418C2">
      <w:r w:rsidRPr="00590752">
        <w:t>Afin d’obtenir en NFC les mêmes données qu’en CB2D ou en BLE, il serait possible de les ajouter à l’app NFC, et ainsi d’appliquer le même traitement de lecture quelle que soit la technologie utilisée.</w:t>
      </w:r>
    </w:p>
    <w:p w14:paraId="3F885074" w14:textId="407920DF" w:rsidR="00B3100C" w:rsidRPr="00590752" w:rsidRDefault="006418C2">
      <w:pPr>
        <w:keepNext/>
      </w:pPr>
      <w:r w:rsidRPr="00590752">
        <w:t>Différentes solutions techniques sont envisageables pour héberger ces données, par exemple</w:t>
      </w:r>
      <w:r w:rsidR="001F551E">
        <w:t> </w:t>
      </w:r>
      <w:r w:rsidRPr="00590752">
        <w:t>:</w:t>
      </w:r>
    </w:p>
    <w:p w14:paraId="6B8339C5" w14:textId="77777777" w:rsidR="00B3100C" w:rsidRPr="00590752" w:rsidRDefault="006418C2">
      <w:pPr>
        <w:pStyle w:val="Listepuces"/>
      </w:pPr>
      <w:r w:rsidRPr="00590752">
        <w:t>Conteneur NFC dédié, dont l’AID serait différent de celui du conteneur AMC actuellement normalisé.</w:t>
      </w:r>
    </w:p>
    <w:p w14:paraId="244C2D49" w14:textId="77777777" w:rsidR="00B3100C" w:rsidRPr="00590752" w:rsidRDefault="006418C2">
      <w:pPr>
        <w:pStyle w:val="Listepuces"/>
      </w:pPr>
      <w:r w:rsidRPr="00590752">
        <w:t>Fichier dédié ajouté à la structure de fichiers AMC actuellement normalisée.</w:t>
      </w:r>
    </w:p>
    <w:p w14:paraId="19720098" w14:textId="77777777" w:rsidR="00B3100C" w:rsidRPr="00590752" w:rsidRDefault="006418C2">
      <w:pPr>
        <w:pStyle w:val="Titre1"/>
      </w:pPr>
      <w:bookmarkStart w:id="470" w:name="_Toc162266660"/>
      <w:r w:rsidRPr="00590752">
        <w:lastRenderedPageBreak/>
        <w:t>Annexes</w:t>
      </w:r>
      <w:bookmarkEnd w:id="470"/>
    </w:p>
    <w:p w14:paraId="458D8E1A" w14:textId="77777777" w:rsidR="00B3100C" w:rsidRPr="00590752" w:rsidRDefault="006418C2">
      <w:pPr>
        <w:pStyle w:val="Titre2"/>
      </w:pPr>
      <w:bookmarkStart w:id="471" w:name="_Ref64989737"/>
      <w:bookmarkStart w:id="472" w:name="_Toc162266661"/>
      <w:r w:rsidRPr="00590752">
        <w:t>La norme AMC</w:t>
      </w:r>
      <w:bookmarkEnd w:id="468"/>
      <w:bookmarkEnd w:id="471"/>
      <w:bookmarkEnd w:id="472"/>
    </w:p>
    <w:p w14:paraId="62914ED7" w14:textId="77777777" w:rsidR="00B3100C" w:rsidRPr="00590752" w:rsidRDefault="006418C2">
      <w:pPr>
        <w:pStyle w:val="Titre3"/>
      </w:pPr>
      <w:bookmarkStart w:id="473" w:name="_Toc162266662"/>
      <w:r w:rsidRPr="00590752">
        <w:t>Publication</w:t>
      </w:r>
      <w:bookmarkEnd w:id="473"/>
    </w:p>
    <w:p w14:paraId="7B8A6E4F" w14:textId="77777777" w:rsidR="00B3100C" w:rsidRPr="00590752" w:rsidRDefault="006418C2">
      <w:r w:rsidRPr="00590752">
        <w:t>La norme française décrivant l’Application Multiservices Citoyenne, ou « AMC », a été publié en octobre 2020 par l’AFNOR sous la référence « NF P 99-508 ».</w:t>
      </w:r>
    </w:p>
    <w:p w14:paraId="08B6D599" w14:textId="3AB795A7" w:rsidR="00B3100C" w:rsidRPr="00590752" w:rsidRDefault="006418C2">
      <w:r w:rsidRPr="00590752">
        <w:t>Elle est disponible sur la boutique en ligne de l’AFNOR</w:t>
      </w:r>
      <w:r w:rsidR="001F551E">
        <w:t> </w:t>
      </w:r>
      <w:r w:rsidRPr="00590752">
        <w:t xml:space="preserve">: </w:t>
      </w:r>
      <w:hyperlink r:id="rId32" w:history="1">
        <w:r w:rsidR="001F551E" w:rsidRPr="0000308F">
          <w:rPr>
            <w:rStyle w:val="Lienhypertexte"/>
          </w:rPr>
          <w:t>https://www.boutique.afnor.org/</w:t>
        </w:r>
      </w:hyperlink>
      <w:r w:rsidRPr="00590752">
        <w:t>.</w:t>
      </w:r>
    </w:p>
    <w:p w14:paraId="692CFCA9" w14:textId="77777777" w:rsidR="00B3100C" w:rsidRPr="00590752" w:rsidRDefault="006418C2">
      <w:pPr>
        <w:pStyle w:val="Titre3"/>
      </w:pPr>
      <w:bookmarkStart w:id="474" w:name="_Toc162266663"/>
      <w:r w:rsidRPr="00590752">
        <w:t>Secteurs d’activité</w:t>
      </w:r>
      <w:bookmarkEnd w:id="474"/>
    </w:p>
    <w:p w14:paraId="7DE5D46E" w14:textId="77777777" w:rsidR="00B3100C" w:rsidRPr="00590752" w:rsidRDefault="006418C2">
      <w:r w:rsidRPr="00590752">
        <w:t>La norme AMC décrit des structures de données contenant un ensemble d’identifiants.</w:t>
      </w:r>
    </w:p>
    <w:p w14:paraId="75137585" w14:textId="77777777" w:rsidR="00B3100C" w:rsidRPr="00590752" w:rsidRDefault="006418C2">
      <w:r w:rsidRPr="00590752">
        <w:t>Chaque identifiant est assigné à un secteur d’activité spécifique, afin de permettre l’étanchéité du traitement des identifiants dans les systèmes d’information des fournisseurs de service relevant de secteurs d’activité différents, conformément aux exigences de la CNIL.</w:t>
      </w:r>
    </w:p>
    <w:p w14:paraId="3EC482B9" w14:textId="77777777" w:rsidR="00D24BB0" w:rsidRDefault="00D24BB0" w:rsidP="00060F40">
      <w:pPr>
        <w:pStyle w:val="Interligne"/>
      </w:pPr>
    </w:p>
    <w:tbl>
      <w:tblPr>
        <w:tblW w:w="9923" w:type="dxa"/>
        <w:tblBorders>
          <w:top w:val="single" w:sz="4" w:space="0" w:color="auto"/>
          <w:bottom w:val="single" w:sz="4" w:space="0" w:color="auto"/>
          <w:insideH w:val="single" w:sz="4" w:space="0" w:color="auto"/>
        </w:tblBorders>
        <w:tblLayout w:type="fixed"/>
        <w:tblCellMar>
          <w:left w:w="142" w:type="dxa"/>
          <w:right w:w="142" w:type="dxa"/>
        </w:tblCellMar>
        <w:tblLook w:val="04A0" w:firstRow="1" w:lastRow="0" w:firstColumn="1" w:lastColumn="0" w:noHBand="0" w:noVBand="1"/>
      </w:tblPr>
      <w:tblGrid>
        <w:gridCol w:w="1418"/>
        <w:gridCol w:w="1701"/>
        <w:gridCol w:w="6804"/>
      </w:tblGrid>
      <w:tr w:rsidR="00221423" w:rsidRPr="00590752" w14:paraId="4B6867F2" w14:textId="77777777" w:rsidTr="00060F40">
        <w:trPr>
          <w:cantSplit/>
        </w:trPr>
        <w:tc>
          <w:tcPr>
            <w:tcW w:w="1418" w:type="dxa"/>
            <w:tcBorders>
              <w:bottom w:val="single" w:sz="4" w:space="0" w:color="auto"/>
            </w:tcBorders>
            <w:shd w:val="clear" w:color="auto" w:fill="9CC2E5" w:themeFill="accent1" w:themeFillTint="99"/>
            <w:vAlign w:val="center"/>
          </w:tcPr>
          <w:p w14:paraId="5408B523" w14:textId="0965524D" w:rsidR="00221423" w:rsidRDefault="00221423" w:rsidP="00221423">
            <w:pPr>
              <w:pStyle w:val="Tableau"/>
              <w:keepNext/>
              <w:jc w:val="center"/>
              <w:rPr>
                <w:b/>
                <w:i/>
              </w:rPr>
            </w:pPr>
            <w:r>
              <w:rPr>
                <w:b/>
                <w:i/>
              </w:rPr>
              <w:t>Définition</w:t>
            </w:r>
          </w:p>
        </w:tc>
        <w:tc>
          <w:tcPr>
            <w:tcW w:w="1701" w:type="dxa"/>
            <w:tcBorders>
              <w:bottom w:val="single" w:sz="4" w:space="0" w:color="auto"/>
            </w:tcBorders>
            <w:shd w:val="clear" w:color="auto" w:fill="9CC2E5" w:themeFill="accent1" w:themeFillTint="99"/>
            <w:vAlign w:val="center"/>
          </w:tcPr>
          <w:p w14:paraId="2B422DCE" w14:textId="72E4F144" w:rsidR="00221423" w:rsidRPr="00590752" w:rsidRDefault="00221423" w:rsidP="00221423">
            <w:pPr>
              <w:pStyle w:val="Tableau"/>
              <w:keepNext/>
              <w:jc w:val="center"/>
              <w:rPr>
                <w:b/>
                <w:i/>
              </w:rPr>
            </w:pPr>
            <w:r>
              <w:rPr>
                <w:b/>
                <w:i/>
              </w:rPr>
              <w:t>Numéro</w:t>
            </w:r>
          </w:p>
        </w:tc>
        <w:tc>
          <w:tcPr>
            <w:tcW w:w="6804" w:type="dxa"/>
            <w:tcBorders>
              <w:bottom w:val="single" w:sz="4" w:space="0" w:color="auto"/>
            </w:tcBorders>
            <w:shd w:val="clear" w:color="auto" w:fill="9CC2E5" w:themeFill="accent1" w:themeFillTint="99"/>
            <w:vAlign w:val="center"/>
          </w:tcPr>
          <w:p w14:paraId="24E3FAE6" w14:textId="587935E0" w:rsidR="00221423" w:rsidRPr="00590752" w:rsidRDefault="00221423" w:rsidP="00F61F4B">
            <w:pPr>
              <w:pStyle w:val="Tableau"/>
              <w:keepNext/>
              <w:jc w:val="center"/>
              <w:rPr>
                <w:b/>
                <w:i/>
              </w:rPr>
            </w:pPr>
            <w:r>
              <w:rPr>
                <w:b/>
                <w:i/>
              </w:rPr>
              <w:t>Secteur</w:t>
            </w:r>
          </w:p>
        </w:tc>
      </w:tr>
      <w:tr w:rsidR="00221423" w:rsidRPr="00590752" w14:paraId="76B5030E" w14:textId="77777777" w:rsidTr="00060F40">
        <w:trPr>
          <w:cantSplit/>
        </w:trPr>
        <w:tc>
          <w:tcPr>
            <w:tcW w:w="1418" w:type="dxa"/>
            <w:vMerge w:val="restart"/>
            <w:shd w:val="clear" w:color="auto" w:fill="DEEAF6" w:themeFill="accent1" w:themeFillTint="33"/>
            <w:vAlign w:val="center"/>
          </w:tcPr>
          <w:p w14:paraId="28138FF8" w14:textId="77777777" w:rsidR="00AF6A11" w:rsidRDefault="00221423" w:rsidP="00AF6A11">
            <w:pPr>
              <w:pStyle w:val="Tableau"/>
              <w:keepNext/>
              <w:jc w:val="center"/>
            </w:pPr>
            <w:r>
              <w:t>CNIL</w:t>
            </w:r>
          </w:p>
          <w:p w14:paraId="3FD843EF" w14:textId="77777777" w:rsidR="00AF6A11" w:rsidRDefault="00AF6A11" w:rsidP="00AF6A11">
            <w:pPr>
              <w:pStyle w:val="Tableau"/>
              <w:keepNext/>
              <w:jc w:val="center"/>
            </w:pPr>
          </w:p>
          <w:p w14:paraId="16D54A91" w14:textId="1A20D6AC" w:rsidR="00AF6A11" w:rsidRPr="00590752" w:rsidRDefault="00AF6A11" w:rsidP="00AF6A11">
            <w:pPr>
              <w:pStyle w:val="Tableau"/>
              <w:keepNext/>
              <w:jc w:val="center"/>
            </w:pPr>
            <w:r>
              <w:t>(</w:t>
            </w:r>
            <w:r w:rsidR="003D0B51">
              <w:t xml:space="preserve">Services </w:t>
            </w:r>
            <w:r>
              <w:t>publics)</w:t>
            </w:r>
          </w:p>
        </w:tc>
        <w:tc>
          <w:tcPr>
            <w:tcW w:w="1701" w:type="dxa"/>
            <w:tcBorders>
              <w:bottom w:val="dotted" w:sz="4" w:space="0" w:color="auto"/>
            </w:tcBorders>
            <w:shd w:val="clear" w:color="auto" w:fill="DEEAF6" w:themeFill="accent1" w:themeFillTint="33"/>
            <w:vAlign w:val="center"/>
          </w:tcPr>
          <w:p w14:paraId="7F687E56" w14:textId="2C08E209" w:rsidR="00221423" w:rsidRPr="00590752" w:rsidRDefault="00221423" w:rsidP="00221423">
            <w:pPr>
              <w:pStyle w:val="Tableau"/>
              <w:keepNext/>
              <w:jc w:val="center"/>
            </w:pPr>
            <w:r>
              <w:t>1</w:t>
            </w:r>
          </w:p>
        </w:tc>
        <w:tc>
          <w:tcPr>
            <w:tcW w:w="6804" w:type="dxa"/>
            <w:tcBorders>
              <w:bottom w:val="dotted" w:sz="4" w:space="0" w:color="auto"/>
            </w:tcBorders>
            <w:shd w:val="clear" w:color="auto" w:fill="DEEAF6" w:themeFill="accent1" w:themeFillTint="33"/>
            <w:vAlign w:val="center"/>
          </w:tcPr>
          <w:p w14:paraId="66C397C2" w14:textId="09B269F0" w:rsidR="00221423" w:rsidRPr="00590752" w:rsidRDefault="00D010A1" w:rsidP="00F61F4B">
            <w:pPr>
              <w:pStyle w:val="Tableau"/>
              <w:keepNext/>
            </w:pPr>
            <w:r w:rsidRPr="00D010A1">
              <w:t>Fiscalité</w:t>
            </w:r>
          </w:p>
        </w:tc>
      </w:tr>
      <w:tr w:rsidR="00221423" w:rsidRPr="00590752" w14:paraId="6137E663" w14:textId="77777777" w:rsidTr="00060F40">
        <w:trPr>
          <w:cantSplit/>
        </w:trPr>
        <w:tc>
          <w:tcPr>
            <w:tcW w:w="1418" w:type="dxa"/>
            <w:vMerge/>
            <w:shd w:val="clear" w:color="auto" w:fill="DEEAF6" w:themeFill="accent1" w:themeFillTint="33"/>
            <w:vAlign w:val="center"/>
          </w:tcPr>
          <w:p w14:paraId="2FFBA314" w14:textId="77777777" w:rsidR="00221423" w:rsidRPr="00590752" w:rsidRDefault="00221423" w:rsidP="00221423">
            <w:pPr>
              <w:pStyle w:val="Tableau"/>
              <w:keepNext/>
              <w:jc w:val="center"/>
            </w:pPr>
          </w:p>
        </w:tc>
        <w:tc>
          <w:tcPr>
            <w:tcW w:w="1701" w:type="dxa"/>
            <w:tcBorders>
              <w:top w:val="dotted" w:sz="4" w:space="0" w:color="auto"/>
              <w:bottom w:val="dotted" w:sz="4" w:space="0" w:color="auto"/>
            </w:tcBorders>
            <w:shd w:val="clear" w:color="auto" w:fill="DEEAF6" w:themeFill="accent1" w:themeFillTint="33"/>
            <w:vAlign w:val="center"/>
          </w:tcPr>
          <w:p w14:paraId="49FF9425" w14:textId="0572EDCA" w:rsidR="00221423" w:rsidRPr="00590752" w:rsidRDefault="00221423" w:rsidP="00221423">
            <w:pPr>
              <w:pStyle w:val="Tableau"/>
              <w:keepNext/>
              <w:jc w:val="center"/>
            </w:pPr>
            <w:r>
              <w:t>2</w:t>
            </w:r>
          </w:p>
        </w:tc>
        <w:tc>
          <w:tcPr>
            <w:tcW w:w="6804" w:type="dxa"/>
            <w:tcBorders>
              <w:top w:val="dotted" w:sz="4" w:space="0" w:color="auto"/>
              <w:bottom w:val="dotted" w:sz="4" w:space="0" w:color="auto"/>
            </w:tcBorders>
            <w:shd w:val="clear" w:color="auto" w:fill="DEEAF6" w:themeFill="accent1" w:themeFillTint="33"/>
            <w:vAlign w:val="center"/>
          </w:tcPr>
          <w:p w14:paraId="6CE3260E" w14:textId="1698A218" w:rsidR="00221423" w:rsidRPr="00590752" w:rsidRDefault="00D010A1" w:rsidP="00F61F4B">
            <w:pPr>
              <w:pStyle w:val="Tableau"/>
              <w:keepNext/>
            </w:pPr>
            <w:r>
              <w:t>Travail et social</w:t>
            </w:r>
          </w:p>
        </w:tc>
      </w:tr>
      <w:tr w:rsidR="00221423" w:rsidRPr="00590752" w14:paraId="49A73781" w14:textId="77777777" w:rsidTr="00060F40">
        <w:trPr>
          <w:cantSplit/>
        </w:trPr>
        <w:tc>
          <w:tcPr>
            <w:tcW w:w="1418" w:type="dxa"/>
            <w:vMerge/>
            <w:shd w:val="clear" w:color="auto" w:fill="DEEAF6" w:themeFill="accent1" w:themeFillTint="33"/>
            <w:vAlign w:val="center"/>
          </w:tcPr>
          <w:p w14:paraId="5B6B680C" w14:textId="77777777" w:rsidR="00221423" w:rsidRPr="00590752" w:rsidRDefault="00221423" w:rsidP="00221423">
            <w:pPr>
              <w:pStyle w:val="Tableau"/>
              <w:keepNext/>
              <w:jc w:val="center"/>
            </w:pPr>
          </w:p>
        </w:tc>
        <w:tc>
          <w:tcPr>
            <w:tcW w:w="1701" w:type="dxa"/>
            <w:tcBorders>
              <w:top w:val="dotted" w:sz="4" w:space="0" w:color="auto"/>
              <w:bottom w:val="dotted" w:sz="4" w:space="0" w:color="auto"/>
            </w:tcBorders>
            <w:shd w:val="clear" w:color="auto" w:fill="DEEAF6" w:themeFill="accent1" w:themeFillTint="33"/>
            <w:vAlign w:val="center"/>
          </w:tcPr>
          <w:p w14:paraId="388E552F" w14:textId="0F607F60" w:rsidR="00221423" w:rsidRPr="00590752" w:rsidRDefault="00221423" w:rsidP="00221423">
            <w:pPr>
              <w:pStyle w:val="Tableau"/>
              <w:keepNext/>
              <w:jc w:val="center"/>
            </w:pPr>
            <w:r>
              <w:t>3</w:t>
            </w:r>
          </w:p>
        </w:tc>
        <w:tc>
          <w:tcPr>
            <w:tcW w:w="6804" w:type="dxa"/>
            <w:tcBorders>
              <w:top w:val="dotted" w:sz="4" w:space="0" w:color="auto"/>
              <w:bottom w:val="dotted" w:sz="4" w:space="0" w:color="auto"/>
            </w:tcBorders>
            <w:shd w:val="clear" w:color="auto" w:fill="DEEAF6" w:themeFill="accent1" w:themeFillTint="33"/>
            <w:vAlign w:val="center"/>
          </w:tcPr>
          <w:p w14:paraId="4766B128" w14:textId="26864070" w:rsidR="00221423" w:rsidRPr="00590752" w:rsidRDefault="00D010A1" w:rsidP="00F61F4B">
            <w:pPr>
              <w:pStyle w:val="Tableau"/>
              <w:keepNext/>
            </w:pPr>
            <w:r>
              <w:t>Santé</w:t>
            </w:r>
          </w:p>
        </w:tc>
      </w:tr>
      <w:tr w:rsidR="00221423" w:rsidRPr="00590752" w14:paraId="3B13FF87" w14:textId="77777777" w:rsidTr="00060F40">
        <w:trPr>
          <w:cantSplit/>
        </w:trPr>
        <w:tc>
          <w:tcPr>
            <w:tcW w:w="1418" w:type="dxa"/>
            <w:vMerge/>
            <w:shd w:val="clear" w:color="auto" w:fill="DEEAF6" w:themeFill="accent1" w:themeFillTint="33"/>
            <w:vAlign w:val="center"/>
          </w:tcPr>
          <w:p w14:paraId="49E4CCA5" w14:textId="77777777" w:rsidR="00221423" w:rsidRPr="00590752" w:rsidRDefault="00221423" w:rsidP="00221423">
            <w:pPr>
              <w:pStyle w:val="Tableau"/>
              <w:keepNext/>
              <w:jc w:val="center"/>
            </w:pPr>
          </w:p>
        </w:tc>
        <w:tc>
          <w:tcPr>
            <w:tcW w:w="1701" w:type="dxa"/>
            <w:tcBorders>
              <w:top w:val="dotted" w:sz="4" w:space="0" w:color="auto"/>
              <w:bottom w:val="dotted" w:sz="4" w:space="0" w:color="auto"/>
            </w:tcBorders>
            <w:shd w:val="clear" w:color="auto" w:fill="DEEAF6" w:themeFill="accent1" w:themeFillTint="33"/>
            <w:vAlign w:val="center"/>
          </w:tcPr>
          <w:p w14:paraId="2F091FE3" w14:textId="070227B7" w:rsidR="00221423" w:rsidRPr="00590752" w:rsidRDefault="00221423" w:rsidP="00221423">
            <w:pPr>
              <w:pStyle w:val="Tableau"/>
              <w:keepNext/>
              <w:jc w:val="center"/>
            </w:pPr>
            <w:r>
              <w:t>4</w:t>
            </w:r>
          </w:p>
        </w:tc>
        <w:tc>
          <w:tcPr>
            <w:tcW w:w="6804" w:type="dxa"/>
            <w:tcBorders>
              <w:top w:val="dotted" w:sz="4" w:space="0" w:color="auto"/>
              <w:bottom w:val="dotted" w:sz="4" w:space="0" w:color="auto"/>
            </w:tcBorders>
            <w:shd w:val="clear" w:color="auto" w:fill="DEEAF6" w:themeFill="accent1" w:themeFillTint="33"/>
            <w:vAlign w:val="center"/>
          </w:tcPr>
          <w:p w14:paraId="0C192102" w14:textId="23BB5E4C" w:rsidR="00221423" w:rsidRPr="00590752" w:rsidRDefault="00D010A1" w:rsidP="00F61F4B">
            <w:pPr>
              <w:pStyle w:val="Tableau"/>
              <w:keepNext/>
            </w:pPr>
            <w:r>
              <w:t>Transports</w:t>
            </w:r>
          </w:p>
        </w:tc>
      </w:tr>
      <w:tr w:rsidR="00221423" w:rsidRPr="00590752" w14:paraId="029A594A" w14:textId="77777777" w:rsidTr="00060F40">
        <w:trPr>
          <w:cantSplit/>
        </w:trPr>
        <w:tc>
          <w:tcPr>
            <w:tcW w:w="1418" w:type="dxa"/>
            <w:vMerge/>
            <w:shd w:val="clear" w:color="auto" w:fill="DEEAF6" w:themeFill="accent1" w:themeFillTint="33"/>
            <w:vAlign w:val="center"/>
          </w:tcPr>
          <w:p w14:paraId="2D9BAC13" w14:textId="77777777" w:rsidR="00221423" w:rsidRPr="00590752" w:rsidRDefault="00221423" w:rsidP="00221423">
            <w:pPr>
              <w:pStyle w:val="Tableau"/>
              <w:keepNext/>
              <w:jc w:val="center"/>
            </w:pPr>
          </w:p>
        </w:tc>
        <w:tc>
          <w:tcPr>
            <w:tcW w:w="1701" w:type="dxa"/>
            <w:tcBorders>
              <w:top w:val="dotted" w:sz="4" w:space="0" w:color="auto"/>
              <w:bottom w:val="dotted" w:sz="4" w:space="0" w:color="auto"/>
            </w:tcBorders>
            <w:shd w:val="clear" w:color="auto" w:fill="DEEAF6" w:themeFill="accent1" w:themeFillTint="33"/>
            <w:vAlign w:val="center"/>
          </w:tcPr>
          <w:p w14:paraId="7844B0D1" w14:textId="3F22A8C6" w:rsidR="00221423" w:rsidRPr="00590752" w:rsidRDefault="00221423" w:rsidP="00221423">
            <w:pPr>
              <w:pStyle w:val="Tableau"/>
              <w:keepNext/>
              <w:jc w:val="center"/>
            </w:pPr>
            <w:r>
              <w:t>5</w:t>
            </w:r>
          </w:p>
        </w:tc>
        <w:tc>
          <w:tcPr>
            <w:tcW w:w="6804" w:type="dxa"/>
            <w:tcBorders>
              <w:top w:val="dotted" w:sz="4" w:space="0" w:color="auto"/>
              <w:bottom w:val="dotted" w:sz="4" w:space="0" w:color="auto"/>
            </w:tcBorders>
            <w:shd w:val="clear" w:color="auto" w:fill="DEEAF6" w:themeFill="accent1" w:themeFillTint="33"/>
            <w:vAlign w:val="center"/>
          </w:tcPr>
          <w:p w14:paraId="7E4044BF" w14:textId="6EBAC6AE" w:rsidR="00221423" w:rsidRPr="00590752" w:rsidRDefault="00D010A1" w:rsidP="00F61F4B">
            <w:pPr>
              <w:pStyle w:val="Tableau"/>
              <w:keepNext/>
            </w:pPr>
            <w:r>
              <w:t>État civil et citoyenneté</w:t>
            </w:r>
          </w:p>
        </w:tc>
      </w:tr>
      <w:tr w:rsidR="00221423" w:rsidRPr="00590752" w14:paraId="56E225ED" w14:textId="77777777" w:rsidTr="00060F40">
        <w:trPr>
          <w:cantSplit/>
        </w:trPr>
        <w:tc>
          <w:tcPr>
            <w:tcW w:w="1418" w:type="dxa"/>
            <w:vMerge/>
            <w:shd w:val="clear" w:color="auto" w:fill="DEEAF6" w:themeFill="accent1" w:themeFillTint="33"/>
            <w:vAlign w:val="center"/>
          </w:tcPr>
          <w:p w14:paraId="51183364" w14:textId="77777777" w:rsidR="00221423" w:rsidRPr="00590752" w:rsidRDefault="00221423" w:rsidP="00221423">
            <w:pPr>
              <w:pStyle w:val="Tableau"/>
              <w:keepNext/>
              <w:jc w:val="center"/>
            </w:pPr>
          </w:p>
        </w:tc>
        <w:tc>
          <w:tcPr>
            <w:tcW w:w="1701" w:type="dxa"/>
            <w:tcBorders>
              <w:top w:val="dotted" w:sz="4" w:space="0" w:color="auto"/>
              <w:bottom w:val="dotted" w:sz="4" w:space="0" w:color="auto"/>
            </w:tcBorders>
            <w:shd w:val="clear" w:color="auto" w:fill="DEEAF6" w:themeFill="accent1" w:themeFillTint="33"/>
            <w:vAlign w:val="center"/>
          </w:tcPr>
          <w:p w14:paraId="76600FC5" w14:textId="753D873E" w:rsidR="00221423" w:rsidRPr="00590752" w:rsidRDefault="00221423" w:rsidP="00221423">
            <w:pPr>
              <w:pStyle w:val="Tableau"/>
              <w:keepNext/>
              <w:jc w:val="center"/>
            </w:pPr>
            <w:r>
              <w:t>6</w:t>
            </w:r>
          </w:p>
        </w:tc>
        <w:tc>
          <w:tcPr>
            <w:tcW w:w="6804" w:type="dxa"/>
            <w:tcBorders>
              <w:top w:val="dotted" w:sz="4" w:space="0" w:color="auto"/>
              <w:bottom w:val="dotted" w:sz="4" w:space="0" w:color="auto"/>
            </w:tcBorders>
            <w:shd w:val="clear" w:color="auto" w:fill="DEEAF6" w:themeFill="accent1" w:themeFillTint="33"/>
            <w:vAlign w:val="center"/>
          </w:tcPr>
          <w:p w14:paraId="5E49F8FF" w14:textId="04555F2E" w:rsidR="00221423" w:rsidRPr="00590752" w:rsidRDefault="00D010A1" w:rsidP="00F61F4B">
            <w:pPr>
              <w:pStyle w:val="Tableau"/>
              <w:keepNext/>
            </w:pPr>
            <w:r>
              <w:t>Relations avec les élus</w:t>
            </w:r>
          </w:p>
        </w:tc>
      </w:tr>
      <w:tr w:rsidR="00221423" w:rsidRPr="00590752" w14:paraId="5CA2AF16" w14:textId="77777777" w:rsidTr="00060F40">
        <w:trPr>
          <w:cantSplit/>
        </w:trPr>
        <w:tc>
          <w:tcPr>
            <w:tcW w:w="1418" w:type="dxa"/>
            <w:vMerge/>
            <w:shd w:val="clear" w:color="auto" w:fill="DEEAF6" w:themeFill="accent1" w:themeFillTint="33"/>
            <w:vAlign w:val="center"/>
          </w:tcPr>
          <w:p w14:paraId="2D2AC5D4" w14:textId="77777777" w:rsidR="00221423" w:rsidRPr="00590752" w:rsidRDefault="00221423" w:rsidP="00221423">
            <w:pPr>
              <w:pStyle w:val="Tableau"/>
              <w:keepNext/>
              <w:jc w:val="center"/>
            </w:pPr>
          </w:p>
        </w:tc>
        <w:tc>
          <w:tcPr>
            <w:tcW w:w="1701" w:type="dxa"/>
            <w:tcBorders>
              <w:top w:val="dotted" w:sz="4" w:space="0" w:color="auto"/>
              <w:bottom w:val="dotted" w:sz="4" w:space="0" w:color="auto"/>
            </w:tcBorders>
            <w:shd w:val="clear" w:color="auto" w:fill="DEEAF6" w:themeFill="accent1" w:themeFillTint="33"/>
            <w:vAlign w:val="center"/>
          </w:tcPr>
          <w:p w14:paraId="3CD5E664" w14:textId="19975CD0" w:rsidR="00221423" w:rsidRPr="00590752" w:rsidRDefault="00221423" w:rsidP="00221423">
            <w:pPr>
              <w:pStyle w:val="Tableau"/>
              <w:keepNext/>
              <w:jc w:val="center"/>
            </w:pPr>
            <w:r>
              <w:t>7</w:t>
            </w:r>
          </w:p>
        </w:tc>
        <w:tc>
          <w:tcPr>
            <w:tcW w:w="6804" w:type="dxa"/>
            <w:tcBorders>
              <w:top w:val="dotted" w:sz="4" w:space="0" w:color="auto"/>
              <w:bottom w:val="dotted" w:sz="4" w:space="0" w:color="auto"/>
            </w:tcBorders>
            <w:shd w:val="clear" w:color="auto" w:fill="DEEAF6" w:themeFill="accent1" w:themeFillTint="33"/>
            <w:vAlign w:val="center"/>
          </w:tcPr>
          <w:p w14:paraId="74F45661" w14:textId="54FB0701" w:rsidR="00221423" w:rsidRPr="00590752" w:rsidRDefault="00D010A1" w:rsidP="00F61F4B">
            <w:pPr>
              <w:pStyle w:val="Tableau"/>
              <w:keepNext/>
            </w:pPr>
            <w:r>
              <w:t>Prestations scolaires</w:t>
            </w:r>
            <w:r w:rsidR="005D4CD8">
              <w:t>/</w:t>
            </w:r>
            <w:r>
              <w:t>périscolaires, activités sportives</w:t>
            </w:r>
            <w:r w:rsidR="005D4CD8">
              <w:t>/</w:t>
            </w:r>
            <w:r>
              <w:t>socioculturelles</w:t>
            </w:r>
          </w:p>
        </w:tc>
      </w:tr>
      <w:tr w:rsidR="00221423" w:rsidRPr="00590752" w14:paraId="3217E28F" w14:textId="77777777" w:rsidTr="00060F40">
        <w:trPr>
          <w:cantSplit/>
        </w:trPr>
        <w:tc>
          <w:tcPr>
            <w:tcW w:w="1418" w:type="dxa"/>
            <w:vMerge/>
            <w:shd w:val="clear" w:color="auto" w:fill="DEEAF6" w:themeFill="accent1" w:themeFillTint="33"/>
            <w:vAlign w:val="center"/>
          </w:tcPr>
          <w:p w14:paraId="1CA94F95" w14:textId="77777777" w:rsidR="00221423" w:rsidRPr="00590752" w:rsidRDefault="00221423" w:rsidP="00221423">
            <w:pPr>
              <w:pStyle w:val="Tableau"/>
              <w:keepNext/>
              <w:jc w:val="center"/>
            </w:pPr>
          </w:p>
        </w:tc>
        <w:tc>
          <w:tcPr>
            <w:tcW w:w="1701" w:type="dxa"/>
            <w:tcBorders>
              <w:top w:val="dotted" w:sz="4" w:space="0" w:color="auto"/>
              <w:bottom w:val="dotted" w:sz="4" w:space="0" w:color="auto"/>
            </w:tcBorders>
            <w:shd w:val="clear" w:color="auto" w:fill="DEEAF6" w:themeFill="accent1" w:themeFillTint="33"/>
            <w:vAlign w:val="center"/>
          </w:tcPr>
          <w:p w14:paraId="0579D179" w14:textId="2638FB99" w:rsidR="00221423" w:rsidRPr="00590752" w:rsidRDefault="00221423" w:rsidP="00221423">
            <w:pPr>
              <w:pStyle w:val="Tableau"/>
              <w:keepNext/>
              <w:jc w:val="center"/>
            </w:pPr>
            <w:r>
              <w:t>8</w:t>
            </w:r>
          </w:p>
        </w:tc>
        <w:tc>
          <w:tcPr>
            <w:tcW w:w="6804" w:type="dxa"/>
            <w:tcBorders>
              <w:top w:val="dotted" w:sz="4" w:space="0" w:color="auto"/>
              <w:bottom w:val="dotted" w:sz="4" w:space="0" w:color="auto"/>
            </w:tcBorders>
            <w:shd w:val="clear" w:color="auto" w:fill="DEEAF6" w:themeFill="accent1" w:themeFillTint="33"/>
            <w:vAlign w:val="center"/>
          </w:tcPr>
          <w:p w14:paraId="2D65B685" w14:textId="2982CAFC" w:rsidR="00221423" w:rsidRPr="00590752" w:rsidRDefault="00240E30" w:rsidP="00F61F4B">
            <w:pPr>
              <w:pStyle w:val="Tableau"/>
              <w:keepNext/>
            </w:pPr>
            <w:r>
              <w:t>Économie et urbanisme</w:t>
            </w:r>
          </w:p>
        </w:tc>
      </w:tr>
      <w:tr w:rsidR="00221423" w:rsidRPr="00590752" w14:paraId="711CF0A5" w14:textId="77777777" w:rsidTr="00060F40">
        <w:trPr>
          <w:cantSplit/>
        </w:trPr>
        <w:tc>
          <w:tcPr>
            <w:tcW w:w="1418" w:type="dxa"/>
            <w:vMerge/>
            <w:shd w:val="clear" w:color="auto" w:fill="DEEAF6" w:themeFill="accent1" w:themeFillTint="33"/>
            <w:vAlign w:val="center"/>
          </w:tcPr>
          <w:p w14:paraId="1B68DB23" w14:textId="77777777" w:rsidR="00221423" w:rsidRPr="00590752" w:rsidRDefault="00221423" w:rsidP="00221423">
            <w:pPr>
              <w:pStyle w:val="Tableau"/>
              <w:keepNext/>
              <w:jc w:val="center"/>
            </w:pPr>
          </w:p>
        </w:tc>
        <w:tc>
          <w:tcPr>
            <w:tcW w:w="1701" w:type="dxa"/>
            <w:tcBorders>
              <w:top w:val="dotted" w:sz="4" w:space="0" w:color="auto"/>
              <w:bottom w:val="dotted" w:sz="4" w:space="0" w:color="auto"/>
            </w:tcBorders>
            <w:shd w:val="clear" w:color="auto" w:fill="DEEAF6" w:themeFill="accent1" w:themeFillTint="33"/>
            <w:vAlign w:val="center"/>
          </w:tcPr>
          <w:p w14:paraId="595B6469" w14:textId="7EA159D5" w:rsidR="00221423" w:rsidRPr="00590752" w:rsidRDefault="00221423" w:rsidP="00221423">
            <w:pPr>
              <w:pStyle w:val="Tableau"/>
              <w:keepNext/>
              <w:jc w:val="center"/>
            </w:pPr>
            <w:r>
              <w:t>9</w:t>
            </w:r>
          </w:p>
        </w:tc>
        <w:tc>
          <w:tcPr>
            <w:tcW w:w="6804" w:type="dxa"/>
            <w:tcBorders>
              <w:top w:val="dotted" w:sz="4" w:space="0" w:color="auto"/>
              <w:bottom w:val="dotted" w:sz="4" w:space="0" w:color="auto"/>
            </w:tcBorders>
            <w:shd w:val="clear" w:color="auto" w:fill="DEEAF6" w:themeFill="accent1" w:themeFillTint="33"/>
            <w:vAlign w:val="center"/>
          </w:tcPr>
          <w:p w14:paraId="2227EF88" w14:textId="1DFA38B2" w:rsidR="00221423" w:rsidRPr="00590752" w:rsidRDefault="00240E30" w:rsidP="00F61F4B">
            <w:pPr>
              <w:pStyle w:val="Tableau"/>
              <w:keepNext/>
            </w:pPr>
            <w:r>
              <w:t>Polices spéciales et voirie</w:t>
            </w:r>
          </w:p>
        </w:tc>
      </w:tr>
      <w:tr w:rsidR="00221423" w:rsidRPr="00590752" w14:paraId="5A0FDAAF" w14:textId="77777777" w:rsidTr="00060F40">
        <w:trPr>
          <w:cantSplit/>
        </w:trPr>
        <w:tc>
          <w:tcPr>
            <w:tcW w:w="1418" w:type="dxa"/>
            <w:vMerge/>
            <w:tcBorders>
              <w:bottom w:val="single" w:sz="4" w:space="0" w:color="auto"/>
            </w:tcBorders>
            <w:shd w:val="clear" w:color="auto" w:fill="DEEAF6" w:themeFill="accent1" w:themeFillTint="33"/>
            <w:vAlign w:val="center"/>
          </w:tcPr>
          <w:p w14:paraId="721FDD16" w14:textId="77777777" w:rsidR="00221423" w:rsidRPr="00590752" w:rsidRDefault="00221423" w:rsidP="00221423">
            <w:pPr>
              <w:pStyle w:val="Tableau"/>
              <w:keepNext/>
              <w:jc w:val="center"/>
            </w:pPr>
          </w:p>
        </w:tc>
        <w:tc>
          <w:tcPr>
            <w:tcW w:w="1701" w:type="dxa"/>
            <w:tcBorders>
              <w:top w:val="dotted" w:sz="4" w:space="0" w:color="auto"/>
              <w:bottom w:val="single" w:sz="4" w:space="0" w:color="auto"/>
            </w:tcBorders>
            <w:shd w:val="clear" w:color="auto" w:fill="DEEAF6" w:themeFill="accent1" w:themeFillTint="33"/>
            <w:vAlign w:val="center"/>
          </w:tcPr>
          <w:p w14:paraId="7E48EBA4" w14:textId="40CDC74C" w:rsidR="00221423" w:rsidRPr="00590752" w:rsidRDefault="00221423" w:rsidP="00221423">
            <w:pPr>
              <w:pStyle w:val="Tableau"/>
              <w:keepNext/>
              <w:jc w:val="center"/>
            </w:pPr>
            <w:r>
              <w:t>10</w:t>
            </w:r>
          </w:p>
        </w:tc>
        <w:tc>
          <w:tcPr>
            <w:tcW w:w="6804" w:type="dxa"/>
            <w:tcBorders>
              <w:top w:val="dotted" w:sz="4" w:space="0" w:color="auto"/>
              <w:bottom w:val="single" w:sz="4" w:space="0" w:color="auto"/>
            </w:tcBorders>
            <w:shd w:val="clear" w:color="auto" w:fill="DEEAF6" w:themeFill="accent1" w:themeFillTint="33"/>
            <w:vAlign w:val="center"/>
          </w:tcPr>
          <w:p w14:paraId="4E84DC9A" w14:textId="0704E2BC" w:rsidR="00221423" w:rsidRPr="00590752" w:rsidRDefault="00240E30" w:rsidP="00F61F4B">
            <w:pPr>
              <w:pStyle w:val="Tableau"/>
              <w:keepNext/>
            </w:pPr>
            <w:r>
              <w:t>Relations avec les usagers</w:t>
            </w:r>
          </w:p>
        </w:tc>
      </w:tr>
      <w:tr w:rsidR="00221423" w:rsidRPr="00590752" w14:paraId="35794BD5" w14:textId="77777777" w:rsidTr="00060F40">
        <w:trPr>
          <w:cantSplit/>
        </w:trPr>
        <w:tc>
          <w:tcPr>
            <w:tcW w:w="1418" w:type="dxa"/>
            <w:vMerge w:val="restart"/>
            <w:tcBorders>
              <w:top w:val="single" w:sz="4" w:space="0" w:color="auto"/>
            </w:tcBorders>
            <w:shd w:val="clear" w:color="auto" w:fill="DEEAF6" w:themeFill="accent1" w:themeFillTint="33"/>
            <w:vAlign w:val="center"/>
          </w:tcPr>
          <w:p w14:paraId="56A0C3C3" w14:textId="77777777" w:rsidR="00221423" w:rsidRDefault="00221423" w:rsidP="00221423">
            <w:pPr>
              <w:pStyle w:val="Tableau"/>
              <w:keepNext/>
              <w:jc w:val="center"/>
            </w:pPr>
            <w:r>
              <w:t>Norme AMC</w:t>
            </w:r>
          </w:p>
          <w:p w14:paraId="36BAA63B" w14:textId="77777777" w:rsidR="00F86AB9" w:rsidRDefault="00F86AB9" w:rsidP="00221423">
            <w:pPr>
              <w:pStyle w:val="Tableau"/>
              <w:keepNext/>
              <w:jc w:val="center"/>
            </w:pPr>
          </w:p>
          <w:p w14:paraId="5D3C4A84" w14:textId="69FE206F" w:rsidR="00F86AB9" w:rsidRPr="00590752" w:rsidRDefault="00F86AB9" w:rsidP="00221423">
            <w:pPr>
              <w:pStyle w:val="Tableau"/>
              <w:keepNext/>
              <w:jc w:val="center"/>
            </w:pPr>
            <w:r>
              <w:t>(</w:t>
            </w:r>
            <w:r w:rsidR="00E65F33">
              <w:t xml:space="preserve">Services </w:t>
            </w:r>
            <w:r>
              <w:t>privés ou mixtes)</w:t>
            </w:r>
          </w:p>
        </w:tc>
        <w:tc>
          <w:tcPr>
            <w:tcW w:w="1701" w:type="dxa"/>
            <w:tcBorders>
              <w:top w:val="single" w:sz="4" w:space="0" w:color="auto"/>
              <w:bottom w:val="dotted" w:sz="4" w:space="0" w:color="auto"/>
            </w:tcBorders>
            <w:shd w:val="clear" w:color="auto" w:fill="DEEAF6" w:themeFill="accent1" w:themeFillTint="33"/>
            <w:vAlign w:val="center"/>
          </w:tcPr>
          <w:p w14:paraId="7384059A" w14:textId="047F0419" w:rsidR="00221423" w:rsidRPr="00590752" w:rsidRDefault="00221423" w:rsidP="00221423">
            <w:pPr>
              <w:pStyle w:val="Tableau"/>
              <w:keepNext/>
              <w:jc w:val="center"/>
            </w:pPr>
            <w:r>
              <w:t>11</w:t>
            </w:r>
          </w:p>
        </w:tc>
        <w:tc>
          <w:tcPr>
            <w:tcW w:w="6804" w:type="dxa"/>
            <w:tcBorders>
              <w:top w:val="single" w:sz="4" w:space="0" w:color="auto"/>
              <w:bottom w:val="dotted" w:sz="4" w:space="0" w:color="auto"/>
            </w:tcBorders>
            <w:shd w:val="clear" w:color="auto" w:fill="DEEAF6" w:themeFill="accent1" w:themeFillTint="33"/>
            <w:vAlign w:val="center"/>
          </w:tcPr>
          <w:p w14:paraId="2AD7D7AA" w14:textId="51D6A282" w:rsidR="00221423" w:rsidRPr="00590752" w:rsidRDefault="00185E4D" w:rsidP="00F61F4B">
            <w:pPr>
              <w:pStyle w:val="Tableau"/>
              <w:keepNext/>
            </w:pPr>
            <w:r>
              <w:t>Services aux agents (carte agent)</w:t>
            </w:r>
          </w:p>
        </w:tc>
      </w:tr>
      <w:tr w:rsidR="00221423" w:rsidRPr="00590752" w14:paraId="19BD8E82" w14:textId="77777777" w:rsidTr="00060F40">
        <w:trPr>
          <w:cantSplit/>
        </w:trPr>
        <w:tc>
          <w:tcPr>
            <w:tcW w:w="1418" w:type="dxa"/>
            <w:vMerge/>
            <w:shd w:val="clear" w:color="auto" w:fill="DEEAF6" w:themeFill="accent1" w:themeFillTint="33"/>
            <w:vAlign w:val="center"/>
          </w:tcPr>
          <w:p w14:paraId="3D6A9752" w14:textId="77777777" w:rsidR="00221423" w:rsidRPr="00590752" w:rsidRDefault="00221423" w:rsidP="00221423">
            <w:pPr>
              <w:pStyle w:val="Tableau"/>
              <w:keepNext/>
              <w:jc w:val="center"/>
            </w:pPr>
          </w:p>
        </w:tc>
        <w:tc>
          <w:tcPr>
            <w:tcW w:w="1701" w:type="dxa"/>
            <w:tcBorders>
              <w:top w:val="dotted" w:sz="4" w:space="0" w:color="auto"/>
              <w:bottom w:val="dotted" w:sz="4" w:space="0" w:color="auto"/>
            </w:tcBorders>
            <w:shd w:val="clear" w:color="auto" w:fill="DEEAF6" w:themeFill="accent1" w:themeFillTint="33"/>
            <w:vAlign w:val="center"/>
          </w:tcPr>
          <w:p w14:paraId="095EF144" w14:textId="782494D3" w:rsidR="00221423" w:rsidRPr="00590752" w:rsidRDefault="00221423" w:rsidP="00221423">
            <w:pPr>
              <w:pStyle w:val="Tableau"/>
              <w:keepNext/>
              <w:jc w:val="center"/>
            </w:pPr>
            <w:r>
              <w:t>12</w:t>
            </w:r>
          </w:p>
        </w:tc>
        <w:tc>
          <w:tcPr>
            <w:tcW w:w="6804" w:type="dxa"/>
            <w:tcBorders>
              <w:top w:val="dotted" w:sz="4" w:space="0" w:color="auto"/>
              <w:bottom w:val="dotted" w:sz="4" w:space="0" w:color="auto"/>
            </w:tcBorders>
            <w:shd w:val="clear" w:color="auto" w:fill="DEEAF6" w:themeFill="accent1" w:themeFillTint="33"/>
            <w:vAlign w:val="center"/>
          </w:tcPr>
          <w:p w14:paraId="1A5A6ABD" w14:textId="2D7B9F78" w:rsidR="00221423" w:rsidRPr="00590752" w:rsidRDefault="00185E4D" w:rsidP="00F61F4B">
            <w:pPr>
              <w:pStyle w:val="Tableau"/>
              <w:keepNext/>
            </w:pPr>
            <w:r>
              <w:t>Services de la vie étudiante</w:t>
            </w:r>
          </w:p>
        </w:tc>
      </w:tr>
      <w:tr w:rsidR="00221423" w:rsidRPr="00590752" w14:paraId="5A6BDD85" w14:textId="77777777" w:rsidTr="00060F40">
        <w:trPr>
          <w:cantSplit/>
        </w:trPr>
        <w:tc>
          <w:tcPr>
            <w:tcW w:w="1418" w:type="dxa"/>
            <w:vMerge/>
            <w:shd w:val="clear" w:color="auto" w:fill="DEEAF6" w:themeFill="accent1" w:themeFillTint="33"/>
            <w:vAlign w:val="center"/>
          </w:tcPr>
          <w:p w14:paraId="409BC40F" w14:textId="77777777" w:rsidR="00221423" w:rsidRPr="00590752" w:rsidRDefault="00221423" w:rsidP="00221423">
            <w:pPr>
              <w:pStyle w:val="Tableau"/>
              <w:keepNext/>
              <w:jc w:val="center"/>
            </w:pPr>
          </w:p>
        </w:tc>
        <w:tc>
          <w:tcPr>
            <w:tcW w:w="1701" w:type="dxa"/>
            <w:tcBorders>
              <w:top w:val="dotted" w:sz="4" w:space="0" w:color="auto"/>
              <w:bottom w:val="dotted" w:sz="4" w:space="0" w:color="auto"/>
            </w:tcBorders>
            <w:shd w:val="clear" w:color="auto" w:fill="DEEAF6" w:themeFill="accent1" w:themeFillTint="33"/>
            <w:vAlign w:val="center"/>
          </w:tcPr>
          <w:p w14:paraId="1810CD66" w14:textId="59C9167B" w:rsidR="00221423" w:rsidRPr="00590752" w:rsidRDefault="00221423" w:rsidP="00221423">
            <w:pPr>
              <w:pStyle w:val="Tableau"/>
              <w:keepNext/>
              <w:jc w:val="center"/>
            </w:pPr>
            <w:r>
              <w:t>13</w:t>
            </w:r>
          </w:p>
        </w:tc>
        <w:tc>
          <w:tcPr>
            <w:tcW w:w="6804" w:type="dxa"/>
            <w:tcBorders>
              <w:top w:val="dotted" w:sz="4" w:space="0" w:color="auto"/>
              <w:bottom w:val="dotted" w:sz="4" w:space="0" w:color="auto"/>
            </w:tcBorders>
            <w:shd w:val="clear" w:color="auto" w:fill="DEEAF6" w:themeFill="accent1" w:themeFillTint="33"/>
            <w:vAlign w:val="center"/>
          </w:tcPr>
          <w:p w14:paraId="57A4700F" w14:textId="071ED96F" w:rsidR="00221423" w:rsidRPr="00590752" w:rsidRDefault="00185E4D" w:rsidP="00F61F4B">
            <w:pPr>
              <w:pStyle w:val="Tableau"/>
              <w:keepNext/>
            </w:pPr>
            <w:r>
              <w:t>Fidélité et commerce</w:t>
            </w:r>
          </w:p>
        </w:tc>
      </w:tr>
      <w:tr w:rsidR="00221423" w:rsidRPr="00590752" w14:paraId="40333BCB" w14:textId="77777777" w:rsidTr="00060F40">
        <w:trPr>
          <w:cantSplit/>
        </w:trPr>
        <w:tc>
          <w:tcPr>
            <w:tcW w:w="1418" w:type="dxa"/>
            <w:vMerge/>
            <w:shd w:val="clear" w:color="auto" w:fill="DEEAF6" w:themeFill="accent1" w:themeFillTint="33"/>
            <w:vAlign w:val="center"/>
          </w:tcPr>
          <w:p w14:paraId="228D2A18" w14:textId="77777777" w:rsidR="00221423" w:rsidRPr="00590752" w:rsidRDefault="00221423" w:rsidP="00221423">
            <w:pPr>
              <w:pStyle w:val="Tableau"/>
              <w:keepNext/>
              <w:jc w:val="center"/>
            </w:pPr>
          </w:p>
        </w:tc>
        <w:tc>
          <w:tcPr>
            <w:tcW w:w="1701" w:type="dxa"/>
            <w:tcBorders>
              <w:top w:val="dotted" w:sz="4" w:space="0" w:color="auto"/>
              <w:bottom w:val="dotted" w:sz="4" w:space="0" w:color="auto"/>
            </w:tcBorders>
            <w:shd w:val="clear" w:color="auto" w:fill="DEEAF6" w:themeFill="accent1" w:themeFillTint="33"/>
            <w:vAlign w:val="center"/>
          </w:tcPr>
          <w:p w14:paraId="67D158D0" w14:textId="4776D533" w:rsidR="00221423" w:rsidRPr="00590752" w:rsidRDefault="00221423" w:rsidP="00221423">
            <w:pPr>
              <w:pStyle w:val="Tableau"/>
              <w:keepNext/>
              <w:jc w:val="center"/>
            </w:pPr>
            <w:r>
              <w:t>14</w:t>
            </w:r>
          </w:p>
        </w:tc>
        <w:tc>
          <w:tcPr>
            <w:tcW w:w="6804" w:type="dxa"/>
            <w:tcBorders>
              <w:top w:val="dotted" w:sz="4" w:space="0" w:color="auto"/>
              <w:bottom w:val="dotted" w:sz="4" w:space="0" w:color="auto"/>
            </w:tcBorders>
            <w:shd w:val="clear" w:color="auto" w:fill="DEEAF6" w:themeFill="accent1" w:themeFillTint="33"/>
            <w:vAlign w:val="center"/>
          </w:tcPr>
          <w:p w14:paraId="65491839" w14:textId="43B3DE87" w:rsidR="00221423" w:rsidRPr="00590752" w:rsidRDefault="00185E4D" w:rsidP="00F61F4B">
            <w:pPr>
              <w:pStyle w:val="Tableau"/>
              <w:keepNext/>
            </w:pPr>
            <w:r>
              <w:t>Mobilité (Maas)</w:t>
            </w:r>
          </w:p>
        </w:tc>
      </w:tr>
      <w:tr w:rsidR="00221423" w:rsidRPr="00590752" w14:paraId="7C2CCEE2" w14:textId="77777777" w:rsidTr="00060F40">
        <w:trPr>
          <w:cantSplit/>
        </w:trPr>
        <w:tc>
          <w:tcPr>
            <w:tcW w:w="1418" w:type="dxa"/>
            <w:vMerge/>
            <w:shd w:val="clear" w:color="auto" w:fill="DEEAF6" w:themeFill="accent1" w:themeFillTint="33"/>
            <w:vAlign w:val="center"/>
          </w:tcPr>
          <w:p w14:paraId="0A92E0AB" w14:textId="77777777" w:rsidR="00221423" w:rsidRPr="00590752" w:rsidRDefault="00221423" w:rsidP="00221423">
            <w:pPr>
              <w:pStyle w:val="Tableau"/>
              <w:keepNext/>
              <w:jc w:val="center"/>
            </w:pPr>
          </w:p>
        </w:tc>
        <w:tc>
          <w:tcPr>
            <w:tcW w:w="1701" w:type="dxa"/>
            <w:tcBorders>
              <w:top w:val="dotted" w:sz="4" w:space="0" w:color="auto"/>
              <w:bottom w:val="dotted" w:sz="4" w:space="0" w:color="auto"/>
            </w:tcBorders>
            <w:shd w:val="clear" w:color="auto" w:fill="DEEAF6" w:themeFill="accent1" w:themeFillTint="33"/>
            <w:vAlign w:val="center"/>
          </w:tcPr>
          <w:p w14:paraId="0889A29B" w14:textId="7D35BC56" w:rsidR="00221423" w:rsidRPr="00590752" w:rsidRDefault="00221423" w:rsidP="00221423">
            <w:pPr>
              <w:pStyle w:val="Tableau"/>
              <w:keepNext/>
              <w:jc w:val="center"/>
            </w:pPr>
            <w:r>
              <w:t>15 à 19</w:t>
            </w:r>
          </w:p>
        </w:tc>
        <w:tc>
          <w:tcPr>
            <w:tcW w:w="6804" w:type="dxa"/>
            <w:tcBorders>
              <w:top w:val="dotted" w:sz="4" w:space="0" w:color="auto"/>
              <w:bottom w:val="dotted" w:sz="4" w:space="0" w:color="auto"/>
            </w:tcBorders>
            <w:shd w:val="clear" w:color="auto" w:fill="DEEAF6" w:themeFill="accent1" w:themeFillTint="33"/>
            <w:vAlign w:val="center"/>
          </w:tcPr>
          <w:p w14:paraId="232FCF34" w14:textId="10B01A45" w:rsidR="00221423" w:rsidRPr="00590752" w:rsidRDefault="00185E4D" w:rsidP="00F61F4B">
            <w:pPr>
              <w:pStyle w:val="Tableau"/>
              <w:keepNext/>
            </w:pPr>
            <w:r>
              <w:t>Réservés pour une définition future Services Publics</w:t>
            </w:r>
          </w:p>
        </w:tc>
      </w:tr>
      <w:tr w:rsidR="00221423" w:rsidRPr="00590752" w14:paraId="598B9253" w14:textId="77777777" w:rsidTr="00060F40">
        <w:trPr>
          <w:cantSplit/>
        </w:trPr>
        <w:tc>
          <w:tcPr>
            <w:tcW w:w="1418" w:type="dxa"/>
            <w:vMerge/>
            <w:shd w:val="clear" w:color="auto" w:fill="DEEAF6" w:themeFill="accent1" w:themeFillTint="33"/>
            <w:vAlign w:val="center"/>
          </w:tcPr>
          <w:p w14:paraId="034D9AB1" w14:textId="77777777" w:rsidR="00221423" w:rsidRPr="00590752" w:rsidRDefault="00221423" w:rsidP="00221423">
            <w:pPr>
              <w:pStyle w:val="Tableau"/>
              <w:keepNext/>
              <w:jc w:val="center"/>
            </w:pPr>
          </w:p>
        </w:tc>
        <w:tc>
          <w:tcPr>
            <w:tcW w:w="1701" w:type="dxa"/>
            <w:tcBorders>
              <w:top w:val="dotted" w:sz="4" w:space="0" w:color="auto"/>
              <w:bottom w:val="dotted" w:sz="4" w:space="0" w:color="auto"/>
            </w:tcBorders>
            <w:shd w:val="clear" w:color="auto" w:fill="DEEAF6" w:themeFill="accent1" w:themeFillTint="33"/>
            <w:vAlign w:val="center"/>
          </w:tcPr>
          <w:p w14:paraId="5E09C1DD" w14:textId="0CE91E11" w:rsidR="00221423" w:rsidRPr="00590752" w:rsidRDefault="00221423" w:rsidP="00221423">
            <w:pPr>
              <w:pStyle w:val="Tableau"/>
              <w:keepNext/>
              <w:jc w:val="center"/>
            </w:pPr>
            <w:r>
              <w:t>20</w:t>
            </w:r>
          </w:p>
        </w:tc>
        <w:tc>
          <w:tcPr>
            <w:tcW w:w="6804" w:type="dxa"/>
            <w:tcBorders>
              <w:top w:val="dotted" w:sz="4" w:space="0" w:color="auto"/>
              <w:bottom w:val="dotted" w:sz="4" w:space="0" w:color="auto"/>
            </w:tcBorders>
            <w:shd w:val="clear" w:color="auto" w:fill="DEEAF6" w:themeFill="accent1" w:themeFillTint="33"/>
            <w:vAlign w:val="center"/>
          </w:tcPr>
          <w:p w14:paraId="375F2E9A" w14:textId="5537C8F2" w:rsidR="00221423" w:rsidRPr="00590752" w:rsidRDefault="00185E4D" w:rsidP="00F61F4B">
            <w:pPr>
              <w:pStyle w:val="Tableau"/>
              <w:keepNext/>
            </w:pPr>
            <w:r>
              <w:rPr>
                <w:rFonts w:ascii="Arial" w:eastAsia="Times" w:hAnsi="Arial"/>
                <w:sz w:val="20"/>
              </w:rPr>
              <w:t>Services à la personne</w:t>
            </w:r>
          </w:p>
        </w:tc>
      </w:tr>
      <w:tr w:rsidR="00221423" w:rsidRPr="00590752" w14:paraId="47E09ECC" w14:textId="77777777" w:rsidTr="00060F40">
        <w:trPr>
          <w:cantSplit/>
        </w:trPr>
        <w:tc>
          <w:tcPr>
            <w:tcW w:w="1418" w:type="dxa"/>
            <w:vMerge/>
            <w:shd w:val="clear" w:color="auto" w:fill="DEEAF6" w:themeFill="accent1" w:themeFillTint="33"/>
            <w:vAlign w:val="center"/>
          </w:tcPr>
          <w:p w14:paraId="1346C58F" w14:textId="77777777" w:rsidR="00221423" w:rsidRPr="00590752" w:rsidRDefault="00221423" w:rsidP="00221423">
            <w:pPr>
              <w:pStyle w:val="Tableau"/>
              <w:keepNext/>
              <w:jc w:val="center"/>
            </w:pPr>
          </w:p>
        </w:tc>
        <w:tc>
          <w:tcPr>
            <w:tcW w:w="1701" w:type="dxa"/>
            <w:tcBorders>
              <w:top w:val="dotted" w:sz="4" w:space="0" w:color="auto"/>
              <w:bottom w:val="dotted" w:sz="4" w:space="0" w:color="auto"/>
            </w:tcBorders>
            <w:shd w:val="clear" w:color="auto" w:fill="DEEAF6" w:themeFill="accent1" w:themeFillTint="33"/>
            <w:vAlign w:val="center"/>
          </w:tcPr>
          <w:p w14:paraId="38A2C0F8" w14:textId="74AD6FFF" w:rsidR="00221423" w:rsidRPr="00590752" w:rsidRDefault="00221423" w:rsidP="00221423">
            <w:pPr>
              <w:pStyle w:val="Tableau"/>
              <w:keepNext/>
              <w:jc w:val="center"/>
            </w:pPr>
            <w:r>
              <w:t>21</w:t>
            </w:r>
          </w:p>
        </w:tc>
        <w:tc>
          <w:tcPr>
            <w:tcW w:w="6804" w:type="dxa"/>
            <w:tcBorders>
              <w:top w:val="dotted" w:sz="4" w:space="0" w:color="auto"/>
              <w:bottom w:val="dotted" w:sz="4" w:space="0" w:color="auto"/>
            </w:tcBorders>
            <w:shd w:val="clear" w:color="auto" w:fill="DEEAF6" w:themeFill="accent1" w:themeFillTint="33"/>
            <w:vAlign w:val="center"/>
          </w:tcPr>
          <w:p w14:paraId="56D1C0DC" w14:textId="4FB2211F" w:rsidR="00221423" w:rsidRPr="00590752" w:rsidRDefault="00185E4D" w:rsidP="00F61F4B">
            <w:pPr>
              <w:pStyle w:val="Tableau"/>
              <w:keepNext/>
            </w:pPr>
            <w:r w:rsidRPr="00221423">
              <w:rPr>
                <w:rFonts w:eastAsia="Times"/>
              </w:rPr>
              <w:t>Transports privés</w:t>
            </w:r>
          </w:p>
        </w:tc>
      </w:tr>
      <w:tr w:rsidR="00221423" w:rsidRPr="00590752" w14:paraId="3507EFB1" w14:textId="77777777" w:rsidTr="00060F40">
        <w:trPr>
          <w:cantSplit/>
        </w:trPr>
        <w:tc>
          <w:tcPr>
            <w:tcW w:w="1418" w:type="dxa"/>
            <w:vMerge/>
            <w:shd w:val="clear" w:color="auto" w:fill="DEEAF6" w:themeFill="accent1" w:themeFillTint="33"/>
            <w:vAlign w:val="center"/>
          </w:tcPr>
          <w:p w14:paraId="62E6C2BA" w14:textId="77777777" w:rsidR="00221423" w:rsidRPr="00590752" w:rsidRDefault="00221423" w:rsidP="00221423">
            <w:pPr>
              <w:pStyle w:val="Tableau"/>
              <w:keepNext/>
              <w:jc w:val="center"/>
            </w:pPr>
          </w:p>
        </w:tc>
        <w:tc>
          <w:tcPr>
            <w:tcW w:w="1701" w:type="dxa"/>
            <w:tcBorders>
              <w:top w:val="dotted" w:sz="4" w:space="0" w:color="auto"/>
              <w:bottom w:val="dotted" w:sz="4" w:space="0" w:color="auto"/>
            </w:tcBorders>
            <w:shd w:val="clear" w:color="auto" w:fill="DEEAF6" w:themeFill="accent1" w:themeFillTint="33"/>
            <w:vAlign w:val="center"/>
          </w:tcPr>
          <w:p w14:paraId="0F38E103" w14:textId="176016FE" w:rsidR="00221423" w:rsidRPr="00590752" w:rsidRDefault="00221423" w:rsidP="00221423">
            <w:pPr>
              <w:pStyle w:val="Tableau"/>
              <w:keepNext/>
              <w:jc w:val="center"/>
            </w:pPr>
            <w:r>
              <w:t>22</w:t>
            </w:r>
          </w:p>
        </w:tc>
        <w:tc>
          <w:tcPr>
            <w:tcW w:w="6804" w:type="dxa"/>
            <w:tcBorders>
              <w:top w:val="dotted" w:sz="4" w:space="0" w:color="auto"/>
              <w:bottom w:val="dotted" w:sz="4" w:space="0" w:color="auto"/>
            </w:tcBorders>
            <w:shd w:val="clear" w:color="auto" w:fill="DEEAF6" w:themeFill="accent1" w:themeFillTint="33"/>
            <w:vAlign w:val="center"/>
          </w:tcPr>
          <w:p w14:paraId="141CEEF5" w14:textId="1E5C0D0B" w:rsidR="00221423" w:rsidRPr="00590752" w:rsidRDefault="00185E4D" w:rsidP="00F61F4B">
            <w:pPr>
              <w:pStyle w:val="Tableau"/>
              <w:keepNext/>
            </w:pPr>
            <w:r w:rsidRPr="00221423">
              <w:rPr>
                <w:rFonts w:eastAsia="Times"/>
              </w:rPr>
              <w:t>Paiements</w:t>
            </w:r>
          </w:p>
        </w:tc>
      </w:tr>
      <w:tr w:rsidR="00221423" w:rsidRPr="00590752" w14:paraId="6D994F29" w14:textId="77777777" w:rsidTr="00060F40">
        <w:trPr>
          <w:cantSplit/>
        </w:trPr>
        <w:tc>
          <w:tcPr>
            <w:tcW w:w="1418" w:type="dxa"/>
            <w:vMerge/>
            <w:shd w:val="clear" w:color="auto" w:fill="DEEAF6" w:themeFill="accent1" w:themeFillTint="33"/>
            <w:vAlign w:val="center"/>
          </w:tcPr>
          <w:p w14:paraId="4997945B" w14:textId="77777777" w:rsidR="00221423" w:rsidRPr="00590752" w:rsidRDefault="00221423" w:rsidP="00221423">
            <w:pPr>
              <w:pStyle w:val="Tableau"/>
              <w:keepNext/>
              <w:jc w:val="center"/>
            </w:pPr>
          </w:p>
        </w:tc>
        <w:tc>
          <w:tcPr>
            <w:tcW w:w="1701" w:type="dxa"/>
            <w:tcBorders>
              <w:top w:val="dotted" w:sz="4" w:space="0" w:color="auto"/>
              <w:bottom w:val="dotted" w:sz="4" w:space="0" w:color="auto"/>
            </w:tcBorders>
            <w:shd w:val="clear" w:color="auto" w:fill="DEEAF6" w:themeFill="accent1" w:themeFillTint="33"/>
            <w:vAlign w:val="center"/>
          </w:tcPr>
          <w:p w14:paraId="0C83261B" w14:textId="0F3A947D" w:rsidR="00221423" w:rsidRPr="00590752" w:rsidRDefault="00221423" w:rsidP="00221423">
            <w:pPr>
              <w:pStyle w:val="Tableau"/>
              <w:keepNext/>
              <w:jc w:val="center"/>
            </w:pPr>
            <w:r>
              <w:t>23</w:t>
            </w:r>
          </w:p>
        </w:tc>
        <w:tc>
          <w:tcPr>
            <w:tcW w:w="6804" w:type="dxa"/>
            <w:tcBorders>
              <w:top w:val="dotted" w:sz="4" w:space="0" w:color="auto"/>
              <w:bottom w:val="dotted" w:sz="4" w:space="0" w:color="auto"/>
            </w:tcBorders>
            <w:shd w:val="clear" w:color="auto" w:fill="DEEAF6" w:themeFill="accent1" w:themeFillTint="33"/>
            <w:vAlign w:val="center"/>
          </w:tcPr>
          <w:p w14:paraId="1E599441" w14:textId="7CCE6033" w:rsidR="00221423" w:rsidRPr="00590752" w:rsidRDefault="00185E4D" w:rsidP="00F61F4B">
            <w:pPr>
              <w:pStyle w:val="Tableau"/>
              <w:keepNext/>
            </w:pPr>
            <w:r w:rsidRPr="00221423">
              <w:rPr>
                <w:rFonts w:eastAsia="Times"/>
              </w:rPr>
              <w:t>Réseaux sociaux</w:t>
            </w:r>
          </w:p>
        </w:tc>
      </w:tr>
      <w:tr w:rsidR="00221423" w:rsidRPr="00590752" w14:paraId="462687D2" w14:textId="77777777" w:rsidTr="00060F40">
        <w:trPr>
          <w:cantSplit/>
        </w:trPr>
        <w:tc>
          <w:tcPr>
            <w:tcW w:w="1418" w:type="dxa"/>
            <w:vMerge/>
            <w:shd w:val="clear" w:color="auto" w:fill="DEEAF6" w:themeFill="accent1" w:themeFillTint="33"/>
            <w:vAlign w:val="center"/>
          </w:tcPr>
          <w:p w14:paraId="7EA2E78B" w14:textId="77777777" w:rsidR="00221423" w:rsidRPr="00590752" w:rsidRDefault="00221423" w:rsidP="00221423">
            <w:pPr>
              <w:pStyle w:val="Tableau"/>
              <w:keepNext/>
              <w:jc w:val="center"/>
            </w:pPr>
          </w:p>
        </w:tc>
        <w:tc>
          <w:tcPr>
            <w:tcW w:w="1701" w:type="dxa"/>
            <w:tcBorders>
              <w:top w:val="dotted" w:sz="4" w:space="0" w:color="auto"/>
              <w:bottom w:val="dotted" w:sz="4" w:space="0" w:color="auto"/>
            </w:tcBorders>
            <w:shd w:val="clear" w:color="auto" w:fill="DEEAF6" w:themeFill="accent1" w:themeFillTint="33"/>
            <w:vAlign w:val="center"/>
          </w:tcPr>
          <w:p w14:paraId="16B7DF58" w14:textId="78667A26" w:rsidR="00221423" w:rsidRPr="00590752" w:rsidRDefault="00221423" w:rsidP="00221423">
            <w:pPr>
              <w:pStyle w:val="Tableau"/>
              <w:keepNext/>
              <w:jc w:val="center"/>
            </w:pPr>
            <w:r>
              <w:t>24</w:t>
            </w:r>
          </w:p>
        </w:tc>
        <w:tc>
          <w:tcPr>
            <w:tcW w:w="6804" w:type="dxa"/>
            <w:tcBorders>
              <w:top w:val="dotted" w:sz="4" w:space="0" w:color="auto"/>
              <w:bottom w:val="dotted" w:sz="4" w:space="0" w:color="auto"/>
            </w:tcBorders>
            <w:shd w:val="clear" w:color="auto" w:fill="DEEAF6" w:themeFill="accent1" w:themeFillTint="33"/>
            <w:vAlign w:val="center"/>
          </w:tcPr>
          <w:p w14:paraId="270000AC" w14:textId="573CD9EF" w:rsidR="00221423" w:rsidRPr="00590752" w:rsidRDefault="00185E4D" w:rsidP="00F61F4B">
            <w:pPr>
              <w:pStyle w:val="Tableau"/>
              <w:keepNext/>
            </w:pPr>
            <w:r w:rsidRPr="00221423">
              <w:rPr>
                <w:rFonts w:eastAsia="Times"/>
              </w:rPr>
              <w:t>Activités sportives</w:t>
            </w:r>
            <w:r>
              <w:rPr>
                <w:rFonts w:eastAsia="Times"/>
              </w:rPr>
              <w:t>,</w:t>
            </w:r>
            <w:r w:rsidRPr="00221423">
              <w:rPr>
                <w:rFonts w:eastAsia="Times"/>
              </w:rPr>
              <w:t xml:space="preserve"> culturelles et loisirs</w:t>
            </w:r>
          </w:p>
        </w:tc>
      </w:tr>
      <w:tr w:rsidR="00221423" w:rsidRPr="00590752" w14:paraId="341DC2EB" w14:textId="77777777" w:rsidTr="00060F40">
        <w:trPr>
          <w:cantSplit/>
        </w:trPr>
        <w:tc>
          <w:tcPr>
            <w:tcW w:w="1418" w:type="dxa"/>
            <w:vMerge/>
            <w:shd w:val="clear" w:color="auto" w:fill="DEEAF6" w:themeFill="accent1" w:themeFillTint="33"/>
            <w:vAlign w:val="center"/>
          </w:tcPr>
          <w:p w14:paraId="050342E2" w14:textId="77777777" w:rsidR="00221423" w:rsidRPr="00590752" w:rsidRDefault="00221423" w:rsidP="00221423">
            <w:pPr>
              <w:pStyle w:val="Tableau"/>
              <w:keepNext/>
              <w:jc w:val="center"/>
            </w:pPr>
          </w:p>
        </w:tc>
        <w:tc>
          <w:tcPr>
            <w:tcW w:w="1701" w:type="dxa"/>
            <w:tcBorders>
              <w:top w:val="dotted" w:sz="4" w:space="0" w:color="auto"/>
              <w:bottom w:val="dotted" w:sz="4" w:space="0" w:color="auto"/>
            </w:tcBorders>
            <w:shd w:val="clear" w:color="auto" w:fill="DEEAF6" w:themeFill="accent1" w:themeFillTint="33"/>
            <w:vAlign w:val="center"/>
          </w:tcPr>
          <w:p w14:paraId="4F356C1D" w14:textId="068C6F7C" w:rsidR="00221423" w:rsidRPr="00590752" w:rsidRDefault="00221423" w:rsidP="00221423">
            <w:pPr>
              <w:pStyle w:val="Tableau"/>
              <w:keepNext/>
              <w:jc w:val="center"/>
            </w:pPr>
            <w:r>
              <w:t>25</w:t>
            </w:r>
          </w:p>
        </w:tc>
        <w:tc>
          <w:tcPr>
            <w:tcW w:w="6804" w:type="dxa"/>
            <w:tcBorders>
              <w:top w:val="dotted" w:sz="4" w:space="0" w:color="auto"/>
              <w:bottom w:val="dotted" w:sz="4" w:space="0" w:color="auto"/>
            </w:tcBorders>
            <w:shd w:val="clear" w:color="auto" w:fill="DEEAF6" w:themeFill="accent1" w:themeFillTint="33"/>
            <w:vAlign w:val="center"/>
          </w:tcPr>
          <w:p w14:paraId="4F8172CB" w14:textId="6B2CBFDA" w:rsidR="00221423" w:rsidRPr="00590752" w:rsidRDefault="009039D9" w:rsidP="00F61F4B">
            <w:pPr>
              <w:pStyle w:val="Tableau"/>
              <w:keepNext/>
            </w:pPr>
            <w:r w:rsidRPr="00221423">
              <w:rPr>
                <w:rFonts w:eastAsia="Times"/>
              </w:rPr>
              <w:t>Programme de fidélité (hors contexte « cœur de villes »)</w:t>
            </w:r>
          </w:p>
        </w:tc>
      </w:tr>
      <w:tr w:rsidR="00221423" w:rsidRPr="00590752" w14:paraId="1F79ADEC" w14:textId="77777777" w:rsidTr="00060F40">
        <w:trPr>
          <w:cantSplit/>
        </w:trPr>
        <w:tc>
          <w:tcPr>
            <w:tcW w:w="1418" w:type="dxa"/>
            <w:vMerge/>
            <w:shd w:val="clear" w:color="auto" w:fill="DEEAF6" w:themeFill="accent1" w:themeFillTint="33"/>
            <w:vAlign w:val="center"/>
          </w:tcPr>
          <w:p w14:paraId="78BA2B7F" w14:textId="77777777" w:rsidR="00221423" w:rsidRPr="00590752" w:rsidRDefault="00221423" w:rsidP="00221423">
            <w:pPr>
              <w:pStyle w:val="Tableau"/>
              <w:keepNext/>
              <w:jc w:val="center"/>
            </w:pPr>
          </w:p>
        </w:tc>
        <w:tc>
          <w:tcPr>
            <w:tcW w:w="1701" w:type="dxa"/>
            <w:tcBorders>
              <w:top w:val="dotted" w:sz="4" w:space="0" w:color="auto"/>
              <w:bottom w:val="dotted" w:sz="4" w:space="0" w:color="auto"/>
            </w:tcBorders>
            <w:shd w:val="clear" w:color="auto" w:fill="DEEAF6" w:themeFill="accent1" w:themeFillTint="33"/>
            <w:vAlign w:val="center"/>
          </w:tcPr>
          <w:p w14:paraId="74CB7DCC" w14:textId="3B2D4AD7" w:rsidR="00221423" w:rsidRPr="00590752" w:rsidRDefault="00221423" w:rsidP="00221423">
            <w:pPr>
              <w:pStyle w:val="Tableau"/>
              <w:keepNext/>
              <w:jc w:val="center"/>
            </w:pPr>
            <w:r>
              <w:t>26 à 30</w:t>
            </w:r>
          </w:p>
        </w:tc>
        <w:tc>
          <w:tcPr>
            <w:tcW w:w="6804" w:type="dxa"/>
            <w:tcBorders>
              <w:top w:val="dotted" w:sz="4" w:space="0" w:color="auto"/>
              <w:bottom w:val="dotted" w:sz="4" w:space="0" w:color="auto"/>
            </w:tcBorders>
            <w:shd w:val="clear" w:color="auto" w:fill="DEEAF6" w:themeFill="accent1" w:themeFillTint="33"/>
            <w:vAlign w:val="center"/>
          </w:tcPr>
          <w:p w14:paraId="3DA5DF70" w14:textId="6BAA1AA6" w:rsidR="00221423" w:rsidRPr="00590752" w:rsidRDefault="009039D9" w:rsidP="00F61F4B">
            <w:pPr>
              <w:pStyle w:val="Tableau"/>
              <w:keepNext/>
            </w:pPr>
            <w:r w:rsidRPr="00221423">
              <w:rPr>
                <w:rFonts w:eastAsia="Times"/>
              </w:rPr>
              <w:t xml:space="preserve">Réservés pour une définition future par </w:t>
            </w:r>
            <w:r w:rsidR="00247778">
              <w:rPr>
                <w:rFonts w:eastAsia="Times"/>
              </w:rPr>
              <w:t>la norme AMC</w:t>
            </w:r>
          </w:p>
        </w:tc>
      </w:tr>
      <w:tr w:rsidR="00221423" w:rsidRPr="00590752" w14:paraId="24E4EC08" w14:textId="77777777" w:rsidTr="00060F40">
        <w:trPr>
          <w:cantSplit/>
        </w:trPr>
        <w:tc>
          <w:tcPr>
            <w:tcW w:w="1418" w:type="dxa"/>
            <w:vMerge/>
            <w:shd w:val="clear" w:color="auto" w:fill="DEEAF6" w:themeFill="accent1" w:themeFillTint="33"/>
            <w:vAlign w:val="center"/>
          </w:tcPr>
          <w:p w14:paraId="06E8F104" w14:textId="77777777" w:rsidR="00221423" w:rsidRPr="00590752" w:rsidRDefault="00221423" w:rsidP="00221423">
            <w:pPr>
              <w:pStyle w:val="Tableau"/>
              <w:keepNext/>
              <w:jc w:val="center"/>
            </w:pPr>
          </w:p>
        </w:tc>
        <w:tc>
          <w:tcPr>
            <w:tcW w:w="1701" w:type="dxa"/>
            <w:tcBorders>
              <w:top w:val="dotted" w:sz="4" w:space="0" w:color="auto"/>
              <w:bottom w:val="dotted" w:sz="4" w:space="0" w:color="auto"/>
            </w:tcBorders>
            <w:shd w:val="clear" w:color="auto" w:fill="DEEAF6" w:themeFill="accent1" w:themeFillTint="33"/>
            <w:vAlign w:val="center"/>
          </w:tcPr>
          <w:p w14:paraId="086929C8" w14:textId="2A4A8739" w:rsidR="00221423" w:rsidRPr="00590752" w:rsidRDefault="00221423" w:rsidP="00221423">
            <w:pPr>
              <w:pStyle w:val="Tableau"/>
              <w:keepNext/>
              <w:jc w:val="center"/>
            </w:pPr>
            <w:r>
              <w:t>31 à 61439</w:t>
            </w:r>
          </w:p>
        </w:tc>
        <w:tc>
          <w:tcPr>
            <w:tcW w:w="6804" w:type="dxa"/>
            <w:tcBorders>
              <w:top w:val="dotted" w:sz="4" w:space="0" w:color="auto"/>
              <w:bottom w:val="dotted" w:sz="4" w:space="0" w:color="auto"/>
            </w:tcBorders>
            <w:shd w:val="clear" w:color="auto" w:fill="DEEAF6" w:themeFill="accent1" w:themeFillTint="33"/>
            <w:vAlign w:val="center"/>
          </w:tcPr>
          <w:p w14:paraId="45749780" w14:textId="1C4DFA0C" w:rsidR="00221423" w:rsidRPr="00590752" w:rsidRDefault="009039D9" w:rsidP="00F61F4B">
            <w:pPr>
              <w:pStyle w:val="Tableau"/>
              <w:keepNext/>
            </w:pPr>
            <w:r w:rsidRPr="00221423">
              <w:rPr>
                <w:rFonts w:eastAsia="Times"/>
              </w:rPr>
              <w:t>Disponibles pour la définition de services spécifiques</w:t>
            </w:r>
            <w:r w:rsidR="00A7521A">
              <w:rPr>
                <w:rFonts w:eastAsia="Times"/>
              </w:rPr>
              <w:t xml:space="preserve"> (non normalisés)</w:t>
            </w:r>
          </w:p>
        </w:tc>
      </w:tr>
      <w:tr w:rsidR="00163A2E" w:rsidRPr="00590752" w14:paraId="6F5E58FE" w14:textId="77777777" w:rsidTr="00060F40">
        <w:trPr>
          <w:cantSplit/>
        </w:trPr>
        <w:tc>
          <w:tcPr>
            <w:tcW w:w="1418" w:type="dxa"/>
            <w:vMerge/>
            <w:shd w:val="clear" w:color="auto" w:fill="DEEAF6" w:themeFill="accent1" w:themeFillTint="33"/>
            <w:vAlign w:val="center"/>
          </w:tcPr>
          <w:p w14:paraId="43FE3599" w14:textId="77777777" w:rsidR="00163A2E" w:rsidRPr="00590752" w:rsidRDefault="00163A2E" w:rsidP="00163A2E">
            <w:pPr>
              <w:pStyle w:val="Tableau"/>
              <w:jc w:val="center"/>
            </w:pPr>
          </w:p>
        </w:tc>
        <w:tc>
          <w:tcPr>
            <w:tcW w:w="1701" w:type="dxa"/>
            <w:tcBorders>
              <w:top w:val="dotted" w:sz="4" w:space="0" w:color="auto"/>
            </w:tcBorders>
            <w:shd w:val="clear" w:color="auto" w:fill="DEEAF6" w:themeFill="accent1" w:themeFillTint="33"/>
            <w:vAlign w:val="center"/>
          </w:tcPr>
          <w:p w14:paraId="7D769712" w14:textId="4E935834" w:rsidR="00163A2E" w:rsidRPr="00590752" w:rsidRDefault="00163A2E" w:rsidP="00163A2E">
            <w:pPr>
              <w:pStyle w:val="Tableau"/>
              <w:jc w:val="center"/>
            </w:pPr>
            <w:r>
              <w:t>61440 à 65535</w:t>
            </w:r>
          </w:p>
        </w:tc>
        <w:tc>
          <w:tcPr>
            <w:tcW w:w="6804" w:type="dxa"/>
            <w:tcBorders>
              <w:top w:val="dotted" w:sz="4" w:space="0" w:color="auto"/>
            </w:tcBorders>
            <w:shd w:val="clear" w:color="auto" w:fill="DEEAF6" w:themeFill="accent1" w:themeFillTint="33"/>
            <w:vAlign w:val="center"/>
          </w:tcPr>
          <w:p w14:paraId="498E96CF" w14:textId="01FFE8C1" w:rsidR="00163A2E" w:rsidRPr="00590752" w:rsidRDefault="00163A2E" w:rsidP="00163A2E">
            <w:pPr>
              <w:pStyle w:val="Tableau"/>
            </w:pPr>
            <w:r w:rsidRPr="00221423">
              <w:rPr>
                <w:rFonts w:eastAsia="Times"/>
              </w:rPr>
              <w:t xml:space="preserve">Réservés pour une définition future par </w:t>
            </w:r>
            <w:r>
              <w:rPr>
                <w:rFonts w:eastAsia="Times"/>
              </w:rPr>
              <w:t>la norme AMC</w:t>
            </w:r>
          </w:p>
        </w:tc>
      </w:tr>
    </w:tbl>
    <w:p w14:paraId="60D90CE9" w14:textId="77777777" w:rsidR="00221423" w:rsidRDefault="00221423" w:rsidP="00060F40">
      <w:pPr>
        <w:pStyle w:val="Interligne"/>
      </w:pPr>
    </w:p>
    <w:p w14:paraId="3A970166" w14:textId="566312D5" w:rsidR="00D24BB0" w:rsidRPr="00D24BB0" w:rsidRDefault="006418C2" w:rsidP="00060F40">
      <w:pPr>
        <w:pStyle w:val="Titre3"/>
      </w:pPr>
      <w:bookmarkStart w:id="475" w:name="_Toc162266664"/>
      <w:r w:rsidRPr="00590752">
        <w:lastRenderedPageBreak/>
        <w:t>Structures de données</w:t>
      </w:r>
      <w:bookmarkEnd w:id="475"/>
    </w:p>
    <w:p w14:paraId="6E0D5352" w14:textId="72456069" w:rsidR="00B3100C" w:rsidRPr="00590752" w:rsidRDefault="006418C2">
      <w:pPr>
        <w:keepNext/>
      </w:pPr>
      <w:r w:rsidRPr="00590752">
        <w:t>Le diagramme ci-dessous présente les structures de données AMC</w:t>
      </w:r>
      <w:r w:rsidR="001F551E">
        <w:t> </w:t>
      </w:r>
      <w:r w:rsidRPr="00590752">
        <w:t>:</w:t>
      </w:r>
    </w:p>
    <w:p w14:paraId="10425964" w14:textId="70A5083F" w:rsidR="00B3100C" w:rsidRPr="00590752" w:rsidRDefault="002D3860">
      <w:pPr>
        <w:pStyle w:val="Dessin"/>
      </w:pPr>
      <w:r w:rsidRPr="00590752">
        <w:object w:dxaOrig="13905" w:dyaOrig="18360" w14:anchorId="6575E4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2pt;height:334.5pt" o:ole="" fillcolor="window">
            <v:imagedata r:id="rId33" o:title="" croptop="-204f" cropbottom="16727f" cropleft="-73f" cropright="250f"/>
          </v:shape>
          <o:OLEObject Type="Embed" ProgID="Word.Picture.8" ShapeID="_x0000_i1025" DrawAspect="Content" ObjectID="_1772879946" r:id="rId34"/>
        </w:object>
      </w:r>
    </w:p>
    <w:p w14:paraId="5C6C1AAE" w14:textId="2B1A1154" w:rsidR="00B3100C" w:rsidRPr="00590752" w:rsidRDefault="006418C2">
      <w:r w:rsidRPr="00590752">
        <w:t>Les structures de données obligatoires de toute AMC sont</w:t>
      </w:r>
      <w:r w:rsidR="001F551E">
        <w:t> </w:t>
      </w:r>
      <w:r w:rsidRPr="00590752">
        <w:t>:</w:t>
      </w:r>
    </w:p>
    <w:p w14:paraId="3A487EBF" w14:textId="77777777" w:rsidR="00B3100C" w:rsidRPr="00590752" w:rsidRDefault="006418C2">
      <w:pPr>
        <w:pStyle w:val="Listepuces"/>
      </w:pPr>
      <w:r w:rsidRPr="00590752">
        <w:t>Les attributs du conteneur Calypso.</w:t>
      </w:r>
    </w:p>
    <w:p w14:paraId="0A3330B1" w14:textId="77777777" w:rsidR="00B3100C" w:rsidRPr="00590752" w:rsidRDefault="006418C2">
      <w:pPr>
        <w:pStyle w:val="Listepuces"/>
      </w:pPr>
      <w:r w:rsidRPr="00590752">
        <w:t>Les données globales.</w:t>
      </w:r>
    </w:p>
    <w:p w14:paraId="68DFBED4" w14:textId="77777777" w:rsidR="00B3100C" w:rsidRPr="00590752" w:rsidRDefault="006418C2">
      <w:pPr>
        <w:pStyle w:val="Listepuces"/>
      </w:pPr>
      <w:r w:rsidRPr="00590752">
        <w:t>Les identifiants prédéfinis.</w:t>
      </w:r>
    </w:p>
    <w:p w14:paraId="6AA8C49F" w14:textId="77777777" w:rsidR="00B3100C" w:rsidRPr="00590752" w:rsidRDefault="006418C2">
      <w:r w:rsidRPr="00590752">
        <w:t>La présence des autres structures de données est optionnelle.</w:t>
      </w:r>
    </w:p>
    <w:p w14:paraId="678C0065" w14:textId="77777777" w:rsidR="00B3100C" w:rsidRPr="00590752" w:rsidRDefault="006418C2">
      <w:pPr>
        <w:pStyle w:val="Titre3"/>
      </w:pPr>
      <w:bookmarkStart w:id="476" w:name="_Toc162266665"/>
      <w:r w:rsidRPr="00590752">
        <w:t>Conteneur Calypso</w:t>
      </w:r>
      <w:bookmarkEnd w:id="476"/>
    </w:p>
    <w:p w14:paraId="00F80D78" w14:textId="77777777" w:rsidR="00B3100C" w:rsidRPr="00590752" w:rsidRDefault="006418C2">
      <w:r w:rsidRPr="00590752">
        <w:t xml:space="preserve">Les structures de données sont stockées dans un conteneur </w:t>
      </w:r>
      <w:r w:rsidRPr="00590752">
        <w:rPr>
          <w:i/>
        </w:rPr>
        <w:t>Calypso</w:t>
      </w:r>
      <w:r w:rsidRPr="00590752">
        <w:t>, appelé « application ». Le standard Calypso repose sur les normes internationales des cartes à puces.</w:t>
      </w:r>
    </w:p>
    <w:p w14:paraId="472961DA" w14:textId="703F3A7A" w:rsidR="00B3100C" w:rsidRPr="00590752" w:rsidRDefault="006418C2">
      <w:r w:rsidRPr="00590752">
        <w:t>Le standard Calypso permet ainsi l’hébergement d’identifiants dans des cartes sans contact (telles que celles utilisés pour l’accès aux transports publics</w:t>
      </w:r>
      <w:r w:rsidRPr="00590752">
        <w:rPr>
          <w:rStyle w:val="Appelnotedebasdep"/>
        </w:rPr>
        <w:t> </w:t>
      </w:r>
      <w:r w:rsidRPr="00590752">
        <w:rPr>
          <w:rStyle w:val="Appelnotedebasdep"/>
        </w:rPr>
        <w:footnoteReference w:id="19"/>
      </w:r>
      <w:r w:rsidRPr="00590752">
        <w:t>) et dans les téléphones NFC compatibles (voir chapitre </w:t>
      </w:r>
      <w:r w:rsidRPr="00590752">
        <w:fldChar w:fldCharType="begin"/>
      </w:r>
      <w:r w:rsidRPr="00590752">
        <w:instrText xml:space="preserve"> REF _Ref64455643 \r \h </w:instrText>
      </w:r>
      <w:r w:rsidR="00590752">
        <w:instrText xml:space="preserve"> \* MERGEFORMAT </w:instrText>
      </w:r>
      <w:r w:rsidRPr="00590752">
        <w:fldChar w:fldCharType="separate"/>
      </w:r>
      <w:r w:rsidR="0042222E">
        <w:t>I.3</w:t>
      </w:r>
      <w:r w:rsidRPr="00590752">
        <w:fldChar w:fldCharType="end"/>
      </w:r>
      <w:r w:rsidRPr="00590752">
        <w:t>).</w:t>
      </w:r>
    </w:p>
    <w:p w14:paraId="199BB6F3" w14:textId="77777777" w:rsidR="00B3100C" w:rsidRPr="00590752" w:rsidRDefault="006418C2">
      <w:pPr>
        <w:pStyle w:val="Titre3"/>
      </w:pPr>
      <w:bookmarkStart w:id="477" w:name="_Ref69726646"/>
      <w:bookmarkStart w:id="478" w:name="_Toc162266666"/>
      <w:r w:rsidRPr="00590752">
        <w:lastRenderedPageBreak/>
        <w:t>Niveaux de sécurité</w:t>
      </w:r>
      <w:bookmarkEnd w:id="477"/>
      <w:bookmarkEnd w:id="478"/>
    </w:p>
    <w:p w14:paraId="05C6438D" w14:textId="6C1B6A67" w:rsidR="00B3100C" w:rsidRPr="00590752" w:rsidRDefault="006418C2">
      <w:pPr>
        <w:keepNext/>
      </w:pPr>
      <w:r w:rsidRPr="00590752">
        <w:t>La norme AMC définit trois niveaux de sécurité correspondant à trois types d’authentification, au choix du terminal lisant les données</w:t>
      </w:r>
      <w:r w:rsidR="001F551E">
        <w:t> </w:t>
      </w:r>
      <w:r w:rsidRPr="00590752">
        <w:t>:</w:t>
      </w:r>
    </w:p>
    <w:p w14:paraId="221A1F56" w14:textId="77777777" w:rsidR="00B3100C" w:rsidRPr="00590752" w:rsidRDefault="00B3100C">
      <w:pPr>
        <w:pStyle w:val="Interligne"/>
        <w:keepNext/>
      </w:pPr>
    </w:p>
    <w:tbl>
      <w:tblPr>
        <w:tblW w:w="9498" w:type="dxa"/>
        <w:tblInd w:w="142" w:type="dxa"/>
        <w:tblBorders>
          <w:top w:val="single" w:sz="4" w:space="0" w:color="auto"/>
          <w:bottom w:val="single" w:sz="4" w:space="0" w:color="auto"/>
          <w:insideH w:val="single" w:sz="4" w:space="0" w:color="auto"/>
        </w:tblBorders>
        <w:tblLayout w:type="fixed"/>
        <w:tblCellMar>
          <w:left w:w="142" w:type="dxa"/>
          <w:right w:w="142" w:type="dxa"/>
        </w:tblCellMar>
        <w:tblLook w:val="04A0" w:firstRow="1" w:lastRow="0" w:firstColumn="1" w:lastColumn="0" w:noHBand="0" w:noVBand="1"/>
      </w:tblPr>
      <w:tblGrid>
        <w:gridCol w:w="1843"/>
        <w:gridCol w:w="3827"/>
        <w:gridCol w:w="3828"/>
      </w:tblGrid>
      <w:tr w:rsidR="00B3100C" w:rsidRPr="00590752" w14:paraId="517C3106" w14:textId="77777777">
        <w:trPr>
          <w:cantSplit/>
        </w:trPr>
        <w:tc>
          <w:tcPr>
            <w:tcW w:w="1843" w:type="dxa"/>
            <w:tcBorders>
              <w:bottom w:val="single" w:sz="4" w:space="0" w:color="auto"/>
            </w:tcBorders>
            <w:shd w:val="clear" w:color="auto" w:fill="9CC2E5" w:themeFill="accent1" w:themeFillTint="99"/>
          </w:tcPr>
          <w:p w14:paraId="5F30F909" w14:textId="77777777" w:rsidR="00B3100C" w:rsidRPr="00590752" w:rsidRDefault="006418C2">
            <w:pPr>
              <w:pStyle w:val="Tableau"/>
              <w:keepNext/>
              <w:jc w:val="center"/>
              <w:rPr>
                <w:b/>
                <w:i/>
              </w:rPr>
            </w:pPr>
            <w:r w:rsidRPr="00590752">
              <w:rPr>
                <w:b/>
                <w:i/>
              </w:rPr>
              <w:t>Authentification</w:t>
            </w:r>
          </w:p>
        </w:tc>
        <w:tc>
          <w:tcPr>
            <w:tcW w:w="3827" w:type="dxa"/>
            <w:tcBorders>
              <w:bottom w:val="single" w:sz="4" w:space="0" w:color="auto"/>
            </w:tcBorders>
            <w:shd w:val="clear" w:color="auto" w:fill="9CC2E5" w:themeFill="accent1" w:themeFillTint="99"/>
          </w:tcPr>
          <w:p w14:paraId="74CEC374" w14:textId="77777777" w:rsidR="00B3100C" w:rsidRPr="00590752" w:rsidRDefault="006418C2">
            <w:pPr>
              <w:pStyle w:val="Tableau"/>
              <w:keepNext/>
              <w:jc w:val="center"/>
              <w:rPr>
                <w:b/>
                <w:i/>
              </w:rPr>
            </w:pPr>
            <w:r w:rsidRPr="00590752">
              <w:rPr>
                <w:b/>
                <w:i/>
              </w:rPr>
              <w:t>Traitement</w:t>
            </w:r>
          </w:p>
        </w:tc>
        <w:tc>
          <w:tcPr>
            <w:tcW w:w="3828" w:type="dxa"/>
            <w:tcBorders>
              <w:bottom w:val="single" w:sz="4" w:space="0" w:color="auto"/>
            </w:tcBorders>
            <w:shd w:val="clear" w:color="auto" w:fill="9CC2E5" w:themeFill="accent1" w:themeFillTint="99"/>
          </w:tcPr>
          <w:p w14:paraId="3B2D3CA4" w14:textId="77777777" w:rsidR="00B3100C" w:rsidRPr="00590752" w:rsidRDefault="006418C2">
            <w:pPr>
              <w:pStyle w:val="Tableau"/>
              <w:keepNext/>
              <w:jc w:val="center"/>
              <w:rPr>
                <w:b/>
                <w:i/>
              </w:rPr>
            </w:pPr>
            <w:r w:rsidRPr="00590752">
              <w:rPr>
                <w:b/>
                <w:i/>
              </w:rPr>
              <w:t>Protection</w:t>
            </w:r>
          </w:p>
        </w:tc>
      </w:tr>
      <w:tr w:rsidR="00B3100C" w:rsidRPr="00590752" w14:paraId="265B02BA" w14:textId="77777777">
        <w:trPr>
          <w:cantSplit/>
        </w:trPr>
        <w:tc>
          <w:tcPr>
            <w:tcW w:w="1843" w:type="dxa"/>
            <w:tcBorders>
              <w:bottom w:val="dotted" w:sz="4" w:space="0" w:color="auto"/>
            </w:tcBorders>
            <w:shd w:val="clear" w:color="auto" w:fill="DEEAF6" w:themeFill="accent1" w:themeFillTint="33"/>
          </w:tcPr>
          <w:p w14:paraId="24719E08" w14:textId="77777777" w:rsidR="00B3100C" w:rsidRPr="00590752" w:rsidRDefault="006418C2">
            <w:pPr>
              <w:pStyle w:val="Tableau"/>
              <w:keepNext/>
            </w:pPr>
            <w:r w:rsidRPr="00590752">
              <w:t>Aucune</w:t>
            </w:r>
          </w:p>
        </w:tc>
        <w:tc>
          <w:tcPr>
            <w:tcW w:w="3827" w:type="dxa"/>
            <w:tcBorders>
              <w:bottom w:val="dotted" w:sz="4" w:space="0" w:color="auto"/>
            </w:tcBorders>
            <w:shd w:val="clear" w:color="auto" w:fill="DEEAF6" w:themeFill="accent1" w:themeFillTint="33"/>
          </w:tcPr>
          <w:p w14:paraId="35C84D22" w14:textId="77777777" w:rsidR="00B3100C" w:rsidRPr="00590752" w:rsidRDefault="006418C2">
            <w:pPr>
              <w:pStyle w:val="Tableau"/>
              <w:keepNext/>
            </w:pPr>
            <w:r w:rsidRPr="00590752">
              <w:t>Lecture des données de l’AMC sans vérification de la signature ni authentification du conteneur Calypso</w:t>
            </w:r>
          </w:p>
        </w:tc>
        <w:tc>
          <w:tcPr>
            <w:tcW w:w="3828" w:type="dxa"/>
            <w:tcBorders>
              <w:bottom w:val="dotted" w:sz="4" w:space="0" w:color="auto"/>
            </w:tcBorders>
            <w:shd w:val="clear" w:color="auto" w:fill="DEEAF6" w:themeFill="accent1" w:themeFillTint="33"/>
          </w:tcPr>
          <w:p w14:paraId="6043DBFA" w14:textId="5D79E229" w:rsidR="00B3100C" w:rsidRPr="00590752" w:rsidRDefault="00CC7501">
            <w:pPr>
              <w:pStyle w:val="Tableau"/>
              <w:keepNext/>
            </w:pPr>
            <w:r w:rsidRPr="00CC7501">
              <w:t xml:space="preserve">La sécurité repose entièrement sur le </w:t>
            </w:r>
            <w:r>
              <w:t>système d’information</w:t>
            </w:r>
          </w:p>
        </w:tc>
      </w:tr>
      <w:tr w:rsidR="00B3100C" w:rsidRPr="00590752" w14:paraId="402B9F5C" w14:textId="77777777">
        <w:trPr>
          <w:cantSplit/>
        </w:trPr>
        <w:tc>
          <w:tcPr>
            <w:tcW w:w="1843" w:type="dxa"/>
            <w:tcBorders>
              <w:top w:val="dotted" w:sz="4" w:space="0" w:color="auto"/>
              <w:bottom w:val="dotted" w:sz="4" w:space="0" w:color="auto"/>
            </w:tcBorders>
            <w:shd w:val="clear" w:color="auto" w:fill="DEEAF6" w:themeFill="accent1" w:themeFillTint="33"/>
          </w:tcPr>
          <w:p w14:paraId="0C846B8C" w14:textId="77777777" w:rsidR="00B3100C" w:rsidRPr="00590752" w:rsidRDefault="006418C2">
            <w:pPr>
              <w:pStyle w:val="Tableau"/>
              <w:keepNext/>
            </w:pPr>
            <w:r w:rsidRPr="00590752">
              <w:t>Statique</w:t>
            </w:r>
          </w:p>
        </w:tc>
        <w:tc>
          <w:tcPr>
            <w:tcW w:w="3827" w:type="dxa"/>
            <w:tcBorders>
              <w:top w:val="dotted" w:sz="4" w:space="0" w:color="auto"/>
              <w:bottom w:val="dotted" w:sz="4" w:space="0" w:color="auto"/>
            </w:tcBorders>
            <w:shd w:val="clear" w:color="auto" w:fill="DEEAF6" w:themeFill="accent1" w:themeFillTint="33"/>
          </w:tcPr>
          <w:p w14:paraId="4F1E8265" w14:textId="77777777" w:rsidR="00B3100C" w:rsidRPr="00590752" w:rsidRDefault="006418C2">
            <w:pPr>
              <w:pStyle w:val="Tableau"/>
              <w:keepNext/>
            </w:pPr>
            <w:r w:rsidRPr="00590752">
              <w:t>Lecture des données de l’AMC avec vérification de la signature mais sans authentification du conteneur Calypso</w:t>
            </w:r>
          </w:p>
        </w:tc>
        <w:tc>
          <w:tcPr>
            <w:tcW w:w="3828" w:type="dxa"/>
            <w:tcBorders>
              <w:top w:val="dotted" w:sz="4" w:space="0" w:color="auto"/>
              <w:bottom w:val="dotted" w:sz="4" w:space="0" w:color="auto"/>
            </w:tcBorders>
            <w:shd w:val="clear" w:color="auto" w:fill="DEEAF6" w:themeFill="accent1" w:themeFillTint="33"/>
          </w:tcPr>
          <w:p w14:paraId="607D40CB" w14:textId="61CC33AB" w:rsidR="00B3100C" w:rsidRPr="00590752" w:rsidRDefault="00CC7501">
            <w:pPr>
              <w:pStyle w:val="Tableau"/>
              <w:keepNext/>
            </w:pPr>
            <w:r w:rsidRPr="00CC7501">
              <w:t xml:space="preserve">Le terminal peut détecter les </w:t>
            </w:r>
            <w:r w:rsidRPr="00CC7501">
              <w:rPr>
                <w:b/>
                <w:bCs/>
                <w:i/>
                <w:iCs/>
              </w:rPr>
              <w:t>identifiants contrefaits</w:t>
            </w:r>
            <w:r w:rsidRPr="00CC7501">
              <w:t>, mais pas les identifiants clonés ni les fausses cartes</w:t>
            </w:r>
          </w:p>
        </w:tc>
      </w:tr>
      <w:tr w:rsidR="00B3100C" w:rsidRPr="00590752" w14:paraId="671EB0AF" w14:textId="77777777">
        <w:trPr>
          <w:cantSplit/>
        </w:trPr>
        <w:tc>
          <w:tcPr>
            <w:tcW w:w="1843" w:type="dxa"/>
            <w:tcBorders>
              <w:top w:val="dotted" w:sz="4" w:space="0" w:color="auto"/>
            </w:tcBorders>
            <w:shd w:val="clear" w:color="auto" w:fill="DEEAF6" w:themeFill="accent1" w:themeFillTint="33"/>
          </w:tcPr>
          <w:p w14:paraId="648D70AD" w14:textId="77777777" w:rsidR="00B3100C" w:rsidRPr="00590752" w:rsidRDefault="006418C2">
            <w:pPr>
              <w:pStyle w:val="Tableau"/>
            </w:pPr>
            <w:r w:rsidRPr="00590752">
              <w:t>Complète</w:t>
            </w:r>
          </w:p>
        </w:tc>
        <w:tc>
          <w:tcPr>
            <w:tcW w:w="3827" w:type="dxa"/>
            <w:tcBorders>
              <w:top w:val="dotted" w:sz="4" w:space="0" w:color="auto"/>
            </w:tcBorders>
            <w:shd w:val="clear" w:color="auto" w:fill="DEEAF6" w:themeFill="accent1" w:themeFillTint="33"/>
          </w:tcPr>
          <w:p w14:paraId="2128780A" w14:textId="77777777" w:rsidR="00B3100C" w:rsidRPr="00590752" w:rsidRDefault="006418C2">
            <w:pPr>
              <w:pStyle w:val="Tableau"/>
            </w:pPr>
            <w:r w:rsidRPr="00590752">
              <w:t>Lecture des données de l’AMC avec vérification de la signature et authentification du conteneur Calypso</w:t>
            </w:r>
            <w:r w:rsidRPr="00590752">
              <w:rPr>
                <w:rStyle w:val="Appelnotedebasdep"/>
              </w:rPr>
              <w:t> </w:t>
            </w:r>
            <w:r w:rsidRPr="00590752">
              <w:rPr>
                <w:rStyle w:val="Appelnotedebasdep"/>
              </w:rPr>
              <w:footnoteReference w:id="20"/>
            </w:r>
          </w:p>
        </w:tc>
        <w:tc>
          <w:tcPr>
            <w:tcW w:w="3828" w:type="dxa"/>
            <w:tcBorders>
              <w:top w:val="dotted" w:sz="4" w:space="0" w:color="auto"/>
            </w:tcBorders>
            <w:shd w:val="clear" w:color="auto" w:fill="DEEAF6" w:themeFill="accent1" w:themeFillTint="33"/>
          </w:tcPr>
          <w:p w14:paraId="7C7D1F17" w14:textId="0D25E270" w:rsidR="00B3100C" w:rsidRPr="00590752" w:rsidRDefault="00CC7501">
            <w:pPr>
              <w:pStyle w:val="Tableau"/>
              <w:keepNext/>
            </w:pPr>
            <w:r w:rsidRPr="00CC7501">
              <w:t xml:space="preserve">Le terminal peut détecter les </w:t>
            </w:r>
            <w:r w:rsidRPr="00CC7501">
              <w:rPr>
                <w:b/>
                <w:bCs/>
                <w:i/>
                <w:iCs/>
              </w:rPr>
              <w:t>identifiants contrefaits</w:t>
            </w:r>
            <w:r w:rsidRPr="00CC7501">
              <w:t xml:space="preserve">, les </w:t>
            </w:r>
            <w:r w:rsidRPr="00CC7501">
              <w:rPr>
                <w:b/>
                <w:bCs/>
                <w:i/>
                <w:iCs/>
              </w:rPr>
              <w:t>identifiants clonés</w:t>
            </w:r>
            <w:r w:rsidRPr="00CC7501">
              <w:t xml:space="preserve">, et les </w:t>
            </w:r>
            <w:r w:rsidRPr="00CC7501">
              <w:rPr>
                <w:b/>
                <w:bCs/>
                <w:i/>
                <w:iCs/>
              </w:rPr>
              <w:t>fausses cartes</w:t>
            </w:r>
          </w:p>
        </w:tc>
      </w:tr>
    </w:tbl>
    <w:p w14:paraId="1F6D292E" w14:textId="77777777" w:rsidR="00B3100C" w:rsidRPr="00590752" w:rsidRDefault="00B3100C">
      <w:pPr>
        <w:pStyle w:val="Interligne"/>
      </w:pPr>
    </w:p>
    <w:p w14:paraId="39D18A00" w14:textId="77777777" w:rsidR="00B3100C" w:rsidRPr="00590752" w:rsidRDefault="006418C2">
      <w:r w:rsidRPr="00590752">
        <w:t>Un terminal lit la totalité des identifiants disponibles dans une AMC Calypso, il est ensuite de sa responsabilité de ne conserver et reporter au système central que l’identifiant qui correspond à son propre secteur d’activité. Cela s’applique également au numéro de série du conteneur Calypso.</w:t>
      </w:r>
    </w:p>
    <w:p w14:paraId="36A7F5FF" w14:textId="77777777" w:rsidR="00B3100C" w:rsidRPr="00590752" w:rsidRDefault="006418C2">
      <w:pPr>
        <w:pStyle w:val="Titre3"/>
      </w:pPr>
      <w:bookmarkStart w:id="479" w:name="_Toc162266667"/>
      <w:r w:rsidRPr="00590752">
        <w:t>Types d’AMC</w:t>
      </w:r>
      <w:bookmarkEnd w:id="479"/>
    </w:p>
    <w:p w14:paraId="649502DD" w14:textId="2CE35F9F" w:rsidR="00B3100C" w:rsidRPr="00590752" w:rsidRDefault="006418C2">
      <w:r w:rsidRPr="00590752">
        <w:t>La norme AMC distingue deux types d’AMC</w:t>
      </w:r>
      <w:r w:rsidR="001F551E">
        <w:t> </w:t>
      </w:r>
      <w:r w:rsidRPr="00590752">
        <w:t>: l’</w:t>
      </w:r>
      <w:r w:rsidRPr="00590752">
        <w:rPr>
          <w:i/>
        </w:rPr>
        <w:t>AMC commune</w:t>
      </w:r>
      <w:r w:rsidRPr="00590752">
        <w:t xml:space="preserve"> et les </w:t>
      </w:r>
      <w:r w:rsidRPr="00590752">
        <w:rPr>
          <w:i/>
        </w:rPr>
        <w:t>AMC spécifiques</w:t>
      </w:r>
      <w:r w:rsidRPr="00590752">
        <w:t>.</w:t>
      </w:r>
    </w:p>
    <w:p w14:paraId="439BC036" w14:textId="77777777" w:rsidR="00B3100C" w:rsidRPr="00590752" w:rsidRDefault="006418C2">
      <w:r w:rsidRPr="00590752">
        <w:t>L’AMC commune est une AMC totalement définie, en particulier concernant la clé publique permettant de vérifier l’authenticité des identifiants qu’elle contient, et la liste des 35 secteurs d’activité pour lesquels elle contient des identifiants (dont les 10 secteurs CNIL). Elle est administrée par l’ADCET.</w:t>
      </w:r>
    </w:p>
    <w:p w14:paraId="4929AEFC" w14:textId="77777777" w:rsidR="00B3100C" w:rsidRPr="00590752" w:rsidRDefault="006418C2">
      <w:r w:rsidRPr="00590752">
        <w:t>Une AMC spécifique est toute AMC qui diverge d’une façon quelconque de l’AMC commune. Elle est administrée par son propre territoire.</w:t>
      </w:r>
    </w:p>
    <w:p w14:paraId="5F2ACB71" w14:textId="77777777" w:rsidR="00B3100C" w:rsidRPr="00590752" w:rsidRDefault="006418C2" w:rsidP="00273398">
      <w:pPr>
        <w:pStyle w:val="Titre2"/>
        <w:pageBreakBefore/>
      </w:pPr>
      <w:bookmarkStart w:id="480" w:name="_Toc162266668"/>
      <w:r w:rsidRPr="00590752">
        <w:lastRenderedPageBreak/>
        <w:t>Exemples</w:t>
      </w:r>
      <w:bookmarkEnd w:id="480"/>
    </w:p>
    <w:p w14:paraId="07CB9C59" w14:textId="77777777" w:rsidR="00B3100C" w:rsidRPr="00590752" w:rsidRDefault="006418C2">
      <w:pPr>
        <w:pStyle w:val="Titre3"/>
      </w:pPr>
      <w:bookmarkStart w:id="481" w:name="_Toc162266669"/>
      <w:bookmarkEnd w:id="469"/>
      <w:r w:rsidRPr="00590752">
        <w:t>Clés utilisées</w:t>
      </w:r>
      <w:bookmarkEnd w:id="481"/>
    </w:p>
    <w:p w14:paraId="2939C432" w14:textId="77777777" w:rsidR="00B3100C" w:rsidRPr="00590752" w:rsidRDefault="006418C2">
      <w:pPr>
        <w:rPr>
          <w:rFonts w:cs="Arial"/>
          <w:szCs w:val="22"/>
        </w:rPr>
      </w:pPr>
      <w:r w:rsidRPr="00590752">
        <w:t>Pour la génération des identifiants prédéfinis et le calcul de la signature statique (</w:t>
      </w:r>
      <w:proofErr w:type="spellStart"/>
      <w:r w:rsidRPr="00590752">
        <w:t>StaticSignature</w:t>
      </w:r>
      <w:proofErr w:type="spellEnd"/>
      <w:r w:rsidRPr="00590752">
        <w:t xml:space="preserve">), les clés utilisées sont les clés de test TDES et ECC recommandées par l’ADCET, et définies dans les annexes de la norme AMC </w:t>
      </w:r>
      <w:r w:rsidRPr="00590752">
        <w:rPr>
          <w:rFonts w:cs="Arial"/>
          <w:szCs w:val="22"/>
        </w:rPr>
        <w:t>NF P 99-508.</w:t>
      </w:r>
    </w:p>
    <w:p w14:paraId="28287F0B" w14:textId="49E33F8F" w:rsidR="00B3100C" w:rsidRPr="00590752" w:rsidRDefault="006418C2">
      <w:pPr>
        <w:keepNext/>
        <w:spacing w:after="120"/>
      </w:pPr>
      <w:r w:rsidRPr="00590752">
        <w:rPr>
          <w:rFonts w:cs="Arial"/>
          <w:szCs w:val="22"/>
        </w:rPr>
        <w:t>Clé de génération des identifiants prédéfinis (PID1Value à PID35Value)</w:t>
      </w:r>
      <w:r w:rsidR="001F551E">
        <w:rPr>
          <w:rFonts w:cs="Arial"/>
          <w:szCs w:val="22"/>
        </w:rPr>
        <w:t> </w:t>
      </w:r>
      <w:r w:rsidRPr="00590752">
        <w:rPr>
          <w:rFonts w:cs="Arial"/>
          <w:szCs w:val="22"/>
        </w:rPr>
        <w:t>:</w:t>
      </w:r>
    </w:p>
    <w:tbl>
      <w:tblPr>
        <w:tblStyle w:val="Grilledutableau"/>
        <w:tblW w:w="6667" w:type="dxa"/>
        <w:tblInd w:w="-5" w:type="dxa"/>
        <w:tblBorders>
          <w:top w:val="none" w:sz="0" w:space="0" w:color="auto"/>
          <w:left w:val="none" w:sz="0" w:space="0" w:color="auto"/>
          <w:bottom w:val="none" w:sz="0" w:space="0" w:color="auto"/>
          <w:right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2132"/>
        <w:gridCol w:w="850"/>
        <w:gridCol w:w="3685"/>
      </w:tblGrid>
      <w:tr w:rsidR="00B3100C" w:rsidRPr="00590752" w14:paraId="57B177AD" w14:textId="77777777" w:rsidTr="00FE372A">
        <w:tc>
          <w:tcPr>
            <w:tcW w:w="2132" w:type="dxa"/>
            <w:tcBorders>
              <w:top w:val="single" w:sz="4" w:space="0" w:color="auto"/>
              <w:bottom w:val="single" w:sz="4" w:space="0" w:color="auto"/>
            </w:tcBorders>
            <w:shd w:val="clear" w:color="auto" w:fill="E7E6E6" w:themeFill="background2"/>
            <w:vAlign w:val="center"/>
          </w:tcPr>
          <w:p w14:paraId="349E8A69" w14:textId="77777777" w:rsidR="00B3100C" w:rsidRPr="00590752" w:rsidRDefault="006418C2">
            <w:pPr>
              <w:spacing w:before="40" w:after="40"/>
              <w:jc w:val="center"/>
              <w:rPr>
                <w:i/>
                <w:iCs/>
                <w:szCs w:val="22"/>
              </w:rPr>
            </w:pPr>
            <w:r w:rsidRPr="00590752">
              <w:rPr>
                <w:i/>
                <w:iCs/>
                <w:szCs w:val="22"/>
              </w:rPr>
              <w:t>Donnée</w:t>
            </w:r>
          </w:p>
        </w:tc>
        <w:tc>
          <w:tcPr>
            <w:tcW w:w="850" w:type="dxa"/>
            <w:tcBorders>
              <w:top w:val="single" w:sz="4" w:space="0" w:color="auto"/>
              <w:bottom w:val="single" w:sz="4" w:space="0" w:color="auto"/>
            </w:tcBorders>
            <w:shd w:val="clear" w:color="auto" w:fill="E7E6E6" w:themeFill="background2"/>
            <w:vAlign w:val="center"/>
          </w:tcPr>
          <w:p w14:paraId="4130A793" w14:textId="77777777" w:rsidR="00B3100C" w:rsidRPr="00590752" w:rsidRDefault="006418C2">
            <w:pPr>
              <w:spacing w:before="40" w:after="40"/>
              <w:jc w:val="center"/>
              <w:rPr>
                <w:i/>
                <w:iCs/>
                <w:szCs w:val="22"/>
              </w:rPr>
            </w:pPr>
            <w:r w:rsidRPr="00590752">
              <w:rPr>
                <w:i/>
                <w:iCs/>
                <w:szCs w:val="22"/>
              </w:rPr>
              <w:t>Taille</w:t>
            </w:r>
            <w:r w:rsidRPr="00590752">
              <w:rPr>
                <w:i/>
                <w:iCs/>
                <w:sz w:val="18"/>
                <w:szCs w:val="18"/>
              </w:rPr>
              <w:t xml:space="preserve"> (octets)</w:t>
            </w:r>
          </w:p>
        </w:tc>
        <w:tc>
          <w:tcPr>
            <w:tcW w:w="3685" w:type="dxa"/>
            <w:tcBorders>
              <w:top w:val="single" w:sz="4" w:space="0" w:color="auto"/>
              <w:bottom w:val="single" w:sz="4" w:space="0" w:color="auto"/>
            </w:tcBorders>
            <w:shd w:val="clear" w:color="auto" w:fill="E7E6E6" w:themeFill="background2"/>
            <w:vAlign w:val="center"/>
          </w:tcPr>
          <w:p w14:paraId="02998C8C" w14:textId="77777777" w:rsidR="00B3100C" w:rsidRPr="00590752" w:rsidRDefault="006418C2">
            <w:pPr>
              <w:spacing w:before="40" w:after="40"/>
              <w:jc w:val="center"/>
              <w:rPr>
                <w:i/>
                <w:iCs/>
                <w:szCs w:val="22"/>
              </w:rPr>
            </w:pPr>
            <w:r w:rsidRPr="00590752">
              <w:rPr>
                <w:i/>
                <w:iCs/>
                <w:szCs w:val="22"/>
              </w:rPr>
              <w:t>Valeur hexadécimale</w:t>
            </w:r>
          </w:p>
        </w:tc>
      </w:tr>
      <w:tr w:rsidR="00B3100C" w:rsidRPr="00590752" w14:paraId="78AE5A76" w14:textId="77777777" w:rsidTr="00FE372A">
        <w:trPr>
          <w:trHeight w:val="425"/>
        </w:trPr>
        <w:tc>
          <w:tcPr>
            <w:tcW w:w="2132" w:type="dxa"/>
            <w:tcBorders>
              <w:top w:val="single" w:sz="4" w:space="0" w:color="auto"/>
              <w:bottom w:val="single" w:sz="4" w:space="0" w:color="auto"/>
            </w:tcBorders>
            <w:vAlign w:val="center"/>
          </w:tcPr>
          <w:p w14:paraId="4E49171E" w14:textId="77777777" w:rsidR="00B3100C" w:rsidRPr="00590752" w:rsidRDefault="006418C2">
            <w:pPr>
              <w:spacing w:before="40" w:after="40"/>
              <w:rPr>
                <w:szCs w:val="22"/>
              </w:rPr>
            </w:pPr>
            <w:proofErr w:type="spellStart"/>
            <w:r w:rsidRPr="00590752">
              <w:rPr>
                <w:szCs w:val="22"/>
              </w:rPr>
              <w:t>PIDXKeyRef</w:t>
            </w:r>
            <w:proofErr w:type="spellEnd"/>
          </w:p>
        </w:tc>
        <w:tc>
          <w:tcPr>
            <w:tcW w:w="850" w:type="dxa"/>
            <w:tcBorders>
              <w:top w:val="single" w:sz="4" w:space="0" w:color="auto"/>
              <w:bottom w:val="single" w:sz="4" w:space="0" w:color="auto"/>
            </w:tcBorders>
            <w:vAlign w:val="center"/>
          </w:tcPr>
          <w:p w14:paraId="6508C0A0" w14:textId="77777777" w:rsidR="00B3100C" w:rsidRPr="00590752" w:rsidRDefault="006418C2">
            <w:pPr>
              <w:spacing w:before="40" w:after="40"/>
              <w:jc w:val="center"/>
              <w:rPr>
                <w:szCs w:val="22"/>
              </w:rPr>
            </w:pPr>
            <w:r w:rsidRPr="00590752">
              <w:rPr>
                <w:szCs w:val="22"/>
              </w:rPr>
              <w:t>2</w:t>
            </w:r>
          </w:p>
        </w:tc>
        <w:tc>
          <w:tcPr>
            <w:tcW w:w="3685" w:type="dxa"/>
            <w:tcBorders>
              <w:top w:val="single" w:sz="4" w:space="0" w:color="auto"/>
              <w:bottom w:val="single" w:sz="4" w:space="0" w:color="auto"/>
            </w:tcBorders>
            <w:vAlign w:val="center"/>
          </w:tcPr>
          <w:p w14:paraId="1BD29517" w14:textId="77777777" w:rsidR="00B3100C" w:rsidRPr="00590752" w:rsidRDefault="006418C2">
            <w:pPr>
              <w:spacing w:before="40" w:after="40"/>
              <w:jc w:val="left"/>
              <w:rPr>
                <w:rFonts w:ascii="Consolas" w:hAnsi="Consolas"/>
                <w:sz w:val="19"/>
                <w:szCs w:val="19"/>
              </w:rPr>
            </w:pPr>
            <w:r w:rsidRPr="00590752">
              <w:rPr>
                <w:rFonts w:ascii="Consolas" w:hAnsi="Consolas"/>
                <w:sz w:val="19"/>
                <w:szCs w:val="19"/>
              </w:rPr>
              <w:t>0753</w:t>
            </w:r>
          </w:p>
        </w:tc>
      </w:tr>
      <w:tr w:rsidR="00B3100C" w:rsidRPr="00590752" w14:paraId="4AD84045" w14:textId="77777777" w:rsidTr="00FE372A">
        <w:trPr>
          <w:trHeight w:val="340"/>
        </w:trPr>
        <w:tc>
          <w:tcPr>
            <w:tcW w:w="2132" w:type="dxa"/>
            <w:tcBorders>
              <w:top w:val="single" w:sz="4" w:space="0" w:color="auto"/>
              <w:bottom w:val="single" w:sz="4" w:space="0" w:color="auto"/>
            </w:tcBorders>
            <w:vAlign w:val="center"/>
          </w:tcPr>
          <w:p w14:paraId="53D1492B" w14:textId="77777777" w:rsidR="00B3100C" w:rsidRPr="00590752" w:rsidRDefault="006418C2">
            <w:pPr>
              <w:spacing w:before="40" w:after="40"/>
              <w:rPr>
                <w:szCs w:val="22"/>
              </w:rPr>
            </w:pPr>
            <w:r w:rsidRPr="00590752">
              <w:rPr>
                <w:szCs w:val="22"/>
              </w:rPr>
              <w:t>Valeur</w:t>
            </w:r>
          </w:p>
        </w:tc>
        <w:tc>
          <w:tcPr>
            <w:tcW w:w="850" w:type="dxa"/>
            <w:tcBorders>
              <w:top w:val="single" w:sz="4" w:space="0" w:color="auto"/>
              <w:bottom w:val="single" w:sz="4" w:space="0" w:color="auto"/>
            </w:tcBorders>
            <w:vAlign w:val="center"/>
          </w:tcPr>
          <w:p w14:paraId="1EF0CA78" w14:textId="77777777" w:rsidR="00B3100C" w:rsidRPr="00590752" w:rsidRDefault="006418C2">
            <w:pPr>
              <w:spacing w:before="40" w:after="40"/>
              <w:jc w:val="center"/>
              <w:rPr>
                <w:szCs w:val="22"/>
              </w:rPr>
            </w:pPr>
            <w:r w:rsidRPr="00590752">
              <w:rPr>
                <w:szCs w:val="22"/>
              </w:rPr>
              <w:t>16</w:t>
            </w:r>
          </w:p>
        </w:tc>
        <w:tc>
          <w:tcPr>
            <w:tcW w:w="3685" w:type="dxa"/>
            <w:tcBorders>
              <w:top w:val="single" w:sz="4" w:space="0" w:color="auto"/>
              <w:bottom w:val="single" w:sz="4" w:space="0" w:color="auto"/>
            </w:tcBorders>
            <w:vAlign w:val="center"/>
          </w:tcPr>
          <w:p w14:paraId="16941AE3" w14:textId="77777777" w:rsidR="00B3100C" w:rsidRPr="00590752" w:rsidRDefault="006418C2">
            <w:pPr>
              <w:spacing w:before="40" w:after="40"/>
              <w:jc w:val="left"/>
              <w:rPr>
                <w:rFonts w:ascii="Consolas" w:hAnsi="Consolas"/>
                <w:sz w:val="19"/>
                <w:szCs w:val="19"/>
              </w:rPr>
            </w:pPr>
            <w:r w:rsidRPr="00590752">
              <w:rPr>
                <w:rFonts w:ascii="Consolas" w:hAnsi="Consolas"/>
                <w:sz w:val="19"/>
                <w:szCs w:val="19"/>
              </w:rPr>
              <w:t>12345678876543219ABCDEF00FEDCBA9</w:t>
            </w:r>
          </w:p>
        </w:tc>
      </w:tr>
    </w:tbl>
    <w:p w14:paraId="65266DAE" w14:textId="77777777" w:rsidR="00B3100C" w:rsidRPr="00590752" w:rsidRDefault="00B3100C">
      <w:pPr>
        <w:pStyle w:val="Interligne"/>
      </w:pPr>
    </w:p>
    <w:p w14:paraId="0E4AAB84" w14:textId="2EBF816E" w:rsidR="00B3100C" w:rsidRPr="00590752" w:rsidRDefault="006418C2">
      <w:pPr>
        <w:keepNext/>
        <w:spacing w:after="120"/>
      </w:pPr>
      <w:r w:rsidRPr="00590752">
        <w:rPr>
          <w:rFonts w:cs="Arial"/>
          <w:szCs w:val="22"/>
        </w:rPr>
        <w:t xml:space="preserve">Paire </w:t>
      </w:r>
      <w:r w:rsidRPr="00590752">
        <w:t>ECC pour le calcul de la signature statique (</w:t>
      </w:r>
      <w:proofErr w:type="spellStart"/>
      <w:r w:rsidRPr="00590752">
        <w:t>StaticSignature</w:t>
      </w:r>
      <w:proofErr w:type="spellEnd"/>
      <w:r w:rsidRPr="00590752">
        <w:t>)</w:t>
      </w:r>
      <w:r w:rsidR="001F551E">
        <w:t> </w:t>
      </w:r>
      <w:r w:rsidRPr="00590752">
        <w:t>:</w:t>
      </w:r>
    </w:p>
    <w:tbl>
      <w:tblPr>
        <w:tblStyle w:val="Grilledutableau"/>
        <w:tblW w:w="9928" w:type="dxa"/>
        <w:tblInd w:w="-5" w:type="dxa"/>
        <w:tblBorders>
          <w:top w:val="none" w:sz="0" w:space="0" w:color="auto"/>
          <w:left w:val="none" w:sz="0" w:space="0" w:color="auto"/>
          <w:bottom w:val="none" w:sz="0" w:space="0" w:color="auto"/>
          <w:right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1565"/>
        <w:gridCol w:w="567"/>
        <w:gridCol w:w="850"/>
        <w:gridCol w:w="6946"/>
      </w:tblGrid>
      <w:tr w:rsidR="00B3100C" w:rsidRPr="00590752" w14:paraId="395F9ECF" w14:textId="77777777" w:rsidTr="00FE372A">
        <w:tc>
          <w:tcPr>
            <w:tcW w:w="2132" w:type="dxa"/>
            <w:gridSpan w:val="2"/>
            <w:tcBorders>
              <w:top w:val="single" w:sz="4" w:space="0" w:color="auto"/>
              <w:bottom w:val="single" w:sz="4" w:space="0" w:color="auto"/>
            </w:tcBorders>
            <w:shd w:val="clear" w:color="auto" w:fill="E7E6E6" w:themeFill="background2"/>
            <w:vAlign w:val="center"/>
          </w:tcPr>
          <w:p w14:paraId="61A2B1BB" w14:textId="77777777" w:rsidR="00B3100C" w:rsidRPr="00590752" w:rsidRDefault="006418C2">
            <w:pPr>
              <w:spacing w:before="40" w:after="40"/>
              <w:jc w:val="center"/>
              <w:rPr>
                <w:i/>
                <w:iCs/>
                <w:szCs w:val="22"/>
              </w:rPr>
            </w:pPr>
            <w:r w:rsidRPr="00590752">
              <w:rPr>
                <w:i/>
                <w:iCs/>
                <w:szCs w:val="22"/>
              </w:rPr>
              <w:t>Donnée</w:t>
            </w:r>
          </w:p>
        </w:tc>
        <w:tc>
          <w:tcPr>
            <w:tcW w:w="850" w:type="dxa"/>
            <w:tcBorders>
              <w:top w:val="single" w:sz="4" w:space="0" w:color="auto"/>
              <w:bottom w:val="single" w:sz="4" w:space="0" w:color="auto"/>
            </w:tcBorders>
            <w:shd w:val="clear" w:color="auto" w:fill="E7E6E6" w:themeFill="background2"/>
            <w:vAlign w:val="center"/>
          </w:tcPr>
          <w:p w14:paraId="3989376A" w14:textId="77777777" w:rsidR="00B3100C" w:rsidRPr="00590752" w:rsidRDefault="006418C2">
            <w:pPr>
              <w:spacing w:before="40" w:after="40"/>
              <w:jc w:val="center"/>
              <w:rPr>
                <w:i/>
                <w:iCs/>
                <w:szCs w:val="22"/>
              </w:rPr>
            </w:pPr>
            <w:r w:rsidRPr="00590752">
              <w:rPr>
                <w:i/>
                <w:iCs/>
                <w:szCs w:val="22"/>
              </w:rPr>
              <w:t>Taille</w:t>
            </w:r>
            <w:r w:rsidRPr="00590752">
              <w:rPr>
                <w:i/>
                <w:iCs/>
                <w:sz w:val="18"/>
                <w:szCs w:val="18"/>
              </w:rPr>
              <w:t xml:space="preserve"> (octets)</w:t>
            </w:r>
          </w:p>
        </w:tc>
        <w:tc>
          <w:tcPr>
            <w:tcW w:w="6946" w:type="dxa"/>
            <w:tcBorders>
              <w:top w:val="single" w:sz="4" w:space="0" w:color="auto"/>
              <w:bottom w:val="single" w:sz="4" w:space="0" w:color="auto"/>
            </w:tcBorders>
            <w:shd w:val="clear" w:color="auto" w:fill="E7E6E6" w:themeFill="background2"/>
            <w:vAlign w:val="center"/>
          </w:tcPr>
          <w:p w14:paraId="601FA73C" w14:textId="77777777" w:rsidR="00B3100C" w:rsidRPr="00590752" w:rsidRDefault="006418C2">
            <w:pPr>
              <w:spacing w:before="40" w:after="40"/>
              <w:jc w:val="center"/>
              <w:rPr>
                <w:i/>
                <w:iCs/>
                <w:szCs w:val="22"/>
              </w:rPr>
            </w:pPr>
            <w:r w:rsidRPr="00590752">
              <w:rPr>
                <w:i/>
                <w:iCs/>
                <w:szCs w:val="22"/>
              </w:rPr>
              <w:t>Valeur hexadécimale</w:t>
            </w:r>
          </w:p>
        </w:tc>
      </w:tr>
      <w:tr w:rsidR="00B3100C" w:rsidRPr="00590752" w14:paraId="0EF9DD85" w14:textId="77777777" w:rsidTr="00FE372A">
        <w:trPr>
          <w:trHeight w:val="425"/>
        </w:trPr>
        <w:tc>
          <w:tcPr>
            <w:tcW w:w="2132" w:type="dxa"/>
            <w:gridSpan w:val="2"/>
            <w:tcBorders>
              <w:top w:val="single" w:sz="4" w:space="0" w:color="auto"/>
              <w:bottom w:val="single" w:sz="4" w:space="0" w:color="auto"/>
            </w:tcBorders>
            <w:vAlign w:val="center"/>
          </w:tcPr>
          <w:p w14:paraId="245C4843" w14:textId="77777777" w:rsidR="00B3100C" w:rsidRPr="00590752" w:rsidRDefault="006418C2">
            <w:pPr>
              <w:spacing w:before="40" w:after="40"/>
              <w:rPr>
                <w:spacing w:val="-5"/>
                <w:szCs w:val="22"/>
              </w:rPr>
            </w:pPr>
            <w:proofErr w:type="spellStart"/>
            <w:r w:rsidRPr="00590752">
              <w:rPr>
                <w:spacing w:val="-5"/>
                <w:szCs w:val="22"/>
              </w:rPr>
              <w:t>PIDSignKeyReference</w:t>
            </w:r>
            <w:proofErr w:type="spellEnd"/>
          </w:p>
        </w:tc>
        <w:tc>
          <w:tcPr>
            <w:tcW w:w="850" w:type="dxa"/>
            <w:tcBorders>
              <w:top w:val="single" w:sz="4" w:space="0" w:color="auto"/>
              <w:bottom w:val="single" w:sz="4" w:space="0" w:color="auto"/>
            </w:tcBorders>
            <w:vAlign w:val="center"/>
          </w:tcPr>
          <w:p w14:paraId="034CFCBF" w14:textId="77777777" w:rsidR="00B3100C" w:rsidRPr="00590752" w:rsidRDefault="006418C2">
            <w:pPr>
              <w:spacing w:before="40" w:after="40"/>
              <w:jc w:val="center"/>
              <w:rPr>
                <w:szCs w:val="22"/>
              </w:rPr>
            </w:pPr>
            <w:r w:rsidRPr="00590752">
              <w:rPr>
                <w:szCs w:val="22"/>
              </w:rPr>
              <w:t>2</w:t>
            </w:r>
          </w:p>
        </w:tc>
        <w:tc>
          <w:tcPr>
            <w:tcW w:w="6946" w:type="dxa"/>
            <w:tcBorders>
              <w:top w:val="single" w:sz="4" w:space="0" w:color="auto"/>
              <w:bottom w:val="single" w:sz="4" w:space="0" w:color="auto"/>
            </w:tcBorders>
            <w:vAlign w:val="center"/>
          </w:tcPr>
          <w:p w14:paraId="3B88ED06" w14:textId="77777777" w:rsidR="00B3100C" w:rsidRPr="00590752" w:rsidRDefault="006418C2">
            <w:pPr>
              <w:spacing w:before="40" w:after="40"/>
              <w:jc w:val="left"/>
              <w:rPr>
                <w:rFonts w:ascii="Consolas" w:hAnsi="Consolas"/>
                <w:sz w:val="19"/>
                <w:szCs w:val="19"/>
              </w:rPr>
            </w:pPr>
            <w:r w:rsidRPr="00590752">
              <w:rPr>
                <w:rFonts w:ascii="Consolas" w:hAnsi="Consolas"/>
                <w:sz w:val="19"/>
                <w:szCs w:val="19"/>
              </w:rPr>
              <w:t>CB32</w:t>
            </w:r>
          </w:p>
        </w:tc>
      </w:tr>
      <w:tr w:rsidR="00B3100C" w:rsidRPr="00590752" w14:paraId="7DF6273E" w14:textId="77777777" w:rsidTr="00FE372A">
        <w:trPr>
          <w:trHeight w:val="425"/>
        </w:trPr>
        <w:tc>
          <w:tcPr>
            <w:tcW w:w="2132" w:type="dxa"/>
            <w:gridSpan w:val="2"/>
            <w:tcBorders>
              <w:top w:val="single" w:sz="4" w:space="0" w:color="auto"/>
              <w:bottom w:val="single" w:sz="4" w:space="0" w:color="auto"/>
            </w:tcBorders>
            <w:vAlign w:val="center"/>
          </w:tcPr>
          <w:p w14:paraId="22B3F5BC" w14:textId="77777777" w:rsidR="00B3100C" w:rsidRPr="00590752" w:rsidRDefault="006418C2">
            <w:pPr>
              <w:spacing w:before="40" w:after="40"/>
              <w:rPr>
                <w:szCs w:val="22"/>
              </w:rPr>
            </w:pPr>
            <w:r w:rsidRPr="00590752">
              <w:rPr>
                <w:szCs w:val="22"/>
              </w:rPr>
              <w:t>Clé privée (d)</w:t>
            </w:r>
          </w:p>
        </w:tc>
        <w:tc>
          <w:tcPr>
            <w:tcW w:w="850" w:type="dxa"/>
            <w:tcBorders>
              <w:top w:val="single" w:sz="4" w:space="0" w:color="auto"/>
              <w:bottom w:val="single" w:sz="4" w:space="0" w:color="auto"/>
            </w:tcBorders>
            <w:vAlign w:val="center"/>
          </w:tcPr>
          <w:p w14:paraId="6CE6EC89" w14:textId="77777777" w:rsidR="00B3100C" w:rsidRPr="00590752" w:rsidRDefault="006418C2">
            <w:pPr>
              <w:spacing w:before="40" w:after="40"/>
              <w:jc w:val="center"/>
              <w:rPr>
                <w:szCs w:val="22"/>
              </w:rPr>
            </w:pPr>
            <w:r w:rsidRPr="00590752">
              <w:rPr>
                <w:szCs w:val="22"/>
              </w:rPr>
              <w:t>32</w:t>
            </w:r>
          </w:p>
        </w:tc>
        <w:tc>
          <w:tcPr>
            <w:tcW w:w="6946" w:type="dxa"/>
            <w:tcBorders>
              <w:top w:val="single" w:sz="4" w:space="0" w:color="auto"/>
              <w:bottom w:val="single" w:sz="4" w:space="0" w:color="auto"/>
            </w:tcBorders>
            <w:vAlign w:val="center"/>
          </w:tcPr>
          <w:p w14:paraId="720D294B" w14:textId="77777777" w:rsidR="00B3100C" w:rsidRPr="00590752" w:rsidRDefault="006418C2">
            <w:pPr>
              <w:spacing w:before="40" w:after="40"/>
              <w:jc w:val="left"/>
              <w:rPr>
                <w:rFonts w:ascii="Consolas" w:hAnsi="Consolas"/>
                <w:sz w:val="19"/>
                <w:szCs w:val="19"/>
              </w:rPr>
            </w:pPr>
            <w:r w:rsidRPr="00590752">
              <w:rPr>
                <w:rFonts w:ascii="Consolas" w:hAnsi="Consolas"/>
                <w:sz w:val="19"/>
                <w:szCs w:val="19"/>
              </w:rPr>
              <w:t>AACD74CC91F375D9CA8CEF9EA7DA2C3590C71927C0AACABC9A6EA40263E7016E</w:t>
            </w:r>
          </w:p>
        </w:tc>
      </w:tr>
      <w:tr w:rsidR="00B3100C" w:rsidRPr="00590752" w14:paraId="7C33EECB" w14:textId="77777777" w:rsidTr="00FE372A">
        <w:trPr>
          <w:trHeight w:val="340"/>
        </w:trPr>
        <w:tc>
          <w:tcPr>
            <w:tcW w:w="1565" w:type="dxa"/>
            <w:vMerge w:val="restart"/>
            <w:tcBorders>
              <w:top w:val="single" w:sz="4" w:space="0" w:color="auto"/>
            </w:tcBorders>
            <w:vAlign w:val="center"/>
          </w:tcPr>
          <w:p w14:paraId="674C5F3F" w14:textId="77777777" w:rsidR="00B3100C" w:rsidRPr="00590752" w:rsidRDefault="006418C2">
            <w:pPr>
              <w:spacing w:before="40" w:after="40"/>
              <w:rPr>
                <w:szCs w:val="22"/>
              </w:rPr>
            </w:pPr>
            <w:r w:rsidRPr="00590752">
              <w:rPr>
                <w:szCs w:val="22"/>
              </w:rPr>
              <w:t>Clé publique</w:t>
            </w:r>
          </w:p>
        </w:tc>
        <w:tc>
          <w:tcPr>
            <w:tcW w:w="567" w:type="dxa"/>
            <w:tcBorders>
              <w:top w:val="single" w:sz="4" w:space="0" w:color="auto"/>
              <w:bottom w:val="nil"/>
            </w:tcBorders>
            <w:vAlign w:val="center"/>
          </w:tcPr>
          <w:p w14:paraId="77EED91D" w14:textId="77777777" w:rsidR="00B3100C" w:rsidRPr="00590752" w:rsidRDefault="006418C2">
            <w:pPr>
              <w:spacing w:before="40" w:after="40"/>
              <w:jc w:val="center"/>
              <w:rPr>
                <w:szCs w:val="22"/>
              </w:rPr>
            </w:pPr>
            <w:r w:rsidRPr="00590752">
              <w:rPr>
                <w:szCs w:val="22"/>
              </w:rPr>
              <w:t>X</w:t>
            </w:r>
          </w:p>
        </w:tc>
        <w:tc>
          <w:tcPr>
            <w:tcW w:w="850" w:type="dxa"/>
            <w:tcBorders>
              <w:top w:val="single" w:sz="4" w:space="0" w:color="auto"/>
              <w:bottom w:val="nil"/>
            </w:tcBorders>
            <w:vAlign w:val="center"/>
          </w:tcPr>
          <w:p w14:paraId="210C1696" w14:textId="77777777" w:rsidR="00B3100C" w:rsidRPr="00590752" w:rsidRDefault="006418C2">
            <w:pPr>
              <w:spacing w:before="40" w:after="40"/>
              <w:jc w:val="center"/>
              <w:rPr>
                <w:szCs w:val="22"/>
              </w:rPr>
            </w:pPr>
            <w:r w:rsidRPr="00590752">
              <w:rPr>
                <w:szCs w:val="22"/>
              </w:rPr>
              <w:t>32</w:t>
            </w:r>
          </w:p>
        </w:tc>
        <w:tc>
          <w:tcPr>
            <w:tcW w:w="6946" w:type="dxa"/>
            <w:tcBorders>
              <w:top w:val="single" w:sz="4" w:space="0" w:color="auto"/>
              <w:bottom w:val="nil"/>
            </w:tcBorders>
            <w:vAlign w:val="center"/>
          </w:tcPr>
          <w:p w14:paraId="67CB4571" w14:textId="77777777" w:rsidR="00B3100C" w:rsidRPr="00590752" w:rsidRDefault="006418C2">
            <w:pPr>
              <w:spacing w:before="40" w:after="40"/>
              <w:jc w:val="left"/>
              <w:rPr>
                <w:rFonts w:ascii="Consolas" w:hAnsi="Consolas"/>
                <w:sz w:val="19"/>
                <w:szCs w:val="19"/>
              </w:rPr>
            </w:pPr>
            <w:r w:rsidRPr="00590752">
              <w:rPr>
                <w:rFonts w:ascii="Consolas" w:hAnsi="Consolas"/>
                <w:sz w:val="19"/>
                <w:szCs w:val="19"/>
              </w:rPr>
              <w:t>89575</w:t>
            </w:r>
            <w:r w:rsidRPr="001F551E">
              <w:rPr>
                <w:rFonts w:ascii="Consolas" w:hAnsi="Consolas"/>
                <w:sz w:val="19"/>
                <w:szCs w:val="19"/>
                <w:vertAlign w:val="superscript"/>
              </w:rPr>
              <w:t>E</w:t>
            </w:r>
            <w:r w:rsidRPr="00590752">
              <w:rPr>
                <w:rFonts w:ascii="Consolas" w:hAnsi="Consolas"/>
                <w:sz w:val="19"/>
                <w:szCs w:val="19"/>
              </w:rPr>
              <w:t>94AC5B05F8C607F5BB2DEF11C27D4563CB2F7C1AFDC34636BC226FF405</w:t>
            </w:r>
          </w:p>
        </w:tc>
      </w:tr>
      <w:tr w:rsidR="00B3100C" w:rsidRPr="00590752" w14:paraId="435DC213" w14:textId="77777777" w:rsidTr="00FE372A">
        <w:tc>
          <w:tcPr>
            <w:tcW w:w="1565" w:type="dxa"/>
            <w:vMerge/>
            <w:tcBorders>
              <w:bottom w:val="single" w:sz="4" w:space="0" w:color="auto"/>
            </w:tcBorders>
            <w:vAlign w:val="center"/>
          </w:tcPr>
          <w:p w14:paraId="6F5CCD6A" w14:textId="77777777" w:rsidR="00B3100C" w:rsidRPr="00590752" w:rsidRDefault="00B3100C">
            <w:pPr>
              <w:spacing w:before="40" w:after="40"/>
              <w:rPr>
                <w:szCs w:val="22"/>
              </w:rPr>
            </w:pPr>
          </w:p>
        </w:tc>
        <w:tc>
          <w:tcPr>
            <w:tcW w:w="567" w:type="dxa"/>
            <w:tcBorders>
              <w:top w:val="nil"/>
              <w:bottom w:val="single" w:sz="4" w:space="0" w:color="auto"/>
            </w:tcBorders>
            <w:vAlign w:val="center"/>
          </w:tcPr>
          <w:p w14:paraId="56415C75" w14:textId="77777777" w:rsidR="00B3100C" w:rsidRPr="00590752" w:rsidRDefault="006418C2">
            <w:pPr>
              <w:spacing w:before="40" w:after="40"/>
              <w:jc w:val="center"/>
              <w:rPr>
                <w:szCs w:val="22"/>
              </w:rPr>
            </w:pPr>
            <w:r w:rsidRPr="00590752">
              <w:rPr>
                <w:szCs w:val="22"/>
              </w:rPr>
              <w:t>Y</w:t>
            </w:r>
          </w:p>
        </w:tc>
        <w:tc>
          <w:tcPr>
            <w:tcW w:w="850" w:type="dxa"/>
            <w:tcBorders>
              <w:top w:val="nil"/>
              <w:bottom w:val="single" w:sz="4" w:space="0" w:color="auto"/>
            </w:tcBorders>
            <w:vAlign w:val="center"/>
          </w:tcPr>
          <w:p w14:paraId="2484E593" w14:textId="77777777" w:rsidR="00B3100C" w:rsidRPr="00590752" w:rsidRDefault="006418C2">
            <w:pPr>
              <w:spacing w:before="40" w:after="40"/>
              <w:jc w:val="center"/>
              <w:rPr>
                <w:szCs w:val="22"/>
              </w:rPr>
            </w:pPr>
            <w:r w:rsidRPr="00590752">
              <w:rPr>
                <w:szCs w:val="22"/>
              </w:rPr>
              <w:t>32</w:t>
            </w:r>
          </w:p>
        </w:tc>
        <w:tc>
          <w:tcPr>
            <w:tcW w:w="6946" w:type="dxa"/>
            <w:tcBorders>
              <w:top w:val="nil"/>
              <w:bottom w:val="single" w:sz="4" w:space="0" w:color="auto"/>
            </w:tcBorders>
            <w:vAlign w:val="center"/>
          </w:tcPr>
          <w:p w14:paraId="1967EF8D" w14:textId="77777777" w:rsidR="00B3100C" w:rsidRPr="00590752" w:rsidRDefault="006418C2">
            <w:pPr>
              <w:spacing w:before="40" w:after="40"/>
              <w:jc w:val="left"/>
              <w:rPr>
                <w:rFonts w:ascii="Consolas" w:hAnsi="Consolas"/>
                <w:sz w:val="19"/>
                <w:szCs w:val="19"/>
              </w:rPr>
            </w:pPr>
            <w:r w:rsidRPr="00590752">
              <w:rPr>
                <w:rFonts w:ascii="Consolas" w:hAnsi="Consolas"/>
                <w:sz w:val="19"/>
                <w:szCs w:val="19"/>
              </w:rPr>
              <w:t>7</w:t>
            </w:r>
            <w:r w:rsidRPr="001F551E">
              <w:rPr>
                <w:rFonts w:ascii="Consolas" w:hAnsi="Consolas"/>
                <w:sz w:val="19"/>
                <w:szCs w:val="19"/>
                <w:vertAlign w:val="superscript"/>
              </w:rPr>
              <w:t>E</w:t>
            </w:r>
            <w:r w:rsidRPr="00590752">
              <w:rPr>
                <w:rFonts w:ascii="Consolas" w:hAnsi="Consolas"/>
                <w:sz w:val="19"/>
                <w:szCs w:val="19"/>
              </w:rPr>
              <w:t>2C3277DE9819002E3947CC987C7F781B8A189F605AF6B440FF74EE23EB88A6</w:t>
            </w:r>
          </w:p>
        </w:tc>
      </w:tr>
    </w:tbl>
    <w:p w14:paraId="7EEB222C" w14:textId="77777777" w:rsidR="00B3100C" w:rsidRPr="00590752" w:rsidRDefault="00B3100C">
      <w:pPr>
        <w:pStyle w:val="Interligne"/>
      </w:pPr>
    </w:p>
    <w:p w14:paraId="1D8AF8EF" w14:textId="718886D9" w:rsidR="00B3100C" w:rsidRPr="00590752" w:rsidRDefault="006418C2">
      <w:pPr>
        <w:keepNext/>
        <w:spacing w:after="120"/>
      </w:pPr>
      <w:r w:rsidRPr="00590752">
        <w:t>La paire ECC pour le calcul de la signature dynamique (</w:t>
      </w:r>
      <w:proofErr w:type="spellStart"/>
      <w:r w:rsidRPr="00590752">
        <w:t>DynamicSignature</w:t>
      </w:r>
      <w:proofErr w:type="spellEnd"/>
      <w:r w:rsidRPr="00590752">
        <w:t>) des exemples est spécifique au présent document</w:t>
      </w:r>
      <w:r w:rsidR="001F551E">
        <w:t> </w:t>
      </w:r>
      <w:r w:rsidRPr="00590752">
        <w:t>:</w:t>
      </w:r>
    </w:p>
    <w:tbl>
      <w:tblPr>
        <w:tblStyle w:val="Grilledutableau"/>
        <w:tblW w:w="9928" w:type="dxa"/>
        <w:tblInd w:w="-5" w:type="dxa"/>
        <w:tblBorders>
          <w:top w:val="none" w:sz="0" w:space="0" w:color="auto"/>
          <w:left w:val="none" w:sz="0" w:space="0" w:color="auto"/>
          <w:bottom w:val="none" w:sz="0" w:space="0" w:color="auto"/>
          <w:right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1565"/>
        <w:gridCol w:w="567"/>
        <w:gridCol w:w="850"/>
        <w:gridCol w:w="6946"/>
      </w:tblGrid>
      <w:tr w:rsidR="00B3100C" w:rsidRPr="00590752" w14:paraId="5C0D5F4C" w14:textId="77777777" w:rsidTr="00FE372A">
        <w:tc>
          <w:tcPr>
            <w:tcW w:w="2132" w:type="dxa"/>
            <w:gridSpan w:val="2"/>
            <w:tcBorders>
              <w:top w:val="single" w:sz="4" w:space="0" w:color="auto"/>
              <w:bottom w:val="single" w:sz="4" w:space="0" w:color="auto"/>
            </w:tcBorders>
            <w:shd w:val="clear" w:color="auto" w:fill="E7E6E6" w:themeFill="background2"/>
            <w:vAlign w:val="center"/>
          </w:tcPr>
          <w:p w14:paraId="777CA18B" w14:textId="77777777" w:rsidR="00B3100C" w:rsidRPr="00590752" w:rsidRDefault="006418C2">
            <w:pPr>
              <w:spacing w:before="40" w:after="40"/>
              <w:jc w:val="center"/>
              <w:rPr>
                <w:i/>
                <w:iCs/>
                <w:szCs w:val="22"/>
              </w:rPr>
            </w:pPr>
            <w:r w:rsidRPr="00590752">
              <w:rPr>
                <w:i/>
                <w:iCs/>
                <w:szCs w:val="22"/>
              </w:rPr>
              <w:t>Donnée</w:t>
            </w:r>
          </w:p>
        </w:tc>
        <w:tc>
          <w:tcPr>
            <w:tcW w:w="850" w:type="dxa"/>
            <w:tcBorders>
              <w:top w:val="single" w:sz="4" w:space="0" w:color="auto"/>
              <w:bottom w:val="single" w:sz="4" w:space="0" w:color="auto"/>
            </w:tcBorders>
            <w:shd w:val="clear" w:color="auto" w:fill="E7E6E6" w:themeFill="background2"/>
            <w:vAlign w:val="center"/>
          </w:tcPr>
          <w:p w14:paraId="034E3E99" w14:textId="77777777" w:rsidR="00B3100C" w:rsidRPr="00590752" w:rsidRDefault="006418C2">
            <w:pPr>
              <w:spacing w:before="40" w:after="40"/>
              <w:jc w:val="center"/>
              <w:rPr>
                <w:i/>
                <w:iCs/>
                <w:szCs w:val="22"/>
              </w:rPr>
            </w:pPr>
            <w:r w:rsidRPr="00590752">
              <w:rPr>
                <w:i/>
                <w:iCs/>
                <w:szCs w:val="22"/>
              </w:rPr>
              <w:t>Taille</w:t>
            </w:r>
            <w:r w:rsidRPr="00590752">
              <w:rPr>
                <w:i/>
                <w:iCs/>
                <w:sz w:val="18"/>
                <w:szCs w:val="18"/>
              </w:rPr>
              <w:t xml:space="preserve"> (octets)</w:t>
            </w:r>
          </w:p>
        </w:tc>
        <w:tc>
          <w:tcPr>
            <w:tcW w:w="6946" w:type="dxa"/>
            <w:tcBorders>
              <w:top w:val="single" w:sz="4" w:space="0" w:color="auto"/>
              <w:bottom w:val="single" w:sz="4" w:space="0" w:color="auto"/>
            </w:tcBorders>
            <w:shd w:val="clear" w:color="auto" w:fill="E7E6E6" w:themeFill="background2"/>
            <w:vAlign w:val="center"/>
          </w:tcPr>
          <w:p w14:paraId="6BC412AD" w14:textId="77777777" w:rsidR="00B3100C" w:rsidRPr="00590752" w:rsidRDefault="006418C2">
            <w:pPr>
              <w:spacing w:before="40" w:after="40"/>
              <w:jc w:val="center"/>
              <w:rPr>
                <w:i/>
                <w:iCs/>
                <w:szCs w:val="22"/>
              </w:rPr>
            </w:pPr>
            <w:r w:rsidRPr="00590752">
              <w:rPr>
                <w:i/>
                <w:iCs/>
                <w:szCs w:val="22"/>
              </w:rPr>
              <w:t>Valeur hexadécimale</w:t>
            </w:r>
          </w:p>
        </w:tc>
      </w:tr>
      <w:tr w:rsidR="00B3100C" w:rsidRPr="00590752" w14:paraId="14FE89CB" w14:textId="77777777" w:rsidTr="00FE372A">
        <w:trPr>
          <w:trHeight w:val="425"/>
        </w:trPr>
        <w:tc>
          <w:tcPr>
            <w:tcW w:w="2132" w:type="dxa"/>
            <w:gridSpan w:val="2"/>
            <w:tcBorders>
              <w:top w:val="single" w:sz="4" w:space="0" w:color="auto"/>
              <w:bottom w:val="single" w:sz="4" w:space="0" w:color="auto"/>
            </w:tcBorders>
            <w:vAlign w:val="center"/>
          </w:tcPr>
          <w:p w14:paraId="080DDF79" w14:textId="77777777" w:rsidR="00B3100C" w:rsidRPr="00590752" w:rsidRDefault="006418C2">
            <w:pPr>
              <w:spacing w:before="40" w:after="40"/>
              <w:rPr>
                <w:szCs w:val="22"/>
              </w:rPr>
            </w:pPr>
            <w:r w:rsidRPr="00590752">
              <w:rPr>
                <w:szCs w:val="22"/>
              </w:rPr>
              <w:t>Clé privée (d)</w:t>
            </w:r>
          </w:p>
        </w:tc>
        <w:tc>
          <w:tcPr>
            <w:tcW w:w="850" w:type="dxa"/>
            <w:tcBorders>
              <w:top w:val="single" w:sz="4" w:space="0" w:color="auto"/>
              <w:bottom w:val="single" w:sz="4" w:space="0" w:color="auto"/>
            </w:tcBorders>
            <w:vAlign w:val="center"/>
          </w:tcPr>
          <w:p w14:paraId="1742D7E9" w14:textId="77777777" w:rsidR="00B3100C" w:rsidRPr="00590752" w:rsidRDefault="006418C2">
            <w:pPr>
              <w:spacing w:before="40" w:after="40"/>
              <w:jc w:val="center"/>
              <w:rPr>
                <w:szCs w:val="22"/>
              </w:rPr>
            </w:pPr>
            <w:r w:rsidRPr="00590752">
              <w:rPr>
                <w:szCs w:val="22"/>
              </w:rPr>
              <w:t>32</w:t>
            </w:r>
          </w:p>
        </w:tc>
        <w:tc>
          <w:tcPr>
            <w:tcW w:w="6946" w:type="dxa"/>
            <w:tcBorders>
              <w:top w:val="single" w:sz="4" w:space="0" w:color="auto"/>
              <w:bottom w:val="single" w:sz="4" w:space="0" w:color="auto"/>
            </w:tcBorders>
            <w:vAlign w:val="center"/>
          </w:tcPr>
          <w:p w14:paraId="7A61CCE6" w14:textId="77777777" w:rsidR="00B3100C" w:rsidRPr="00590752" w:rsidRDefault="006418C2">
            <w:pPr>
              <w:spacing w:before="40" w:after="40"/>
              <w:jc w:val="left"/>
              <w:rPr>
                <w:rFonts w:ascii="Consolas" w:hAnsi="Consolas"/>
                <w:sz w:val="19"/>
                <w:szCs w:val="19"/>
              </w:rPr>
            </w:pPr>
            <w:r w:rsidRPr="00590752">
              <w:rPr>
                <w:rFonts w:ascii="Consolas" w:hAnsi="Consolas"/>
                <w:sz w:val="19"/>
                <w:szCs w:val="19"/>
              </w:rPr>
              <w:t>37C7990431396032CA378EA1C48134B23E09F615F89DECA230A55A672AFA4829</w:t>
            </w:r>
          </w:p>
        </w:tc>
      </w:tr>
      <w:tr w:rsidR="00B3100C" w:rsidRPr="00590752" w14:paraId="618A3ACA" w14:textId="77777777" w:rsidTr="00FE372A">
        <w:trPr>
          <w:trHeight w:val="340"/>
        </w:trPr>
        <w:tc>
          <w:tcPr>
            <w:tcW w:w="1565" w:type="dxa"/>
            <w:vMerge w:val="restart"/>
            <w:tcBorders>
              <w:top w:val="single" w:sz="4" w:space="0" w:color="auto"/>
            </w:tcBorders>
            <w:vAlign w:val="center"/>
          </w:tcPr>
          <w:p w14:paraId="03F8FC81" w14:textId="77777777" w:rsidR="00B3100C" w:rsidRPr="00590752" w:rsidRDefault="006418C2">
            <w:pPr>
              <w:spacing w:before="40" w:after="40"/>
              <w:rPr>
                <w:szCs w:val="22"/>
              </w:rPr>
            </w:pPr>
            <w:r w:rsidRPr="00590752">
              <w:rPr>
                <w:szCs w:val="22"/>
              </w:rPr>
              <w:t>Clé publique</w:t>
            </w:r>
          </w:p>
        </w:tc>
        <w:tc>
          <w:tcPr>
            <w:tcW w:w="567" w:type="dxa"/>
            <w:tcBorders>
              <w:top w:val="single" w:sz="4" w:space="0" w:color="auto"/>
              <w:bottom w:val="nil"/>
            </w:tcBorders>
            <w:vAlign w:val="center"/>
          </w:tcPr>
          <w:p w14:paraId="01FB867B" w14:textId="77777777" w:rsidR="00B3100C" w:rsidRPr="00590752" w:rsidRDefault="006418C2">
            <w:pPr>
              <w:spacing w:before="40" w:after="40"/>
              <w:jc w:val="center"/>
              <w:rPr>
                <w:szCs w:val="22"/>
              </w:rPr>
            </w:pPr>
            <w:r w:rsidRPr="00590752">
              <w:rPr>
                <w:szCs w:val="22"/>
              </w:rPr>
              <w:t>X</w:t>
            </w:r>
          </w:p>
        </w:tc>
        <w:tc>
          <w:tcPr>
            <w:tcW w:w="850" w:type="dxa"/>
            <w:tcBorders>
              <w:top w:val="single" w:sz="4" w:space="0" w:color="auto"/>
              <w:bottom w:val="nil"/>
            </w:tcBorders>
            <w:vAlign w:val="center"/>
          </w:tcPr>
          <w:p w14:paraId="2962D734" w14:textId="77777777" w:rsidR="00B3100C" w:rsidRPr="00590752" w:rsidRDefault="006418C2">
            <w:pPr>
              <w:spacing w:before="40" w:after="40"/>
              <w:jc w:val="center"/>
              <w:rPr>
                <w:szCs w:val="22"/>
              </w:rPr>
            </w:pPr>
            <w:r w:rsidRPr="00590752">
              <w:rPr>
                <w:szCs w:val="22"/>
              </w:rPr>
              <w:t>32</w:t>
            </w:r>
          </w:p>
        </w:tc>
        <w:tc>
          <w:tcPr>
            <w:tcW w:w="6946" w:type="dxa"/>
            <w:tcBorders>
              <w:top w:val="single" w:sz="4" w:space="0" w:color="auto"/>
              <w:bottom w:val="nil"/>
            </w:tcBorders>
            <w:vAlign w:val="center"/>
          </w:tcPr>
          <w:p w14:paraId="4FE6BA69" w14:textId="77777777" w:rsidR="00B3100C" w:rsidRPr="00590752" w:rsidRDefault="006418C2">
            <w:pPr>
              <w:spacing w:before="40" w:after="40"/>
              <w:jc w:val="left"/>
              <w:rPr>
                <w:rFonts w:ascii="Consolas" w:hAnsi="Consolas"/>
                <w:sz w:val="19"/>
                <w:szCs w:val="19"/>
              </w:rPr>
            </w:pPr>
            <w:r w:rsidRPr="00590752">
              <w:rPr>
                <w:rFonts w:ascii="Consolas" w:hAnsi="Consolas"/>
                <w:sz w:val="19"/>
                <w:szCs w:val="19"/>
              </w:rPr>
              <w:t>D6B6BAD5082B0E280ED72268E8E294A257BF5AFD662A9230E9C62C89A9E7973D</w:t>
            </w:r>
          </w:p>
        </w:tc>
      </w:tr>
      <w:tr w:rsidR="00B3100C" w:rsidRPr="00590752" w14:paraId="452BA2D1" w14:textId="77777777" w:rsidTr="00FE372A">
        <w:tc>
          <w:tcPr>
            <w:tcW w:w="1565" w:type="dxa"/>
            <w:vMerge/>
            <w:tcBorders>
              <w:bottom w:val="single" w:sz="4" w:space="0" w:color="auto"/>
            </w:tcBorders>
            <w:vAlign w:val="center"/>
          </w:tcPr>
          <w:p w14:paraId="0EFE3FC3" w14:textId="77777777" w:rsidR="00B3100C" w:rsidRPr="00590752" w:rsidRDefault="00B3100C">
            <w:pPr>
              <w:spacing w:before="40" w:after="40"/>
              <w:rPr>
                <w:szCs w:val="22"/>
              </w:rPr>
            </w:pPr>
          </w:p>
        </w:tc>
        <w:tc>
          <w:tcPr>
            <w:tcW w:w="567" w:type="dxa"/>
            <w:tcBorders>
              <w:top w:val="nil"/>
              <w:bottom w:val="single" w:sz="4" w:space="0" w:color="auto"/>
            </w:tcBorders>
            <w:vAlign w:val="center"/>
          </w:tcPr>
          <w:p w14:paraId="4AE0D04A" w14:textId="77777777" w:rsidR="00B3100C" w:rsidRPr="00590752" w:rsidRDefault="006418C2">
            <w:pPr>
              <w:spacing w:before="40" w:after="40"/>
              <w:jc w:val="center"/>
              <w:rPr>
                <w:szCs w:val="22"/>
              </w:rPr>
            </w:pPr>
            <w:r w:rsidRPr="00590752">
              <w:rPr>
                <w:szCs w:val="22"/>
              </w:rPr>
              <w:t>Y</w:t>
            </w:r>
          </w:p>
        </w:tc>
        <w:tc>
          <w:tcPr>
            <w:tcW w:w="850" w:type="dxa"/>
            <w:tcBorders>
              <w:top w:val="nil"/>
              <w:bottom w:val="single" w:sz="4" w:space="0" w:color="auto"/>
            </w:tcBorders>
            <w:vAlign w:val="center"/>
          </w:tcPr>
          <w:p w14:paraId="2DA3866B" w14:textId="77777777" w:rsidR="00B3100C" w:rsidRPr="00590752" w:rsidRDefault="006418C2">
            <w:pPr>
              <w:spacing w:before="40" w:after="40"/>
              <w:jc w:val="center"/>
              <w:rPr>
                <w:szCs w:val="22"/>
              </w:rPr>
            </w:pPr>
            <w:r w:rsidRPr="00590752">
              <w:rPr>
                <w:szCs w:val="22"/>
              </w:rPr>
              <w:t>32</w:t>
            </w:r>
          </w:p>
        </w:tc>
        <w:tc>
          <w:tcPr>
            <w:tcW w:w="6946" w:type="dxa"/>
            <w:tcBorders>
              <w:top w:val="nil"/>
              <w:bottom w:val="single" w:sz="4" w:space="0" w:color="auto"/>
            </w:tcBorders>
            <w:vAlign w:val="center"/>
          </w:tcPr>
          <w:p w14:paraId="7568810C" w14:textId="77777777" w:rsidR="00B3100C" w:rsidRPr="00590752" w:rsidRDefault="006418C2">
            <w:pPr>
              <w:spacing w:before="40" w:after="40"/>
              <w:jc w:val="left"/>
              <w:rPr>
                <w:rFonts w:ascii="Consolas" w:hAnsi="Consolas"/>
                <w:sz w:val="19"/>
                <w:szCs w:val="19"/>
              </w:rPr>
            </w:pPr>
            <w:r w:rsidRPr="00590752">
              <w:rPr>
                <w:rFonts w:ascii="Consolas" w:hAnsi="Consolas"/>
                <w:sz w:val="19"/>
                <w:szCs w:val="19"/>
              </w:rPr>
              <w:t>F8154AA6A1E049E2642C7E9AB6A54D0874F646E869AA71692A651F5498E20CC7</w:t>
            </w:r>
          </w:p>
        </w:tc>
      </w:tr>
    </w:tbl>
    <w:p w14:paraId="361216B3" w14:textId="77777777" w:rsidR="00B3100C" w:rsidRPr="00590752" w:rsidRDefault="00B3100C">
      <w:pPr>
        <w:pStyle w:val="Interligne"/>
      </w:pPr>
    </w:p>
    <w:p w14:paraId="6EFDA4A5" w14:textId="5C9C0EB0" w:rsidR="00B3100C" w:rsidRPr="00590752" w:rsidRDefault="006418C2">
      <w:pPr>
        <w:ind w:left="1134" w:hanging="1134"/>
        <w:rPr>
          <w:i/>
          <w:iCs/>
        </w:rPr>
      </w:pPr>
      <w:r w:rsidRPr="00590752">
        <w:rPr>
          <w:i/>
          <w:iCs/>
        </w:rPr>
        <w:t>Attention</w:t>
      </w:r>
      <w:r w:rsidR="001F551E">
        <w:rPr>
          <w:i/>
          <w:iCs/>
        </w:rPr>
        <w:t> </w:t>
      </w:r>
      <w:r w:rsidRPr="00590752">
        <w:rPr>
          <w:i/>
          <w:iCs/>
        </w:rPr>
        <w:t>:</w:t>
      </w:r>
      <w:r w:rsidRPr="00590752">
        <w:rPr>
          <w:i/>
          <w:iCs/>
        </w:rPr>
        <w:tab/>
        <w:t>Dans la présente version de ce document, les signatures statiques et dynamiques ont des valeurs factices. Elles ne sont destinées qu’à la génération de codes-barres représentatifs.</w:t>
      </w:r>
    </w:p>
    <w:p w14:paraId="13A2430F" w14:textId="77777777" w:rsidR="00B3100C" w:rsidRPr="00590752" w:rsidRDefault="006418C2">
      <w:pPr>
        <w:pStyle w:val="Titre3"/>
      </w:pPr>
      <w:bookmarkStart w:id="482" w:name="_Toc162266670"/>
      <w:r w:rsidRPr="00590752">
        <w:lastRenderedPageBreak/>
        <w:t>Données</w:t>
      </w:r>
      <w:bookmarkEnd w:id="482"/>
    </w:p>
    <w:p w14:paraId="52F34654" w14:textId="77777777" w:rsidR="00B3100C" w:rsidRPr="00590752" w:rsidRDefault="00B3100C">
      <w:pPr>
        <w:pStyle w:val="Interligne"/>
        <w:keepNext/>
      </w:pPr>
    </w:p>
    <w:tbl>
      <w:tblPr>
        <w:tblW w:w="9923" w:type="dxa"/>
        <w:tblBorders>
          <w:insideH w:val="single" w:sz="12" w:space="0" w:color="FFFFFF" w:themeColor="background1"/>
          <w:insideV w:val="single" w:sz="12" w:space="0" w:color="FFFFFF" w:themeColor="background1"/>
        </w:tblBorders>
        <w:tblLayout w:type="fixed"/>
        <w:tblCellMar>
          <w:top w:w="57" w:type="dxa"/>
          <w:left w:w="57" w:type="dxa"/>
          <w:bottom w:w="57" w:type="dxa"/>
          <w:right w:w="57" w:type="dxa"/>
        </w:tblCellMar>
        <w:tblLook w:val="0000" w:firstRow="0" w:lastRow="0" w:firstColumn="0" w:lastColumn="0" w:noHBand="0" w:noVBand="0"/>
      </w:tblPr>
      <w:tblGrid>
        <w:gridCol w:w="2127"/>
        <w:gridCol w:w="708"/>
        <w:gridCol w:w="2268"/>
        <w:gridCol w:w="4820"/>
      </w:tblGrid>
      <w:tr w:rsidR="00B3100C" w:rsidRPr="00590752" w14:paraId="2BCAE5FB" w14:textId="77777777" w:rsidTr="00C52031">
        <w:trPr>
          <w:cantSplit/>
        </w:trPr>
        <w:tc>
          <w:tcPr>
            <w:tcW w:w="2127" w:type="dxa"/>
            <w:shd w:val="clear" w:color="auto" w:fill="0070C0"/>
            <w:vAlign w:val="center"/>
          </w:tcPr>
          <w:p w14:paraId="59DDE0FA" w14:textId="77777777" w:rsidR="00B3100C" w:rsidRPr="00590752" w:rsidRDefault="006418C2" w:rsidP="00EE53EA">
            <w:pPr>
              <w:pStyle w:val="Tableau"/>
              <w:keepNext/>
              <w:jc w:val="center"/>
              <w:rPr>
                <w:b/>
                <w:bCs/>
                <w:color w:val="FFFFFF" w:themeColor="background1"/>
              </w:rPr>
            </w:pPr>
            <w:r w:rsidRPr="00590752">
              <w:rPr>
                <w:b/>
                <w:bCs/>
                <w:color w:val="FFFFFF" w:themeColor="background1"/>
              </w:rPr>
              <w:t>Champ</w:t>
            </w:r>
          </w:p>
        </w:tc>
        <w:tc>
          <w:tcPr>
            <w:tcW w:w="708" w:type="dxa"/>
            <w:shd w:val="clear" w:color="auto" w:fill="0070C0"/>
            <w:vAlign w:val="center"/>
          </w:tcPr>
          <w:p w14:paraId="300CB635" w14:textId="77777777" w:rsidR="00B3100C" w:rsidRPr="00590752" w:rsidRDefault="006418C2" w:rsidP="00EE53EA">
            <w:pPr>
              <w:pStyle w:val="Tableau"/>
              <w:keepNext/>
              <w:jc w:val="center"/>
              <w:rPr>
                <w:b/>
                <w:bCs/>
                <w:color w:val="FFFFFF" w:themeColor="background1"/>
                <w:spacing w:val="-10"/>
              </w:rPr>
            </w:pPr>
            <w:r w:rsidRPr="00590752">
              <w:rPr>
                <w:b/>
                <w:bCs/>
                <w:color w:val="FFFFFF" w:themeColor="background1"/>
              </w:rPr>
              <w:t>Taille</w:t>
            </w:r>
            <w:r w:rsidRPr="00590752">
              <w:rPr>
                <w:b/>
                <w:bCs/>
                <w:color w:val="FFFFFF" w:themeColor="background1"/>
                <w:sz w:val="18"/>
                <w:szCs w:val="16"/>
              </w:rPr>
              <w:t xml:space="preserve"> (octets)</w:t>
            </w:r>
          </w:p>
        </w:tc>
        <w:tc>
          <w:tcPr>
            <w:tcW w:w="2268" w:type="dxa"/>
            <w:shd w:val="clear" w:color="auto" w:fill="0070C0"/>
            <w:vAlign w:val="center"/>
          </w:tcPr>
          <w:p w14:paraId="72B6CB7E" w14:textId="77777777" w:rsidR="00B3100C" w:rsidRPr="00590752" w:rsidRDefault="006418C2" w:rsidP="00EE53EA">
            <w:pPr>
              <w:pStyle w:val="Tableau"/>
              <w:keepNext/>
              <w:jc w:val="center"/>
              <w:rPr>
                <w:b/>
                <w:bCs/>
                <w:color w:val="FFFFFF" w:themeColor="background1"/>
              </w:rPr>
            </w:pPr>
            <w:r w:rsidRPr="00590752">
              <w:rPr>
                <w:b/>
                <w:bCs/>
                <w:color w:val="FFFFFF" w:themeColor="background1"/>
              </w:rPr>
              <w:t>Valeur</w:t>
            </w:r>
          </w:p>
        </w:tc>
        <w:tc>
          <w:tcPr>
            <w:tcW w:w="4820" w:type="dxa"/>
            <w:shd w:val="clear" w:color="auto" w:fill="0070C0"/>
            <w:vAlign w:val="center"/>
          </w:tcPr>
          <w:p w14:paraId="69A9A279" w14:textId="77777777" w:rsidR="00B3100C" w:rsidRPr="00590752" w:rsidRDefault="006418C2" w:rsidP="00EE53EA">
            <w:pPr>
              <w:pStyle w:val="Tableau"/>
              <w:keepNext/>
              <w:jc w:val="center"/>
              <w:rPr>
                <w:b/>
                <w:bCs/>
                <w:color w:val="FFFFFF" w:themeColor="background1"/>
              </w:rPr>
            </w:pPr>
            <w:r w:rsidRPr="00590752">
              <w:rPr>
                <w:b/>
                <w:bCs/>
                <w:color w:val="FFFFFF" w:themeColor="background1"/>
              </w:rPr>
              <w:t>Remarque</w:t>
            </w:r>
          </w:p>
        </w:tc>
      </w:tr>
      <w:tr w:rsidR="00B3100C" w:rsidRPr="00590752" w14:paraId="028B5E6F" w14:textId="77777777" w:rsidTr="00723B9B">
        <w:trPr>
          <w:cantSplit/>
        </w:trPr>
        <w:tc>
          <w:tcPr>
            <w:tcW w:w="9923" w:type="dxa"/>
            <w:gridSpan w:val="4"/>
            <w:shd w:val="clear" w:color="auto" w:fill="BDD6EE" w:themeFill="accent1" w:themeFillTint="66"/>
            <w:vAlign w:val="center"/>
          </w:tcPr>
          <w:p w14:paraId="21E5A8D9" w14:textId="70BFDA03" w:rsidR="00B3100C" w:rsidRPr="00590752" w:rsidRDefault="00952FD3" w:rsidP="00EE53EA">
            <w:pPr>
              <w:pStyle w:val="Tableau"/>
              <w:keepNext/>
              <w:jc w:val="center"/>
            </w:pPr>
            <w:r w:rsidRPr="00590752">
              <w:t>Entête en caractères alphanumériques</w:t>
            </w:r>
          </w:p>
        </w:tc>
      </w:tr>
      <w:tr w:rsidR="003763DB" w:rsidRPr="00590752" w14:paraId="2F388EF7" w14:textId="77777777" w:rsidTr="00C52031">
        <w:trPr>
          <w:cantSplit/>
        </w:trPr>
        <w:tc>
          <w:tcPr>
            <w:tcW w:w="2127" w:type="dxa"/>
            <w:shd w:val="clear" w:color="auto" w:fill="E7E6E6" w:themeFill="background2"/>
            <w:vAlign w:val="center"/>
          </w:tcPr>
          <w:p w14:paraId="37B27462" w14:textId="77777777" w:rsidR="003763DB" w:rsidRPr="00590752" w:rsidRDefault="003763DB" w:rsidP="003763DB">
            <w:pPr>
              <w:pStyle w:val="Tableau"/>
              <w:keepNext/>
              <w:rPr>
                <w:b/>
                <w:bCs/>
              </w:rPr>
            </w:pPr>
            <w:r w:rsidRPr="00590752">
              <w:rPr>
                <w:b/>
                <w:bCs/>
              </w:rPr>
              <w:t>Format</w:t>
            </w:r>
          </w:p>
        </w:tc>
        <w:tc>
          <w:tcPr>
            <w:tcW w:w="708" w:type="dxa"/>
            <w:shd w:val="clear" w:color="auto" w:fill="E7E6E6" w:themeFill="background2"/>
            <w:vAlign w:val="center"/>
          </w:tcPr>
          <w:p w14:paraId="5427A5F3" w14:textId="77777777" w:rsidR="003763DB" w:rsidRPr="00590752" w:rsidRDefault="003763DB" w:rsidP="003763DB">
            <w:pPr>
              <w:pStyle w:val="Tableau"/>
              <w:keepNext/>
              <w:jc w:val="center"/>
            </w:pPr>
            <w:r w:rsidRPr="00590752">
              <w:t>3</w:t>
            </w:r>
          </w:p>
        </w:tc>
        <w:tc>
          <w:tcPr>
            <w:tcW w:w="2268" w:type="dxa"/>
            <w:shd w:val="clear" w:color="auto" w:fill="E7E6E6" w:themeFill="background2"/>
            <w:vAlign w:val="center"/>
          </w:tcPr>
          <w:p w14:paraId="10163DA9" w14:textId="0B1BA66B" w:rsidR="003763DB" w:rsidRPr="00590752" w:rsidRDefault="003763DB" w:rsidP="003763DB">
            <w:pPr>
              <w:pStyle w:val="Tableau"/>
              <w:keepNext/>
              <w:jc w:val="center"/>
            </w:pPr>
            <w:r w:rsidRPr="00590752">
              <w:t>« AMC »</w:t>
            </w:r>
          </w:p>
        </w:tc>
        <w:tc>
          <w:tcPr>
            <w:tcW w:w="4820" w:type="dxa"/>
            <w:shd w:val="clear" w:color="auto" w:fill="E7E6E6" w:themeFill="background2"/>
            <w:vAlign w:val="center"/>
          </w:tcPr>
          <w:p w14:paraId="404842D4" w14:textId="3ECC1E21" w:rsidR="003763DB" w:rsidRPr="00590752" w:rsidRDefault="003763DB" w:rsidP="003763DB">
            <w:pPr>
              <w:pStyle w:val="Tableau"/>
              <w:keepNext/>
            </w:pPr>
          </w:p>
        </w:tc>
      </w:tr>
      <w:tr w:rsidR="003763DB" w:rsidRPr="00590752" w14:paraId="5021CC1A" w14:textId="77777777" w:rsidTr="00C52031">
        <w:trPr>
          <w:cantSplit/>
        </w:trPr>
        <w:tc>
          <w:tcPr>
            <w:tcW w:w="2127" w:type="dxa"/>
            <w:shd w:val="clear" w:color="auto" w:fill="E7E6E6" w:themeFill="background2"/>
            <w:vAlign w:val="center"/>
          </w:tcPr>
          <w:p w14:paraId="27D16C4E" w14:textId="77777777" w:rsidR="003763DB" w:rsidRPr="00590752" w:rsidRDefault="003763DB" w:rsidP="003763DB">
            <w:pPr>
              <w:pStyle w:val="Tableau"/>
              <w:keepNext/>
              <w:rPr>
                <w:b/>
                <w:bCs/>
              </w:rPr>
            </w:pPr>
            <w:r w:rsidRPr="00590752">
              <w:rPr>
                <w:b/>
                <w:bCs/>
              </w:rPr>
              <w:t xml:space="preserve">Version </w:t>
            </w:r>
          </w:p>
        </w:tc>
        <w:tc>
          <w:tcPr>
            <w:tcW w:w="708" w:type="dxa"/>
            <w:shd w:val="clear" w:color="auto" w:fill="E7E6E6" w:themeFill="background2"/>
            <w:vAlign w:val="center"/>
          </w:tcPr>
          <w:p w14:paraId="2834A642" w14:textId="77777777" w:rsidR="003763DB" w:rsidRPr="00590752" w:rsidRDefault="003763DB" w:rsidP="003763DB">
            <w:pPr>
              <w:pStyle w:val="Tableau"/>
              <w:keepNext/>
              <w:jc w:val="center"/>
            </w:pPr>
            <w:r w:rsidRPr="00590752">
              <w:t>1</w:t>
            </w:r>
          </w:p>
        </w:tc>
        <w:tc>
          <w:tcPr>
            <w:tcW w:w="2268" w:type="dxa"/>
            <w:shd w:val="clear" w:color="auto" w:fill="E7E6E6" w:themeFill="background2"/>
            <w:vAlign w:val="center"/>
          </w:tcPr>
          <w:p w14:paraId="06DAF51E" w14:textId="37ACA7DD" w:rsidR="003763DB" w:rsidRPr="00590752" w:rsidRDefault="003763DB" w:rsidP="003763DB">
            <w:pPr>
              <w:pStyle w:val="Tableau"/>
              <w:keepNext/>
              <w:jc w:val="center"/>
            </w:pPr>
            <w:r w:rsidRPr="00590752">
              <w:t>« 1 »</w:t>
            </w:r>
          </w:p>
        </w:tc>
        <w:tc>
          <w:tcPr>
            <w:tcW w:w="4820" w:type="dxa"/>
            <w:shd w:val="clear" w:color="auto" w:fill="E7E6E6" w:themeFill="background2"/>
            <w:vAlign w:val="center"/>
          </w:tcPr>
          <w:p w14:paraId="18FA29C9" w14:textId="75B094E3" w:rsidR="003763DB" w:rsidRPr="00590752" w:rsidRDefault="003763DB" w:rsidP="003763DB">
            <w:pPr>
              <w:pStyle w:val="Tableau"/>
              <w:keepNext/>
            </w:pPr>
          </w:p>
        </w:tc>
      </w:tr>
      <w:tr w:rsidR="007C732C" w:rsidRPr="00590752" w14:paraId="5478E094" w14:textId="77777777" w:rsidTr="00C52031">
        <w:trPr>
          <w:cantSplit/>
        </w:trPr>
        <w:tc>
          <w:tcPr>
            <w:tcW w:w="2127" w:type="dxa"/>
            <w:shd w:val="clear" w:color="auto" w:fill="E7E6E6" w:themeFill="background2"/>
            <w:vAlign w:val="center"/>
          </w:tcPr>
          <w:p w14:paraId="3D4D6C63" w14:textId="0909B2CA" w:rsidR="007C732C" w:rsidRPr="00AA70C8" w:rsidRDefault="007C732C" w:rsidP="007C732C">
            <w:pPr>
              <w:pStyle w:val="Tableau"/>
              <w:keepNext/>
              <w:rPr>
                <w:b/>
                <w:bCs/>
              </w:rPr>
            </w:pPr>
            <w:r w:rsidRPr="00AA70C8">
              <w:rPr>
                <w:b/>
                <w:bCs/>
              </w:rPr>
              <w:t xml:space="preserve">Codage </w:t>
            </w:r>
          </w:p>
        </w:tc>
        <w:tc>
          <w:tcPr>
            <w:tcW w:w="708" w:type="dxa"/>
            <w:shd w:val="clear" w:color="auto" w:fill="E7E6E6" w:themeFill="background2"/>
            <w:vAlign w:val="center"/>
          </w:tcPr>
          <w:p w14:paraId="5E43DDB7" w14:textId="541CACE6" w:rsidR="007C732C" w:rsidRPr="00AA70C8" w:rsidRDefault="007C732C" w:rsidP="007C732C">
            <w:pPr>
              <w:pStyle w:val="Tableau"/>
              <w:keepNext/>
              <w:jc w:val="center"/>
            </w:pPr>
            <w:r w:rsidRPr="00AA70C8">
              <w:t>1</w:t>
            </w:r>
          </w:p>
        </w:tc>
        <w:tc>
          <w:tcPr>
            <w:tcW w:w="2268" w:type="dxa"/>
            <w:shd w:val="clear" w:color="auto" w:fill="E7E6E6" w:themeFill="background2"/>
            <w:vAlign w:val="center"/>
          </w:tcPr>
          <w:p w14:paraId="6C9DA7D2" w14:textId="3516B7C2" w:rsidR="007C732C" w:rsidRPr="00AA70C8" w:rsidRDefault="001B599D" w:rsidP="007C732C">
            <w:pPr>
              <w:pStyle w:val="Tableau"/>
              <w:keepNext/>
              <w:jc w:val="center"/>
            </w:pPr>
            <w:r w:rsidRPr="00AA70C8">
              <w:t xml:space="preserve"> « Q »</w:t>
            </w:r>
          </w:p>
        </w:tc>
        <w:tc>
          <w:tcPr>
            <w:tcW w:w="4820" w:type="dxa"/>
            <w:shd w:val="clear" w:color="auto" w:fill="E7E6E6" w:themeFill="background2"/>
            <w:vAlign w:val="center"/>
          </w:tcPr>
          <w:p w14:paraId="773C042B" w14:textId="789B40C7" w:rsidR="0040334C" w:rsidRPr="00590752" w:rsidDel="003763DB" w:rsidRDefault="007C732C" w:rsidP="007C732C">
            <w:pPr>
              <w:pStyle w:val="Tableau"/>
              <w:keepNext/>
            </w:pPr>
            <w:r w:rsidRPr="00AA70C8">
              <w:t>Base45</w:t>
            </w:r>
            <w:r w:rsidR="0069603E" w:rsidRPr="00AA70C8">
              <w:t>, optimal</w:t>
            </w:r>
            <w:r w:rsidRPr="00AA70C8">
              <w:t xml:space="preserve"> pour QR Code</w:t>
            </w:r>
          </w:p>
        </w:tc>
      </w:tr>
      <w:tr w:rsidR="007C732C" w:rsidRPr="00590752" w14:paraId="7D2B2285" w14:textId="77777777" w:rsidTr="00723B9B">
        <w:trPr>
          <w:cantSplit/>
        </w:trPr>
        <w:tc>
          <w:tcPr>
            <w:tcW w:w="9923" w:type="dxa"/>
            <w:gridSpan w:val="4"/>
            <w:shd w:val="clear" w:color="auto" w:fill="BDD6EE" w:themeFill="accent1" w:themeFillTint="66"/>
            <w:vAlign w:val="center"/>
          </w:tcPr>
          <w:p w14:paraId="3B9FD13F" w14:textId="124CACDF" w:rsidR="007C732C" w:rsidRPr="00590752" w:rsidRDefault="007C732C" w:rsidP="007C732C">
            <w:pPr>
              <w:pStyle w:val="Tableau"/>
              <w:keepNext/>
              <w:jc w:val="center"/>
            </w:pPr>
            <w:r w:rsidRPr="00AA70C8">
              <w:t>Données binaires à encoder</w:t>
            </w:r>
            <w:r w:rsidR="00EC572C" w:rsidRPr="00AA70C8">
              <w:t xml:space="preserve"> ou </w:t>
            </w:r>
            <w:r w:rsidR="0099685E" w:rsidRPr="00AA70C8">
              <w:t>décod</w:t>
            </w:r>
            <w:r w:rsidR="00EC572C" w:rsidRPr="00AA70C8">
              <w:t>é</w:t>
            </w:r>
            <w:r w:rsidR="0099685E" w:rsidRPr="00AA70C8">
              <w:t>e</w:t>
            </w:r>
            <w:r w:rsidR="005861D2" w:rsidRPr="00AA70C8">
              <w:t>s</w:t>
            </w:r>
            <w:r w:rsidRPr="00AA70C8">
              <w:t xml:space="preserve"> </w:t>
            </w:r>
            <w:r w:rsidR="00C56746" w:rsidRPr="00AA70C8">
              <w:t>en Base45 (</w:t>
            </w:r>
            <w:r w:rsidRPr="00AA70C8">
              <w:t>selon le champ Codage</w:t>
            </w:r>
            <w:r w:rsidR="00C56746" w:rsidRPr="00AA70C8">
              <w:t>)</w:t>
            </w:r>
          </w:p>
        </w:tc>
      </w:tr>
      <w:tr w:rsidR="007C732C" w:rsidRPr="00590752" w14:paraId="0FC5C6DB" w14:textId="77777777" w:rsidTr="00C52031">
        <w:trPr>
          <w:cantSplit/>
        </w:trPr>
        <w:tc>
          <w:tcPr>
            <w:tcW w:w="2127" w:type="dxa"/>
            <w:shd w:val="clear" w:color="auto" w:fill="D0CECE" w:themeFill="background2" w:themeFillShade="E6"/>
            <w:vAlign w:val="center"/>
          </w:tcPr>
          <w:p w14:paraId="7AD830D7" w14:textId="77777777" w:rsidR="007C732C" w:rsidRPr="00590752" w:rsidRDefault="007C732C" w:rsidP="007C732C">
            <w:pPr>
              <w:pStyle w:val="Tableau"/>
              <w:rPr>
                <w:b/>
                <w:bCs/>
              </w:rPr>
            </w:pPr>
            <w:r w:rsidRPr="00590752">
              <w:rPr>
                <w:b/>
                <w:bCs/>
              </w:rPr>
              <w:t>Configuration</w:t>
            </w:r>
          </w:p>
        </w:tc>
        <w:tc>
          <w:tcPr>
            <w:tcW w:w="708" w:type="dxa"/>
            <w:shd w:val="clear" w:color="auto" w:fill="D0CECE" w:themeFill="background2" w:themeFillShade="E6"/>
            <w:vAlign w:val="center"/>
          </w:tcPr>
          <w:p w14:paraId="52D690EE" w14:textId="77777777" w:rsidR="007C732C" w:rsidRPr="00180BD6" w:rsidRDefault="007C732C" w:rsidP="007C732C">
            <w:pPr>
              <w:pStyle w:val="Tableau"/>
              <w:jc w:val="center"/>
            </w:pPr>
            <w:r w:rsidRPr="00180BD6">
              <w:t>5</w:t>
            </w:r>
          </w:p>
        </w:tc>
        <w:tc>
          <w:tcPr>
            <w:tcW w:w="2268" w:type="dxa"/>
            <w:shd w:val="clear" w:color="auto" w:fill="D0CECE" w:themeFill="background2" w:themeFillShade="E6"/>
            <w:vAlign w:val="center"/>
          </w:tcPr>
          <w:p w14:paraId="0C82D8CD" w14:textId="22CDE4B4" w:rsidR="007C732C" w:rsidRPr="00180BD6" w:rsidRDefault="007C732C" w:rsidP="007C732C">
            <w:pPr>
              <w:pStyle w:val="Tableau"/>
              <w:jc w:val="center"/>
            </w:pPr>
            <w:r w:rsidRPr="00180BD6">
              <w:t>Exemple 1</w:t>
            </w:r>
            <w:r w:rsidR="001F551E">
              <w:t> </w:t>
            </w:r>
            <w:r w:rsidRPr="00180BD6">
              <w:t>: ‘0000000159’h</w:t>
            </w:r>
          </w:p>
          <w:p w14:paraId="12C3D7E3" w14:textId="4D88D168" w:rsidR="007C732C" w:rsidRPr="00180BD6" w:rsidRDefault="007C732C" w:rsidP="007C732C">
            <w:pPr>
              <w:pStyle w:val="Tableau"/>
              <w:jc w:val="center"/>
            </w:pPr>
            <w:r w:rsidRPr="00180BD6">
              <w:t>Exemple 2</w:t>
            </w:r>
            <w:r w:rsidR="001F551E">
              <w:t> </w:t>
            </w:r>
            <w:r w:rsidRPr="00180BD6">
              <w:t>: ‘1000000159’h</w:t>
            </w:r>
          </w:p>
          <w:p w14:paraId="7E3DE7C4" w14:textId="7E2217A3" w:rsidR="007C732C" w:rsidRPr="00180BD6" w:rsidRDefault="007C732C" w:rsidP="007C732C">
            <w:pPr>
              <w:pStyle w:val="Tableau"/>
              <w:jc w:val="center"/>
            </w:pPr>
            <w:r w:rsidRPr="00180BD6">
              <w:t>Exemple 3</w:t>
            </w:r>
            <w:r w:rsidR="001F551E">
              <w:t> </w:t>
            </w:r>
            <w:r w:rsidRPr="00180BD6">
              <w:t>: ‘3000000159’h</w:t>
            </w:r>
          </w:p>
          <w:p w14:paraId="27F15546" w14:textId="6FD463BD" w:rsidR="007C732C" w:rsidRPr="00180BD6" w:rsidRDefault="007C732C" w:rsidP="007C732C">
            <w:pPr>
              <w:pStyle w:val="Tableau"/>
              <w:jc w:val="center"/>
            </w:pPr>
            <w:r w:rsidRPr="00180BD6">
              <w:t>Exemple 4</w:t>
            </w:r>
            <w:r w:rsidR="001F551E">
              <w:t> </w:t>
            </w:r>
            <w:r w:rsidRPr="00180BD6">
              <w:t>: ‘0000</w:t>
            </w:r>
            <w:r w:rsidR="0039437D">
              <w:t>2</w:t>
            </w:r>
            <w:r w:rsidRPr="00180BD6">
              <w:t>03D59’h</w:t>
            </w:r>
          </w:p>
          <w:p w14:paraId="706116B3" w14:textId="739792B5" w:rsidR="007C732C" w:rsidRPr="00180BD6" w:rsidRDefault="007C732C" w:rsidP="007C732C">
            <w:pPr>
              <w:pStyle w:val="Tableau"/>
              <w:jc w:val="center"/>
            </w:pPr>
            <w:r w:rsidRPr="00180BD6">
              <w:t>Exemple 5</w:t>
            </w:r>
            <w:r w:rsidR="001F551E">
              <w:t> </w:t>
            </w:r>
            <w:r w:rsidRPr="00180BD6">
              <w:t>: ‘1000</w:t>
            </w:r>
            <w:r w:rsidR="0039437D">
              <w:t>2</w:t>
            </w:r>
            <w:r w:rsidRPr="00180BD6">
              <w:t>03D59’h</w:t>
            </w:r>
          </w:p>
          <w:p w14:paraId="57B0BAAD" w14:textId="7668D1B4" w:rsidR="007C732C" w:rsidRPr="00180BD6" w:rsidRDefault="007C732C" w:rsidP="007C732C">
            <w:pPr>
              <w:pStyle w:val="Tableau"/>
              <w:jc w:val="center"/>
            </w:pPr>
            <w:r w:rsidRPr="00180BD6">
              <w:t>Exemple 6</w:t>
            </w:r>
            <w:r w:rsidR="001F551E">
              <w:t> </w:t>
            </w:r>
            <w:r w:rsidRPr="00180BD6">
              <w:t>: ‘3000</w:t>
            </w:r>
            <w:r w:rsidR="0039437D">
              <w:t>2</w:t>
            </w:r>
            <w:r w:rsidRPr="00180BD6">
              <w:t>03D59’h</w:t>
            </w:r>
          </w:p>
          <w:p w14:paraId="31F65D2F" w14:textId="2DF0CCBB" w:rsidR="007C732C" w:rsidRPr="00180BD6" w:rsidRDefault="007C732C" w:rsidP="007C732C">
            <w:pPr>
              <w:pStyle w:val="Tableau"/>
              <w:jc w:val="center"/>
            </w:pPr>
            <w:r w:rsidRPr="00180BD6">
              <w:t>Exemple 7</w:t>
            </w:r>
            <w:r w:rsidR="001F551E">
              <w:t> </w:t>
            </w:r>
            <w:r w:rsidRPr="00180BD6">
              <w:t>: ‘3001F83F</w:t>
            </w:r>
            <w:r w:rsidR="00C20F48">
              <w:t>D</w:t>
            </w:r>
            <w:r w:rsidRPr="00180BD6">
              <w:t>9’h</w:t>
            </w:r>
          </w:p>
        </w:tc>
        <w:tc>
          <w:tcPr>
            <w:tcW w:w="4820" w:type="dxa"/>
            <w:shd w:val="clear" w:color="auto" w:fill="D0CECE" w:themeFill="background2" w:themeFillShade="E6"/>
            <w:vAlign w:val="center"/>
          </w:tcPr>
          <w:p w14:paraId="5361A1D9" w14:textId="14206B41" w:rsidR="007C732C" w:rsidRPr="00180BD6" w:rsidRDefault="007C732C" w:rsidP="007C732C">
            <w:pPr>
              <w:pStyle w:val="Tableau"/>
              <w:ind w:left="1216" w:hanging="1216"/>
            </w:pPr>
            <w:r w:rsidRPr="00180BD6">
              <w:t>Exemple 1</w:t>
            </w:r>
            <w:r w:rsidR="001F551E">
              <w:t> </w:t>
            </w:r>
            <w:r w:rsidRPr="00180BD6">
              <w:t>:</w:t>
            </w:r>
            <w:r w:rsidRPr="00180BD6">
              <w:tab/>
            </w:r>
            <w:r w:rsidR="00A32368">
              <w:t xml:space="preserve">5 </w:t>
            </w:r>
            <w:r w:rsidRPr="00180BD6">
              <w:t xml:space="preserve">secteurs </w:t>
            </w:r>
            <w:r w:rsidR="00A32368">
              <w:t>(</w:t>
            </w:r>
            <w:r w:rsidRPr="00180BD6">
              <w:t>1, 4, 5, 7 et 9</w:t>
            </w:r>
            <w:r w:rsidR="00A32368">
              <w:t>)</w:t>
            </w:r>
            <w:r w:rsidRPr="00180BD6">
              <w:t>, sans signature</w:t>
            </w:r>
          </w:p>
          <w:p w14:paraId="638AF080" w14:textId="5B029669" w:rsidR="007C732C" w:rsidRPr="00180BD6" w:rsidRDefault="007C732C" w:rsidP="007C732C">
            <w:pPr>
              <w:pStyle w:val="Tableau"/>
              <w:ind w:left="1216" w:hanging="1216"/>
            </w:pPr>
            <w:r w:rsidRPr="00180BD6">
              <w:t>Exemple 2</w:t>
            </w:r>
            <w:r w:rsidR="001F551E">
              <w:t> </w:t>
            </w:r>
            <w:r w:rsidRPr="00180BD6">
              <w:t>:</w:t>
            </w:r>
            <w:r w:rsidRPr="00180BD6">
              <w:tab/>
            </w:r>
            <w:r w:rsidR="00A32368">
              <w:t xml:space="preserve">5 </w:t>
            </w:r>
            <w:r w:rsidRPr="00180BD6">
              <w:t xml:space="preserve">secteurs </w:t>
            </w:r>
            <w:r w:rsidR="00A32368">
              <w:t>(</w:t>
            </w:r>
            <w:r w:rsidRPr="00180BD6">
              <w:t>1, 4, 5, 7 et 9</w:t>
            </w:r>
            <w:r w:rsidR="00A32368">
              <w:t>)</w:t>
            </w:r>
            <w:r w:rsidRPr="00180BD6">
              <w:t>, signature statique seulement</w:t>
            </w:r>
          </w:p>
          <w:p w14:paraId="64394334" w14:textId="7CB4827B" w:rsidR="007C732C" w:rsidRPr="00180BD6" w:rsidRDefault="007C732C" w:rsidP="007C732C">
            <w:pPr>
              <w:pStyle w:val="Tableau"/>
              <w:ind w:left="1216" w:hanging="1216"/>
            </w:pPr>
            <w:r w:rsidRPr="00180BD6">
              <w:t>Exemple 3</w:t>
            </w:r>
            <w:r w:rsidR="001F551E">
              <w:t> </w:t>
            </w:r>
            <w:r w:rsidRPr="00180BD6">
              <w:t>:</w:t>
            </w:r>
            <w:r w:rsidRPr="00180BD6">
              <w:tab/>
            </w:r>
            <w:r w:rsidR="00A32368">
              <w:t xml:space="preserve">5 </w:t>
            </w:r>
            <w:r w:rsidRPr="00180BD6">
              <w:t xml:space="preserve">secteurs </w:t>
            </w:r>
            <w:r w:rsidR="00A32368">
              <w:t>(</w:t>
            </w:r>
            <w:r w:rsidRPr="00180BD6">
              <w:t>1, 4, 5, 7 et 9</w:t>
            </w:r>
            <w:r w:rsidR="00A32368">
              <w:t>)</w:t>
            </w:r>
            <w:r w:rsidRPr="00180BD6">
              <w:t>, signature</w:t>
            </w:r>
            <w:r w:rsidR="00F927C7">
              <w:t>s</w:t>
            </w:r>
            <w:r w:rsidRPr="00180BD6">
              <w:t xml:space="preserve"> statique &amp; dynamique</w:t>
            </w:r>
          </w:p>
          <w:p w14:paraId="03D40087" w14:textId="33FE99FA" w:rsidR="007C732C" w:rsidRPr="00180BD6" w:rsidRDefault="007C732C" w:rsidP="007C732C">
            <w:pPr>
              <w:pStyle w:val="Tableau"/>
              <w:ind w:left="1216" w:hanging="1216"/>
            </w:pPr>
            <w:r w:rsidRPr="00180BD6">
              <w:t>Exemple 4</w:t>
            </w:r>
            <w:r w:rsidR="001F551E">
              <w:t> </w:t>
            </w:r>
            <w:r w:rsidRPr="00180BD6">
              <w:t>:</w:t>
            </w:r>
            <w:r w:rsidRPr="00180BD6">
              <w:tab/>
            </w:r>
            <w:r w:rsidR="00A32368">
              <w:t xml:space="preserve">10 </w:t>
            </w:r>
            <w:r w:rsidRPr="00180BD6">
              <w:t xml:space="preserve">secteurs </w:t>
            </w:r>
            <w:r w:rsidR="00A32368">
              <w:t>(</w:t>
            </w:r>
            <w:r w:rsidRPr="00180BD6">
              <w:t xml:space="preserve">1, 4, </w:t>
            </w:r>
            <w:r>
              <w:t xml:space="preserve">5, </w:t>
            </w:r>
            <w:r w:rsidRPr="00180BD6">
              <w:t xml:space="preserve">7, </w:t>
            </w:r>
            <w:r>
              <w:t xml:space="preserve">9, </w:t>
            </w:r>
            <w:r w:rsidRPr="00180BD6">
              <w:t>11 à 14, et 22</w:t>
            </w:r>
            <w:r w:rsidR="00A32368">
              <w:t>)</w:t>
            </w:r>
            <w:r w:rsidRPr="00180BD6">
              <w:t>, sans signature</w:t>
            </w:r>
          </w:p>
          <w:p w14:paraId="7724FE53" w14:textId="4965D7DF" w:rsidR="007C732C" w:rsidRPr="00180BD6" w:rsidRDefault="007C732C" w:rsidP="007C732C">
            <w:pPr>
              <w:pStyle w:val="Tableau"/>
              <w:ind w:left="1216" w:hanging="1216"/>
            </w:pPr>
            <w:r w:rsidRPr="00180BD6">
              <w:t>Exemple 5</w:t>
            </w:r>
            <w:r w:rsidR="001F551E">
              <w:t> </w:t>
            </w:r>
            <w:r w:rsidRPr="00180BD6">
              <w:t>:</w:t>
            </w:r>
            <w:r w:rsidRPr="00180BD6">
              <w:tab/>
            </w:r>
            <w:r w:rsidR="00A32368">
              <w:t xml:space="preserve">10 </w:t>
            </w:r>
            <w:r w:rsidRPr="00180BD6">
              <w:t xml:space="preserve">secteurs </w:t>
            </w:r>
            <w:r w:rsidR="00A32368">
              <w:t>(</w:t>
            </w:r>
            <w:r w:rsidRPr="00180BD6">
              <w:t xml:space="preserve">1, 4, </w:t>
            </w:r>
            <w:r>
              <w:t xml:space="preserve">5, </w:t>
            </w:r>
            <w:r w:rsidRPr="00180BD6">
              <w:t xml:space="preserve">7, </w:t>
            </w:r>
            <w:r>
              <w:t xml:space="preserve">9, </w:t>
            </w:r>
            <w:r w:rsidRPr="00180BD6">
              <w:t>11 à 14, et 22</w:t>
            </w:r>
            <w:r w:rsidR="00A32368">
              <w:t>)</w:t>
            </w:r>
            <w:r w:rsidRPr="00180BD6">
              <w:t>, signature statique seulement</w:t>
            </w:r>
          </w:p>
          <w:p w14:paraId="613DBAB3" w14:textId="63176DDC" w:rsidR="007C732C" w:rsidRPr="00180BD6" w:rsidRDefault="007C732C" w:rsidP="007C732C">
            <w:pPr>
              <w:pStyle w:val="Tableau"/>
              <w:ind w:left="1216" w:hanging="1216"/>
            </w:pPr>
            <w:r w:rsidRPr="00180BD6">
              <w:t>Exemple 6</w:t>
            </w:r>
            <w:r w:rsidR="001F551E">
              <w:t> </w:t>
            </w:r>
            <w:r w:rsidRPr="00180BD6">
              <w:t>:</w:t>
            </w:r>
            <w:r w:rsidRPr="00180BD6">
              <w:tab/>
            </w:r>
            <w:r w:rsidR="00A32368">
              <w:t xml:space="preserve">10 </w:t>
            </w:r>
            <w:r w:rsidRPr="00180BD6">
              <w:t xml:space="preserve">secteurs </w:t>
            </w:r>
            <w:r w:rsidR="00A32368">
              <w:t>(</w:t>
            </w:r>
            <w:r w:rsidRPr="00180BD6">
              <w:t xml:space="preserve">1, 4, </w:t>
            </w:r>
            <w:r>
              <w:t xml:space="preserve">5, </w:t>
            </w:r>
            <w:r w:rsidRPr="00180BD6">
              <w:t xml:space="preserve">7, </w:t>
            </w:r>
            <w:r>
              <w:t xml:space="preserve">9, </w:t>
            </w:r>
            <w:r w:rsidRPr="00180BD6">
              <w:t>11 à 14, et 22</w:t>
            </w:r>
            <w:r w:rsidR="00A32368">
              <w:t>)</w:t>
            </w:r>
            <w:r w:rsidRPr="00180BD6">
              <w:t>, signature</w:t>
            </w:r>
            <w:r w:rsidR="000269AA">
              <w:t>s</w:t>
            </w:r>
            <w:r w:rsidRPr="00180BD6">
              <w:t xml:space="preserve"> statique &amp; dynamique</w:t>
            </w:r>
          </w:p>
          <w:p w14:paraId="18304B4F" w14:textId="38081A98" w:rsidR="007C732C" w:rsidRPr="00180BD6" w:rsidRDefault="007C732C" w:rsidP="007C732C">
            <w:pPr>
              <w:pStyle w:val="Tableau"/>
              <w:ind w:left="1216" w:hanging="1216"/>
            </w:pPr>
            <w:r w:rsidRPr="00180BD6">
              <w:t>Exemple 7</w:t>
            </w:r>
            <w:r w:rsidR="001F551E">
              <w:t> </w:t>
            </w:r>
            <w:r w:rsidRPr="00180BD6">
              <w:t>:</w:t>
            </w:r>
            <w:r w:rsidRPr="00180BD6">
              <w:tab/>
            </w:r>
            <w:r w:rsidR="00C40899">
              <w:t>1</w:t>
            </w:r>
            <w:r w:rsidR="00C20F48">
              <w:t>7</w:t>
            </w:r>
            <w:r w:rsidR="00C40899">
              <w:t xml:space="preserve"> </w:t>
            </w:r>
            <w:r w:rsidRPr="00180BD6">
              <w:t xml:space="preserve">secteurs </w:t>
            </w:r>
            <w:r w:rsidR="00C40899">
              <w:t>(</w:t>
            </w:r>
            <w:r w:rsidR="00386D1C" w:rsidRPr="00590752">
              <w:t xml:space="preserve">1, 4, </w:t>
            </w:r>
            <w:r w:rsidR="00C20F48">
              <w:t xml:space="preserve">5, </w:t>
            </w:r>
            <w:r w:rsidR="00386D1C" w:rsidRPr="00590752">
              <w:t>7 à 14, 20 à 25</w:t>
            </w:r>
            <w:r w:rsidR="00C40899">
              <w:t>)</w:t>
            </w:r>
            <w:r w:rsidRPr="00180BD6">
              <w:t>, signature</w:t>
            </w:r>
            <w:r w:rsidR="000269AA">
              <w:t>s</w:t>
            </w:r>
            <w:r w:rsidRPr="00180BD6">
              <w:t xml:space="preserve"> statique &amp; dynamique</w:t>
            </w:r>
          </w:p>
        </w:tc>
      </w:tr>
      <w:tr w:rsidR="007C732C" w:rsidRPr="00590752" w14:paraId="1C682591" w14:textId="77777777" w:rsidTr="00C52031">
        <w:trPr>
          <w:cantSplit/>
        </w:trPr>
        <w:tc>
          <w:tcPr>
            <w:tcW w:w="2127" w:type="dxa"/>
            <w:shd w:val="clear" w:color="auto" w:fill="E7E6E6" w:themeFill="background2"/>
            <w:vAlign w:val="center"/>
          </w:tcPr>
          <w:p w14:paraId="316A7908" w14:textId="77777777" w:rsidR="007C732C" w:rsidRPr="00590752" w:rsidRDefault="007C732C" w:rsidP="007C732C">
            <w:pPr>
              <w:pStyle w:val="Tableau"/>
              <w:rPr>
                <w:b/>
                <w:bCs/>
              </w:rPr>
            </w:pPr>
            <w:r w:rsidRPr="00590752">
              <w:rPr>
                <w:b/>
                <w:noProof/>
              </w:rPr>
              <w:t>GDIssuerReference</w:t>
            </w:r>
          </w:p>
        </w:tc>
        <w:tc>
          <w:tcPr>
            <w:tcW w:w="708" w:type="dxa"/>
            <w:shd w:val="clear" w:color="auto" w:fill="E7E6E6" w:themeFill="background2"/>
            <w:vAlign w:val="center"/>
          </w:tcPr>
          <w:p w14:paraId="5CB1E798" w14:textId="77777777" w:rsidR="007C732C" w:rsidRPr="00590752" w:rsidRDefault="007C732C" w:rsidP="007C732C">
            <w:pPr>
              <w:pStyle w:val="Tableau"/>
              <w:jc w:val="center"/>
            </w:pPr>
            <w:r w:rsidRPr="00590752">
              <w:t>2</w:t>
            </w:r>
          </w:p>
        </w:tc>
        <w:tc>
          <w:tcPr>
            <w:tcW w:w="2268" w:type="dxa"/>
            <w:shd w:val="clear" w:color="auto" w:fill="E7E6E6" w:themeFill="background2"/>
            <w:vAlign w:val="center"/>
          </w:tcPr>
          <w:p w14:paraId="300E9B32" w14:textId="77777777" w:rsidR="007C732C" w:rsidRPr="00590752" w:rsidRDefault="007C732C" w:rsidP="007C732C">
            <w:pPr>
              <w:pStyle w:val="Tableau"/>
              <w:jc w:val="center"/>
            </w:pPr>
            <w:r w:rsidRPr="00590752">
              <w:t>‘FEF0’h</w:t>
            </w:r>
          </w:p>
        </w:tc>
        <w:tc>
          <w:tcPr>
            <w:tcW w:w="4820" w:type="dxa"/>
            <w:shd w:val="clear" w:color="auto" w:fill="E7E6E6" w:themeFill="background2"/>
            <w:vAlign w:val="center"/>
          </w:tcPr>
          <w:p w14:paraId="3B6492FF" w14:textId="77777777" w:rsidR="007C732C" w:rsidRPr="00590752" w:rsidRDefault="007C732C" w:rsidP="007C732C">
            <w:pPr>
              <w:pStyle w:val="Tableau"/>
            </w:pPr>
            <w:r w:rsidRPr="00590752">
              <w:t>Émetteur de test</w:t>
            </w:r>
          </w:p>
        </w:tc>
      </w:tr>
      <w:tr w:rsidR="007C732C" w:rsidRPr="00590752" w14:paraId="7138BE1A" w14:textId="77777777" w:rsidTr="00C52031">
        <w:trPr>
          <w:cantSplit/>
        </w:trPr>
        <w:tc>
          <w:tcPr>
            <w:tcW w:w="2127" w:type="dxa"/>
            <w:shd w:val="clear" w:color="auto" w:fill="D0CECE" w:themeFill="background2" w:themeFillShade="E6"/>
            <w:vAlign w:val="center"/>
          </w:tcPr>
          <w:p w14:paraId="6275F8DA" w14:textId="77777777" w:rsidR="007C732C" w:rsidRPr="00590752" w:rsidRDefault="007C732C" w:rsidP="007C732C">
            <w:pPr>
              <w:pStyle w:val="Tableau"/>
              <w:rPr>
                <w:b/>
                <w:bCs/>
              </w:rPr>
            </w:pPr>
            <w:r w:rsidRPr="00590752">
              <w:rPr>
                <w:b/>
                <w:noProof/>
              </w:rPr>
              <w:t>PIDIssuerReference</w:t>
            </w:r>
          </w:p>
        </w:tc>
        <w:tc>
          <w:tcPr>
            <w:tcW w:w="708" w:type="dxa"/>
            <w:shd w:val="clear" w:color="auto" w:fill="D0CECE" w:themeFill="background2" w:themeFillShade="E6"/>
            <w:vAlign w:val="center"/>
          </w:tcPr>
          <w:p w14:paraId="62D8A07B" w14:textId="77777777" w:rsidR="007C732C" w:rsidRPr="00590752" w:rsidRDefault="007C732C" w:rsidP="007C732C">
            <w:pPr>
              <w:pStyle w:val="Tableau"/>
              <w:jc w:val="center"/>
            </w:pPr>
            <w:r w:rsidRPr="00590752">
              <w:t>2</w:t>
            </w:r>
          </w:p>
        </w:tc>
        <w:tc>
          <w:tcPr>
            <w:tcW w:w="2268" w:type="dxa"/>
            <w:shd w:val="clear" w:color="auto" w:fill="D0CECE" w:themeFill="background2" w:themeFillShade="E6"/>
            <w:vAlign w:val="center"/>
          </w:tcPr>
          <w:p w14:paraId="2B916DFE" w14:textId="77777777" w:rsidR="007C732C" w:rsidRPr="00590752" w:rsidRDefault="007C732C" w:rsidP="007C732C">
            <w:pPr>
              <w:pStyle w:val="Tableau"/>
              <w:jc w:val="center"/>
            </w:pPr>
            <w:r w:rsidRPr="00590752">
              <w:t>‘FEF0’h</w:t>
            </w:r>
          </w:p>
        </w:tc>
        <w:tc>
          <w:tcPr>
            <w:tcW w:w="4820" w:type="dxa"/>
            <w:shd w:val="clear" w:color="auto" w:fill="D0CECE" w:themeFill="background2" w:themeFillShade="E6"/>
            <w:vAlign w:val="center"/>
          </w:tcPr>
          <w:p w14:paraId="053584EA" w14:textId="77777777" w:rsidR="007C732C" w:rsidRPr="00590752" w:rsidRDefault="007C732C" w:rsidP="007C732C">
            <w:pPr>
              <w:pStyle w:val="Tableau"/>
            </w:pPr>
            <w:r w:rsidRPr="00590752">
              <w:t>Émetteur de test</w:t>
            </w:r>
          </w:p>
        </w:tc>
      </w:tr>
      <w:tr w:rsidR="007C732C" w:rsidRPr="00590752" w14:paraId="6FE3B9FC" w14:textId="77777777" w:rsidTr="00C52031">
        <w:trPr>
          <w:cantSplit/>
        </w:trPr>
        <w:tc>
          <w:tcPr>
            <w:tcW w:w="2127" w:type="dxa"/>
            <w:shd w:val="clear" w:color="auto" w:fill="D0CECE" w:themeFill="background2" w:themeFillShade="E6"/>
            <w:vAlign w:val="center"/>
          </w:tcPr>
          <w:p w14:paraId="28E1D505" w14:textId="77777777" w:rsidR="007C732C" w:rsidRPr="00590752" w:rsidRDefault="007C732C" w:rsidP="007C732C">
            <w:pPr>
              <w:pStyle w:val="Tableau"/>
              <w:rPr>
                <w:b/>
                <w:bCs/>
              </w:rPr>
            </w:pPr>
            <w:r w:rsidRPr="00590752">
              <w:rPr>
                <w:b/>
                <w:noProof/>
              </w:rPr>
              <w:t>PIDVersion</w:t>
            </w:r>
          </w:p>
        </w:tc>
        <w:tc>
          <w:tcPr>
            <w:tcW w:w="708" w:type="dxa"/>
            <w:shd w:val="clear" w:color="auto" w:fill="D0CECE" w:themeFill="background2" w:themeFillShade="E6"/>
            <w:vAlign w:val="center"/>
          </w:tcPr>
          <w:p w14:paraId="7AB5F81B" w14:textId="77777777" w:rsidR="007C732C" w:rsidRPr="00590752" w:rsidRDefault="007C732C" w:rsidP="007C732C">
            <w:pPr>
              <w:pStyle w:val="Tableau"/>
              <w:jc w:val="center"/>
            </w:pPr>
            <w:r w:rsidRPr="00590752">
              <w:t>1</w:t>
            </w:r>
          </w:p>
        </w:tc>
        <w:tc>
          <w:tcPr>
            <w:tcW w:w="2268" w:type="dxa"/>
            <w:shd w:val="clear" w:color="auto" w:fill="D0CECE" w:themeFill="background2" w:themeFillShade="E6"/>
            <w:vAlign w:val="center"/>
          </w:tcPr>
          <w:p w14:paraId="31FC151A" w14:textId="77777777" w:rsidR="007C732C" w:rsidRPr="00590752" w:rsidRDefault="007C732C" w:rsidP="007C732C">
            <w:pPr>
              <w:pStyle w:val="Tableau"/>
              <w:jc w:val="center"/>
            </w:pPr>
            <w:r w:rsidRPr="00590752">
              <w:t>‘02’h</w:t>
            </w:r>
          </w:p>
        </w:tc>
        <w:tc>
          <w:tcPr>
            <w:tcW w:w="4820" w:type="dxa"/>
            <w:shd w:val="clear" w:color="auto" w:fill="D0CECE" w:themeFill="background2" w:themeFillShade="E6"/>
            <w:vAlign w:val="center"/>
          </w:tcPr>
          <w:p w14:paraId="2EC25280" w14:textId="77777777" w:rsidR="007C732C" w:rsidRPr="00590752" w:rsidRDefault="007C732C" w:rsidP="007C732C">
            <w:pPr>
              <w:pStyle w:val="Tableau"/>
            </w:pPr>
          </w:p>
        </w:tc>
      </w:tr>
      <w:tr w:rsidR="007C732C" w:rsidRPr="00590752" w14:paraId="6958F328" w14:textId="77777777" w:rsidTr="00C52031">
        <w:trPr>
          <w:cantSplit/>
        </w:trPr>
        <w:tc>
          <w:tcPr>
            <w:tcW w:w="2127" w:type="dxa"/>
            <w:shd w:val="clear" w:color="auto" w:fill="D0CECE" w:themeFill="background2" w:themeFillShade="E6"/>
            <w:vAlign w:val="center"/>
          </w:tcPr>
          <w:p w14:paraId="0E62EF50" w14:textId="77777777" w:rsidR="007C732C" w:rsidRPr="00590752" w:rsidRDefault="007C732C" w:rsidP="007C732C">
            <w:pPr>
              <w:pStyle w:val="Tableau"/>
              <w:rPr>
                <w:b/>
                <w:bCs/>
              </w:rPr>
            </w:pPr>
            <w:r w:rsidRPr="00590752">
              <w:rPr>
                <w:b/>
                <w:noProof/>
              </w:rPr>
              <w:t>PIDScopeID</w:t>
            </w:r>
          </w:p>
        </w:tc>
        <w:tc>
          <w:tcPr>
            <w:tcW w:w="708" w:type="dxa"/>
            <w:shd w:val="clear" w:color="auto" w:fill="D0CECE" w:themeFill="background2" w:themeFillShade="E6"/>
            <w:vAlign w:val="center"/>
          </w:tcPr>
          <w:p w14:paraId="04837FCC" w14:textId="77777777" w:rsidR="007C732C" w:rsidRPr="00590752" w:rsidRDefault="007C732C" w:rsidP="007C732C">
            <w:pPr>
              <w:pStyle w:val="Tableau"/>
              <w:jc w:val="center"/>
            </w:pPr>
            <w:r w:rsidRPr="00590752">
              <w:t>3</w:t>
            </w:r>
          </w:p>
        </w:tc>
        <w:tc>
          <w:tcPr>
            <w:tcW w:w="2268" w:type="dxa"/>
            <w:shd w:val="clear" w:color="auto" w:fill="D0CECE" w:themeFill="background2" w:themeFillShade="E6"/>
            <w:vAlign w:val="center"/>
          </w:tcPr>
          <w:p w14:paraId="43CA5D45" w14:textId="3A7AB339" w:rsidR="007C732C" w:rsidRPr="00590752" w:rsidRDefault="007C732C" w:rsidP="007C732C">
            <w:pPr>
              <w:pStyle w:val="Tableau"/>
              <w:jc w:val="center"/>
            </w:pPr>
            <w:r w:rsidRPr="00590752">
              <w:t>‘250</w:t>
            </w:r>
            <w:r w:rsidR="00C16475">
              <w:t>E</w:t>
            </w:r>
            <w:r w:rsidRPr="00590752">
              <w:t>00’h</w:t>
            </w:r>
          </w:p>
        </w:tc>
        <w:tc>
          <w:tcPr>
            <w:tcW w:w="4820" w:type="dxa"/>
            <w:shd w:val="clear" w:color="auto" w:fill="D0CECE" w:themeFill="background2" w:themeFillShade="E6"/>
            <w:vAlign w:val="center"/>
          </w:tcPr>
          <w:p w14:paraId="456907B1" w14:textId="77777777" w:rsidR="007C732C" w:rsidRPr="00590752" w:rsidRDefault="007C732C" w:rsidP="007C732C">
            <w:pPr>
              <w:pStyle w:val="Tableau"/>
            </w:pPr>
            <w:r w:rsidRPr="00590752">
              <w:t>AMC commune</w:t>
            </w:r>
          </w:p>
        </w:tc>
      </w:tr>
      <w:tr w:rsidR="007C732C" w:rsidRPr="00590752" w14:paraId="6A94EC31" w14:textId="77777777" w:rsidTr="00C52031">
        <w:trPr>
          <w:cantSplit/>
        </w:trPr>
        <w:tc>
          <w:tcPr>
            <w:tcW w:w="2127" w:type="dxa"/>
            <w:shd w:val="clear" w:color="auto" w:fill="D0CECE" w:themeFill="background2" w:themeFillShade="E6"/>
            <w:vAlign w:val="center"/>
          </w:tcPr>
          <w:p w14:paraId="147527EA" w14:textId="77777777" w:rsidR="007C732C" w:rsidRPr="00590752" w:rsidRDefault="007C732C" w:rsidP="007C732C">
            <w:pPr>
              <w:pStyle w:val="Tableau"/>
              <w:rPr>
                <w:b/>
                <w:bCs/>
              </w:rPr>
            </w:pPr>
            <w:r w:rsidRPr="00590752">
              <w:rPr>
                <w:b/>
                <w:noProof/>
              </w:rPr>
              <w:t>PIDStartDate</w:t>
            </w:r>
          </w:p>
        </w:tc>
        <w:tc>
          <w:tcPr>
            <w:tcW w:w="708" w:type="dxa"/>
            <w:shd w:val="clear" w:color="auto" w:fill="D0CECE" w:themeFill="background2" w:themeFillShade="E6"/>
            <w:vAlign w:val="center"/>
          </w:tcPr>
          <w:p w14:paraId="6D890270" w14:textId="77777777" w:rsidR="007C732C" w:rsidRPr="00590752" w:rsidRDefault="007C732C" w:rsidP="007C732C">
            <w:pPr>
              <w:pStyle w:val="Tableau"/>
              <w:jc w:val="center"/>
            </w:pPr>
            <w:r w:rsidRPr="00590752">
              <w:t>4</w:t>
            </w:r>
          </w:p>
        </w:tc>
        <w:tc>
          <w:tcPr>
            <w:tcW w:w="2268" w:type="dxa"/>
            <w:shd w:val="clear" w:color="auto" w:fill="D0CECE" w:themeFill="background2" w:themeFillShade="E6"/>
            <w:vAlign w:val="center"/>
          </w:tcPr>
          <w:p w14:paraId="3C2F7900" w14:textId="1CA2C0FA" w:rsidR="007C732C" w:rsidRPr="00590752" w:rsidRDefault="001F551E" w:rsidP="007C732C">
            <w:pPr>
              <w:pStyle w:val="Tableau"/>
              <w:jc w:val="center"/>
            </w:pPr>
            <w:r>
              <w:t>‘</w:t>
            </w:r>
            <w:r w:rsidR="007C732C" w:rsidRPr="00590752">
              <w:t>20231231’h</w:t>
            </w:r>
          </w:p>
        </w:tc>
        <w:tc>
          <w:tcPr>
            <w:tcW w:w="4820" w:type="dxa"/>
            <w:shd w:val="clear" w:color="auto" w:fill="D0CECE" w:themeFill="background2" w:themeFillShade="E6"/>
            <w:vAlign w:val="center"/>
          </w:tcPr>
          <w:p w14:paraId="0441C7A6" w14:textId="77777777" w:rsidR="007C732C" w:rsidRPr="00590752" w:rsidRDefault="007C732C" w:rsidP="007C732C">
            <w:pPr>
              <w:pStyle w:val="Tableau"/>
            </w:pPr>
            <w:r w:rsidRPr="00590752">
              <w:t>31 décembre 2023 (à 0h)</w:t>
            </w:r>
          </w:p>
        </w:tc>
      </w:tr>
      <w:tr w:rsidR="007C732C" w:rsidRPr="00590752" w14:paraId="3039DC6A" w14:textId="77777777" w:rsidTr="00C52031">
        <w:trPr>
          <w:cantSplit/>
        </w:trPr>
        <w:tc>
          <w:tcPr>
            <w:tcW w:w="2127" w:type="dxa"/>
            <w:shd w:val="clear" w:color="auto" w:fill="D0CECE" w:themeFill="background2" w:themeFillShade="E6"/>
            <w:vAlign w:val="center"/>
          </w:tcPr>
          <w:p w14:paraId="6E35F92D" w14:textId="77777777" w:rsidR="007C732C" w:rsidRPr="00590752" w:rsidRDefault="007C732C" w:rsidP="007C732C">
            <w:pPr>
              <w:pStyle w:val="Tableau"/>
              <w:rPr>
                <w:b/>
                <w:bCs/>
              </w:rPr>
            </w:pPr>
            <w:r w:rsidRPr="00590752">
              <w:rPr>
                <w:b/>
                <w:noProof/>
              </w:rPr>
              <w:t>PIDSignKeyReference</w:t>
            </w:r>
          </w:p>
        </w:tc>
        <w:tc>
          <w:tcPr>
            <w:tcW w:w="708" w:type="dxa"/>
            <w:shd w:val="clear" w:color="auto" w:fill="D0CECE" w:themeFill="background2" w:themeFillShade="E6"/>
            <w:vAlign w:val="center"/>
          </w:tcPr>
          <w:p w14:paraId="27A52A56" w14:textId="77777777" w:rsidR="007C732C" w:rsidRPr="00590752" w:rsidRDefault="007C732C" w:rsidP="007C732C">
            <w:pPr>
              <w:pStyle w:val="Tableau"/>
              <w:jc w:val="center"/>
            </w:pPr>
            <w:r w:rsidRPr="00590752">
              <w:t>2</w:t>
            </w:r>
          </w:p>
        </w:tc>
        <w:tc>
          <w:tcPr>
            <w:tcW w:w="2268" w:type="dxa"/>
            <w:shd w:val="clear" w:color="auto" w:fill="D0CECE" w:themeFill="background2" w:themeFillShade="E6"/>
            <w:vAlign w:val="center"/>
          </w:tcPr>
          <w:p w14:paraId="0655E9CE" w14:textId="77777777" w:rsidR="007C732C" w:rsidRPr="00590752" w:rsidRDefault="007C732C" w:rsidP="007C732C">
            <w:pPr>
              <w:pStyle w:val="Tableau"/>
              <w:jc w:val="center"/>
            </w:pPr>
            <w:r w:rsidRPr="00590752">
              <w:t>‘CB32’h</w:t>
            </w:r>
          </w:p>
        </w:tc>
        <w:tc>
          <w:tcPr>
            <w:tcW w:w="4820" w:type="dxa"/>
            <w:shd w:val="clear" w:color="auto" w:fill="D0CECE" w:themeFill="background2" w:themeFillShade="E6"/>
            <w:vAlign w:val="center"/>
          </w:tcPr>
          <w:p w14:paraId="28F73F08" w14:textId="77777777" w:rsidR="007C732C" w:rsidRPr="00590752" w:rsidRDefault="007C732C" w:rsidP="007C732C">
            <w:pPr>
              <w:pStyle w:val="Tableau"/>
            </w:pPr>
            <w:r w:rsidRPr="00590752">
              <w:t>Clé ECC de test de la norme AMC</w:t>
            </w:r>
          </w:p>
        </w:tc>
      </w:tr>
      <w:tr w:rsidR="007C732C" w:rsidRPr="00590752" w14:paraId="0AD77EB6" w14:textId="77777777" w:rsidTr="00C52031">
        <w:trPr>
          <w:cantSplit/>
        </w:trPr>
        <w:tc>
          <w:tcPr>
            <w:tcW w:w="2127" w:type="dxa"/>
            <w:shd w:val="clear" w:color="auto" w:fill="D0CECE" w:themeFill="background2" w:themeFillShade="E6"/>
            <w:vAlign w:val="center"/>
          </w:tcPr>
          <w:p w14:paraId="36C9A56D" w14:textId="77777777" w:rsidR="007C732C" w:rsidRPr="00590752" w:rsidRDefault="007C732C" w:rsidP="007C732C">
            <w:pPr>
              <w:pStyle w:val="Tableau"/>
              <w:rPr>
                <w:b/>
                <w:bCs/>
              </w:rPr>
            </w:pPr>
            <w:r w:rsidRPr="00590752">
              <w:rPr>
                <w:b/>
                <w:noProof/>
              </w:rPr>
              <w:t>PIDKeyRef</w:t>
            </w:r>
          </w:p>
        </w:tc>
        <w:tc>
          <w:tcPr>
            <w:tcW w:w="708" w:type="dxa"/>
            <w:shd w:val="clear" w:color="auto" w:fill="D0CECE" w:themeFill="background2" w:themeFillShade="E6"/>
            <w:vAlign w:val="center"/>
          </w:tcPr>
          <w:p w14:paraId="70DC150C" w14:textId="77777777" w:rsidR="007C732C" w:rsidRPr="00590752" w:rsidRDefault="007C732C" w:rsidP="007C732C">
            <w:pPr>
              <w:pStyle w:val="Tableau"/>
              <w:jc w:val="center"/>
            </w:pPr>
            <w:r w:rsidRPr="00590752">
              <w:t>2</w:t>
            </w:r>
          </w:p>
        </w:tc>
        <w:tc>
          <w:tcPr>
            <w:tcW w:w="2268" w:type="dxa"/>
            <w:shd w:val="clear" w:color="auto" w:fill="D0CECE" w:themeFill="background2" w:themeFillShade="E6"/>
            <w:vAlign w:val="center"/>
          </w:tcPr>
          <w:p w14:paraId="46204E04" w14:textId="77777777" w:rsidR="007C732C" w:rsidRPr="00590752" w:rsidRDefault="007C732C" w:rsidP="007C732C">
            <w:pPr>
              <w:pStyle w:val="Tableau"/>
              <w:jc w:val="center"/>
            </w:pPr>
            <w:r w:rsidRPr="00590752">
              <w:t>‘0753’h</w:t>
            </w:r>
          </w:p>
        </w:tc>
        <w:tc>
          <w:tcPr>
            <w:tcW w:w="4820" w:type="dxa"/>
            <w:shd w:val="clear" w:color="auto" w:fill="D0CECE" w:themeFill="background2" w:themeFillShade="E6"/>
            <w:vAlign w:val="center"/>
          </w:tcPr>
          <w:p w14:paraId="605DD594" w14:textId="77777777" w:rsidR="007C732C" w:rsidRPr="00590752" w:rsidRDefault="007C732C" w:rsidP="007C732C">
            <w:pPr>
              <w:pStyle w:val="Tableau"/>
            </w:pPr>
            <w:r w:rsidRPr="00590752">
              <w:t>Clé TDES de test de la norme AMC</w:t>
            </w:r>
          </w:p>
        </w:tc>
      </w:tr>
      <w:tr w:rsidR="007C732C" w:rsidRPr="00590752" w14:paraId="7920CCF7" w14:textId="77777777" w:rsidTr="00C52031">
        <w:trPr>
          <w:cantSplit/>
        </w:trPr>
        <w:tc>
          <w:tcPr>
            <w:tcW w:w="2127" w:type="dxa"/>
            <w:shd w:val="clear" w:color="auto" w:fill="E7E6E6" w:themeFill="background2"/>
            <w:vAlign w:val="center"/>
          </w:tcPr>
          <w:p w14:paraId="0824CDD5" w14:textId="77777777" w:rsidR="007C732C" w:rsidRPr="00590752" w:rsidRDefault="007C732C" w:rsidP="007C732C">
            <w:pPr>
              <w:pStyle w:val="Tableau"/>
              <w:rPr>
                <w:b/>
                <w:noProof/>
              </w:rPr>
            </w:pPr>
            <w:r w:rsidRPr="00590752">
              <w:rPr>
                <w:b/>
                <w:noProof/>
              </w:rPr>
              <w:lastRenderedPageBreak/>
              <w:t>PID1Value</w:t>
            </w:r>
          </w:p>
          <w:p w14:paraId="06F92353" w14:textId="77777777" w:rsidR="007C732C" w:rsidRPr="00590752" w:rsidRDefault="007C732C" w:rsidP="007C732C">
            <w:pPr>
              <w:pStyle w:val="Tableau"/>
              <w:rPr>
                <w:b/>
                <w:noProof/>
              </w:rPr>
            </w:pPr>
            <w:r w:rsidRPr="00590752">
              <w:rPr>
                <w:b/>
                <w:noProof/>
              </w:rPr>
              <w:t>à</w:t>
            </w:r>
          </w:p>
          <w:p w14:paraId="1ECCCA72" w14:textId="77777777" w:rsidR="007C732C" w:rsidRPr="00590752" w:rsidRDefault="007C732C" w:rsidP="007C732C">
            <w:pPr>
              <w:pStyle w:val="Tableau"/>
              <w:rPr>
                <w:b/>
                <w:bCs/>
              </w:rPr>
            </w:pPr>
            <w:r w:rsidRPr="00590752">
              <w:rPr>
                <w:b/>
                <w:noProof/>
              </w:rPr>
              <w:t>PID35Value</w:t>
            </w:r>
          </w:p>
        </w:tc>
        <w:tc>
          <w:tcPr>
            <w:tcW w:w="708" w:type="dxa"/>
            <w:shd w:val="clear" w:color="auto" w:fill="E7E6E6" w:themeFill="background2"/>
            <w:vAlign w:val="center"/>
          </w:tcPr>
          <w:p w14:paraId="317F4019" w14:textId="77777777" w:rsidR="007C732C" w:rsidRPr="00590752" w:rsidRDefault="007C732C" w:rsidP="007C732C">
            <w:pPr>
              <w:pStyle w:val="Tableau"/>
              <w:jc w:val="center"/>
            </w:pPr>
            <w:r w:rsidRPr="00590752">
              <w:t>Var.</w:t>
            </w:r>
          </w:p>
        </w:tc>
        <w:tc>
          <w:tcPr>
            <w:tcW w:w="2268" w:type="dxa"/>
            <w:shd w:val="clear" w:color="auto" w:fill="E7E6E6" w:themeFill="background2"/>
            <w:vAlign w:val="center"/>
          </w:tcPr>
          <w:p w14:paraId="68B75284" w14:textId="733EEFD7" w:rsidR="007C732C" w:rsidRPr="00590752" w:rsidRDefault="007C732C" w:rsidP="007C732C">
            <w:pPr>
              <w:pStyle w:val="Tableau"/>
              <w:tabs>
                <w:tab w:val="left" w:pos="798"/>
              </w:tabs>
              <w:ind w:left="284"/>
              <w:rPr>
                <w:lang w:val="en-US"/>
              </w:rPr>
            </w:pPr>
            <w:r w:rsidRPr="00590752">
              <w:rPr>
                <w:lang w:val="en-US"/>
              </w:rPr>
              <w:t>1 :</w:t>
            </w:r>
            <w:r w:rsidRPr="00590752">
              <w:rPr>
                <w:lang w:val="en-US"/>
              </w:rPr>
              <w:tab/>
              <w:t>‘01EDEE43’h</w:t>
            </w:r>
            <w:r w:rsidRPr="00590752">
              <w:rPr>
                <w:lang w:val="en-US"/>
              </w:rPr>
              <w:br/>
              <w:t>2 :</w:t>
            </w:r>
            <w:r w:rsidRPr="00590752">
              <w:rPr>
                <w:lang w:val="en-US"/>
              </w:rPr>
              <w:tab/>
              <w:t>‘014C8CCC’h</w:t>
            </w:r>
            <w:r w:rsidRPr="00590752">
              <w:rPr>
                <w:lang w:val="en-US"/>
              </w:rPr>
              <w:br/>
              <w:t>3 :</w:t>
            </w:r>
            <w:r w:rsidRPr="00590752">
              <w:rPr>
                <w:lang w:val="en-US"/>
              </w:rPr>
              <w:tab/>
              <w:t>‘7406FB78’h</w:t>
            </w:r>
            <w:r w:rsidRPr="00590752">
              <w:rPr>
                <w:lang w:val="en-US"/>
              </w:rPr>
              <w:br/>
              <w:t>4 :</w:t>
            </w:r>
            <w:r w:rsidRPr="00590752">
              <w:rPr>
                <w:lang w:val="en-US"/>
              </w:rPr>
              <w:tab/>
              <w:t>‘A40CF9A1’h</w:t>
            </w:r>
            <w:r w:rsidRPr="00590752">
              <w:rPr>
                <w:lang w:val="en-US"/>
              </w:rPr>
              <w:br/>
              <w:t>5 :</w:t>
            </w:r>
            <w:r w:rsidRPr="00590752">
              <w:rPr>
                <w:lang w:val="en-US"/>
              </w:rPr>
              <w:tab/>
              <w:t>‘357194EC’h</w:t>
            </w:r>
            <w:r w:rsidRPr="00590752">
              <w:rPr>
                <w:lang w:val="en-US"/>
              </w:rPr>
              <w:br/>
              <w:t>6 :</w:t>
            </w:r>
            <w:r w:rsidRPr="00590752">
              <w:rPr>
                <w:lang w:val="en-US"/>
              </w:rPr>
              <w:tab/>
              <w:t>‘E693FC8A’h</w:t>
            </w:r>
            <w:r w:rsidRPr="00590752">
              <w:rPr>
                <w:lang w:val="en-US"/>
              </w:rPr>
              <w:br/>
              <w:t>7 :</w:t>
            </w:r>
            <w:r w:rsidRPr="00590752">
              <w:rPr>
                <w:lang w:val="en-US"/>
              </w:rPr>
              <w:tab/>
              <w:t>‘25102112’h</w:t>
            </w:r>
            <w:r w:rsidRPr="00590752">
              <w:rPr>
                <w:lang w:val="en-US"/>
              </w:rPr>
              <w:br/>
              <w:t>8 :</w:t>
            </w:r>
            <w:r w:rsidRPr="00590752">
              <w:rPr>
                <w:lang w:val="en-US"/>
              </w:rPr>
              <w:tab/>
              <w:t>‘B0F5586B’h</w:t>
            </w:r>
            <w:r w:rsidRPr="00590752">
              <w:rPr>
                <w:lang w:val="en-US"/>
              </w:rPr>
              <w:br/>
              <w:t>9 :</w:t>
            </w:r>
            <w:r w:rsidRPr="00590752">
              <w:rPr>
                <w:lang w:val="en-US"/>
              </w:rPr>
              <w:tab/>
              <w:t>‘CAFD8AFC’h</w:t>
            </w:r>
            <w:r w:rsidRPr="00590752">
              <w:rPr>
                <w:lang w:val="en-US"/>
              </w:rPr>
              <w:br/>
              <w:t>10 :</w:t>
            </w:r>
            <w:r w:rsidRPr="00590752">
              <w:rPr>
                <w:lang w:val="en-US"/>
              </w:rPr>
              <w:tab/>
              <w:t>‘963458A2’h</w:t>
            </w:r>
            <w:r w:rsidRPr="00590752">
              <w:rPr>
                <w:lang w:val="en-US"/>
              </w:rPr>
              <w:br/>
              <w:t>11 :</w:t>
            </w:r>
            <w:r w:rsidRPr="00590752">
              <w:rPr>
                <w:lang w:val="en-US"/>
              </w:rPr>
              <w:tab/>
              <w:t>‘9D5964E1’h</w:t>
            </w:r>
            <w:r w:rsidRPr="00590752">
              <w:rPr>
                <w:lang w:val="en-US"/>
              </w:rPr>
              <w:br/>
              <w:t>12 :</w:t>
            </w:r>
            <w:r w:rsidRPr="00590752">
              <w:rPr>
                <w:lang w:val="en-US"/>
              </w:rPr>
              <w:tab/>
              <w:t>‘13197B7E’h</w:t>
            </w:r>
            <w:r w:rsidRPr="00590752">
              <w:rPr>
                <w:lang w:val="en-US"/>
              </w:rPr>
              <w:br/>
              <w:t>13 :</w:t>
            </w:r>
            <w:r w:rsidRPr="00590752">
              <w:rPr>
                <w:lang w:val="en-US"/>
              </w:rPr>
              <w:tab/>
              <w:t>‘3836877F’h</w:t>
            </w:r>
            <w:r w:rsidRPr="00590752">
              <w:rPr>
                <w:lang w:val="en-US"/>
              </w:rPr>
              <w:br/>
              <w:t>14 :</w:t>
            </w:r>
            <w:r w:rsidRPr="00590752">
              <w:rPr>
                <w:lang w:val="en-US"/>
              </w:rPr>
              <w:tab/>
              <w:t>‘2CFEBCC2’h</w:t>
            </w:r>
            <w:r w:rsidRPr="00590752">
              <w:rPr>
                <w:lang w:val="en-US"/>
              </w:rPr>
              <w:br/>
              <w:t>15 :</w:t>
            </w:r>
            <w:r w:rsidRPr="00590752">
              <w:rPr>
                <w:lang w:val="en-US"/>
              </w:rPr>
              <w:tab/>
              <w:t>‘7A8F7331’h</w:t>
            </w:r>
            <w:r w:rsidRPr="00590752">
              <w:rPr>
                <w:lang w:val="en-US"/>
              </w:rPr>
              <w:br/>
              <w:t>16 :</w:t>
            </w:r>
            <w:r w:rsidRPr="00590752">
              <w:rPr>
                <w:lang w:val="en-US"/>
              </w:rPr>
              <w:tab/>
              <w:t>‘A422DB34’h</w:t>
            </w:r>
            <w:r w:rsidRPr="00590752">
              <w:rPr>
                <w:lang w:val="en-US"/>
              </w:rPr>
              <w:br/>
              <w:t>17 :</w:t>
            </w:r>
            <w:r w:rsidRPr="00590752">
              <w:rPr>
                <w:lang w:val="en-US"/>
              </w:rPr>
              <w:tab/>
              <w:t>‘437723B1’h</w:t>
            </w:r>
            <w:r w:rsidRPr="00590752">
              <w:rPr>
                <w:lang w:val="en-US"/>
              </w:rPr>
              <w:br/>
              <w:t>18 :</w:t>
            </w:r>
            <w:r w:rsidRPr="00590752">
              <w:rPr>
                <w:lang w:val="en-US"/>
              </w:rPr>
              <w:tab/>
              <w:t>‘6F02C3AA’h</w:t>
            </w:r>
            <w:r w:rsidRPr="00590752">
              <w:rPr>
                <w:lang w:val="en-US"/>
              </w:rPr>
              <w:br/>
              <w:t>19 :</w:t>
            </w:r>
            <w:r w:rsidRPr="00590752">
              <w:rPr>
                <w:lang w:val="en-US"/>
              </w:rPr>
              <w:tab/>
              <w:t>‘5CBD84C3’h</w:t>
            </w:r>
            <w:r w:rsidRPr="00590752">
              <w:rPr>
                <w:lang w:val="en-US"/>
              </w:rPr>
              <w:br/>
              <w:t>20 :</w:t>
            </w:r>
            <w:r w:rsidRPr="00590752">
              <w:rPr>
                <w:lang w:val="en-US"/>
              </w:rPr>
              <w:tab/>
              <w:t>‘740417C5’h</w:t>
            </w:r>
            <w:r w:rsidRPr="00590752">
              <w:rPr>
                <w:lang w:val="en-US"/>
              </w:rPr>
              <w:br/>
              <w:t>21 :</w:t>
            </w:r>
            <w:r w:rsidRPr="00590752">
              <w:rPr>
                <w:lang w:val="en-US"/>
              </w:rPr>
              <w:tab/>
              <w:t>‘6B07629D’h</w:t>
            </w:r>
            <w:r w:rsidRPr="00590752">
              <w:rPr>
                <w:lang w:val="en-US"/>
              </w:rPr>
              <w:br/>
              <w:t>22 :</w:t>
            </w:r>
            <w:r w:rsidRPr="00590752">
              <w:rPr>
                <w:lang w:val="en-US"/>
              </w:rPr>
              <w:tab/>
              <w:t>‘811B8A5F’h</w:t>
            </w:r>
            <w:r w:rsidRPr="00590752">
              <w:rPr>
                <w:lang w:val="en-US"/>
              </w:rPr>
              <w:br/>
              <w:t>23 :</w:t>
            </w:r>
            <w:r w:rsidRPr="00590752">
              <w:rPr>
                <w:lang w:val="en-US"/>
              </w:rPr>
              <w:tab/>
              <w:t>‘5D1EF11F’h</w:t>
            </w:r>
            <w:r w:rsidRPr="00590752">
              <w:rPr>
                <w:lang w:val="en-US"/>
              </w:rPr>
              <w:br/>
              <w:t>24 :</w:t>
            </w:r>
            <w:r w:rsidRPr="00590752">
              <w:rPr>
                <w:lang w:val="en-US"/>
              </w:rPr>
              <w:tab/>
              <w:t>‘F3DDA807’h</w:t>
            </w:r>
            <w:r w:rsidRPr="00590752">
              <w:rPr>
                <w:lang w:val="en-US"/>
              </w:rPr>
              <w:br/>
              <w:t>25 :</w:t>
            </w:r>
            <w:r w:rsidRPr="00590752">
              <w:rPr>
                <w:lang w:val="en-US"/>
              </w:rPr>
              <w:tab/>
              <w:t>‘42E2E3E5’h</w:t>
            </w:r>
            <w:r w:rsidRPr="00590752">
              <w:rPr>
                <w:lang w:val="en-US"/>
              </w:rPr>
              <w:br/>
              <w:t>26 :</w:t>
            </w:r>
            <w:r w:rsidRPr="00590752">
              <w:rPr>
                <w:lang w:val="en-US"/>
              </w:rPr>
              <w:tab/>
              <w:t>‘DE7DB4F1’h</w:t>
            </w:r>
            <w:r w:rsidRPr="00590752">
              <w:rPr>
                <w:lang w:val="en-US"/>
              </w:rPr>
              <w:br/>
              <w:t>27 :</w:t>
            </w:r>
            <w:r w:rsidRPr="00590752">
              <w:rPr>
                <w:lang w:val="en-US"/>
              </w:rPr>
              <w:tab/>
              <w:t>‘DA7E656D’h</w:t>
            </w:r>
            <w:r w:rsidRPr="00590752">
              <w:rPr>
                <w:lang w:val="en-US"/>
              </w:rPr>
              <w:br/>
              <w:t>28 :</w:t>
            </w:r>
            <w:r w:rsidRPr="00590752">
              <w:rPr>
                <w:lang w:val="en-US"/>
              </w:rPr>
              <w:tab/>
              <w:t>‘38032365’h</w:t>
            </w:r>
            <w:r w:rsidRPr="00590752">
              <w:rPr>
                <w:lang w:val="en-US"/>
              </w:rPr>
              <w:br/>
              <w:t>29 :</w:t>
            </w:r>
            <w:r w:rsidRPr="00590752">
              <w:rPr>
                <w:lang w:val="en-US"/>
              </w:rPr>
              <w:tab/>
              <w:t>‘64DBA2D5’h</w:t>
            </w:r>
            <w:r w:rsidRPr="00590752">
              <w:rPr>
                <w:lang w:val="en-US"/>
              </w:rPr>
              <w:br/>
              <w:t>30 :</w:t>
            </w:r>
            <w:r w:rsidRPr="00590752">
              <w:rPr>
                <w:lang w:val="en-US"/>
              </w:rPr>
              <w:tab/>
              <w:t>‘198F5085’h</w:t>
            </w:r>
            <w:r w:rsidRPr="00590752">
              <w:rPr>
                <w:lang w:val="en-US"/>
              </w:rPr>
              <w:br/>
              <w:t>31 :</w:t>
            </w:r>
            <w:r w:rsidRPr="00590752">
              <w:rPr>
                <w:lang w:val="en-US"/>
              </w:rPr>
              <w:tab/>
              <w:t>‘24B4121E’h</w:t>
            </w:r>
            <w:r w:rsidRPr="00590752">
              <w:rPr>
                <w:lang w:val="en-US"/>
              </w:rPr>
              <w:br/>
              <w:t>32 :</w:t>
            </w:r>
            <w:r w:rsidRPr="00590752">
              <w:rPr>
                <w:lang w:val="en-US"/>
              </w:rPr>
              <w:tab/>
              <w:t>‘524121C4’h</w:t>
            </w:r>
            <w:r w:rsidRPr="00590752">
              <w:rPr>
                <w:lang w:val="en-US"/>
              </w:rPr>
              <w:br/>
              <w:t>33 :</w:t>
            </w:r>
            <w:r w:rsidRPr="00590752">
              <w:rPr>
                <w:lang w:val="en-US"/>
              </w:rPr>
              <w:tab/>
              <w:t>‘340135B9’h</w:t>
            </w:r>
            <w:r w:rsidRPr="00590752">
              <w:rPr>
                <w:lang w:val="en-US"/>
              </w:rPr>
              <w:br/>
              <w:t>34 :</w:t>
            </w:r>
            <w:r w:rsidRPr="00590752">
              <w:rPr>
                <w:lang w:val="en-US"/>
              </w:rPr>
              <w:tab/>
              <w:t>‘A6BB62B0’h</w:t>
            </w:r>
            <w:r w:rsidRPr="00590752">
              <w:rPr>
                <w:lang w:val="en-US"/>
              </w:rPr>
              <w:br/>
              <w:t>35 :</w:t>
            </w:r>
            <w:r w:rsidRPr="00590752">
              <w:rPr>
                <w:lang w:val="en-US"/>
              </w:rPr>
              <w:tab/>
              <w:t>‘6EBB88FC’h</w:t>
            </w:r>
          </w:p>
        </w:tc>
        <w:tc>
          <w:tcPr>
            <w:tcW w:w="4820" w:type="dxa"/>
            <w:shd w:val="clear" w:color="auto" w:fill="E7E6E6" w:themeFill="background2"/>
            <w:vAlign w:val="center"/>
          </w:tcPr>
          <w:p w14:paraId="5BE5930E" w14:textId="77777777" w:rsidR="007C732C" w:rsidRPr="00590752" w:rsidRDefault="007C732C" w:rsidP="007C732C">
            <w:pPr>
              <w:pStyle w:val="Tableau"/>
            </w:pPr>
            <w:r w:rsidRPr="00590752">
              <w:t>Valeurs générées à partir de la valeur unique ’000ABC12’h (comme dans l’exemple A.1 de la norme AMC)</w:t>
            </w:r>
          </w:p>
          <w:p w14:paraId="114758A8" w14:textId="77777777" w:rsidR="007C732C" w:rsidRPr="00590752" w:rsidRDefault="007C732C" w:rsidP="007C732C">
            <w:pPr>
              <w:pStyle w:val="Tableau"/>
            </w:pPr>
            <w:r w:rsidRPr="00590752">
              <w:t>Présence de chaque valeur selon le champ Configuration</w:t>
            </w:r>
          </w:p>
        </w:tc>
      </w:tr>
      <w:tr w:rsidR="007C732C" w:rsidRPr="00590752" w14:paraId="2AE4E79A" w14:textId="77777777" w:rsidTr="00C52031">
        <w:trPr>
          <w:cantSplit/>
        </w:trPr>
        <w:tc>
          <w:tcPr>
            <w:tcW w:w="2127" w:type="dxa"/>
            <w:tcBorders>
              <w:top w:val="single" w:sz="12" w:space="0" w:color="FFFFFF" w:themeColor="background1"/>
              <w:bottom w:val="single" w:sz="12" w:space="0" w:color="FFFFFF" w:themeColor="background1"/>
            </w:tcBorders>
            <w:shd w:val="clear" w:color="auto" w:fill="D0CECE" w:themeFill="background2" w:themeFillShade="E6"/>
            <w:vAlign w:val="center"/>
          </w:tcPr>
          <w:p w14:paraId="7A6418D0" w14:textId="77777777" w:rsidR="007C732C" w:rsidRPr="00590752" w:rsidRDefault="007C732C" w:rsidP="007C732C">
            <w:pPr>
              <w:pStyle w:val="Tableau"/>
              <w:rPr>
                <w:b/>
                <w:bCs/>
              </w:rPr>
            </w:pPr>
            <w:proofErr w:type="spellStart"/>
            <w:r w:rsidRPr="00590752">
              <w:rPr>
                <w:b/>
                <w:bCs/>
              </w:rPr>
              <w:t>PublicKey</w:t>
            </w:r>
            <w:proofErr w:type="spellEnd"/>
          </w:p>
        </w:tc>
        <w:tc>
          <w:tcPr>
            <w:tcW w:w="708" w:type="dxa"/>
            <w:tcBorders>
              <w:top w:val="single" w:sz="12" w:space="0" w:color="FFFFFF" w:themeColor="background1"/>
              <w:bottom w:val="single" w:sz="12" w:space="0" w:color="FFFFFF" w:themeColor="background1"/>
            </w:tcBorders>
            <w:shd w:val="clear" w:color="auto" w:fill="D0CECE" w:themeFill="background2" w:themeFillShade="E6"/>
            <w:vAlign w:val="center"/>
          </w:tcPr>
          <w:p w14:paraId="6D18D1C8" w14:textId="77777777" w:rsidR="007C732C" w:rsidRPr="00590752" w:rsidRDefault="007C732C" w:rsidP="007C732C">
            <w:pPr>
              <w:pStyle w:val="Tableau"/>
              <w:jc w:val="center"/>
            </w:pPr>
            <w:r w:rsidRPr="00590752">
              <w:t>0 ou 33</w:t>
            </w:r>
          </w:p>
        </w:tc>
        <w:tc>
          <w:tcPr>
            <w:tcW w:w="2268" w:type="dxa"/>
            <w:tcBorders>
              <w:top w:val="single" w:sz="12" w:space="0" w:color="FFFFFF" w:themeColor="background1"/>
              <w:bottom w:val="single" w:sz="12" w:space="0" w:color="FFFFFF" w:themeColor="background1"/>
            </w:tcBorders>
            <w:shd w:val="clear" w:color="auto" w:fill="D0CECE" w:themeFill="background2" w:themeFillShade="E6"/>
            <w:vAlign w:val="center"/>
          </w:tcPr>
          <w:p w14:paraId="6C34C6FC" w14:textId="0AFA194B" w:rsidR="007C732C" w:rsidRPr="00590752" w:rsidRDefault="00AB5A56" w:rsidP="007C732C">
            <w:pPr>
              <w:pStyle w:val="Tableau"/>
              <w:jc w:val="center"/>
            </w:pPr>
            <w:r>
              <w:t>‘</w:t>
            </w:r>
            <w:r w:rsidR="007C732C" w:rsidRPr="00590752">
              <w:t>03 D6B6BAD5082B0E28 0ED72268E8E294A2 57BF5AFD662A9230 E9C62C89A9E7973D’h</w:t>
            </w:r>
          </w:p>
        </w:tc>
        <w:tc>
          <w:tcPr>
            <w:tcW w:w="4820" w:type="dxa"/>
            <w:tcBorders>
              <w:top w:val="single" w:sz="12" w:space="0" w:color="FFFFFF" w:themeColor="background1"/>
              <w:bottom w:val="single" w:sz="12" w:space="0" w:color="FFFFFF" w:themeColor="background1"/>
            </w:tcBorders>
            <w:shd w:val="clear" w:color="auto" w:fill="D0CECE" w:themeFill="background2" w:themeFillShade="E6"/>
            <w:vAlign w:val="center"/>
          </w:tcPr>
          <w:p w14:paraId="3FC2AFF4" w14:textId="4507BD59" w:rsidR="007C732C" w:rsidRPr="00590752" w:rsidRDefault="007C732C" w:rsidP="007C732C">
            <w:pPr>
              <w:pStyle w:val="Tableau"/>
            </w:pPr>
            <w:r w:rsidRPr="00590752">
              <w:t xml:space="preserve">Forme avec compression de point (chapitre </w:t>
            </w:r>
            <w:ins w:id="483" w:author="Spirtech" w:date="2024-03-25T11:32:00Z">
              <w:r w:rsidR="00BC2FE8">
                <w:fldChar w:fldCharType="begin"/>
              </w:r>
              <w:r w:rsidR="00BC2FE8">
                <w:instrText xml:space="preserve"> REF _Ref162258780 \r \h </w:instrText>
              </w:r>
            </w:ins>
            <w:r w:rsidR="00BC2FE8">
              <w:fldChar w:fldCharType="separate"/>
            </w:r>
            <w:ins w:id="484" w:author="Spirtech" w:date="2024-03-25T13:43:00Z">
              <w:r w:rsidR="00E92BAB">
                <w:t>III.5</w:t>
              </w:r>
            </w:ins>
            <w:ins w:id="485" w:author="Spirtech" w:date="2024-03-25T11:32:00Z">
              <w:r w:rsidR="00BC2FE8">
                <w:fldChar w:fldCharType="end"/>
              </w:r>
            </w:ins>
            <w:del w:id="486" w:author="Spirtech" w:date="2024-03-25T11:32:00Z">
              <w:r w:rsidDel="00BC2FE8">
                <w:fldChar w:fldCharType="begin"/>
              </w:r>
              <w:r w:rsidDel="00BC2FE8">
                <w:delInstrText xml:space="preserve"> REF _Ref137114525 \r \h </w:delInstrText>
              </w:r>
              <w:r w:rsidDel="00BC2FE8">
                <w:fldChar w:fldCharType="separate"/>
              </w:r>
              <w:r w:rsidR="004742FE" w:rsidDel="00BC2FE8">
                <w:delText>0</w:delText>
              </w:r>
              <w:r w:rsidDel="00BC2FE8">
                <w:fldChar w:fldCharType="end"/>
              </w:r>
            </w:del>
            <w:r w:rsidRPr="00590752">
              <w:t>)</w:t>
            </w:r>
          </w:p>
        </w:tc>
      </w:tr>
      <w:tr w:rsidR="007C732C" w:rsidRPr="00590752" w14:paraId="2D76A333" w14:textId="77777777" w:rsidTr="00C52031">
        <w:trPr>
          <w:cantSplit/>
        </w:trPr>
        <w:tc>
          <w:tcPr>
            <w:tcW w:w="2127" w:type="dxa"/>
            <w:tcBorders>
              <w:top w:val="single" w:sz="12" w:space="0" w:color="FFFFFF" w:themeColor="background1"/>
              <w:bottom w:val="single" w:sz="12" w:space="0" w:color="FFFFFF" w:themeColor="background1"/>
            </w:tcBorders>
            <w:shd w:val="clear" w:color="auto" w:fill="E7E6E6" w:themeFill="background2"/>
            <w:vAlign w:val="center"/>
          </w:tcPr>
          <w:p w14:paraId="2A95CF1F" w14:textId="77777777" w:rsidR="007C732C" w:rsidRPr="00590752" w:rsidRDefault="007C732C" w:rsidP="007C732C">
            <w:pPr>
              <w:pStyle w:val="Tableau"/>
              <w:rPr>
                <w:b/>
                <w:bCs/>
              </w:rPr>
            </w:pPr>
            <w:proofErr w:type="spellStart"/>
            <w:r w:rsidRPr="00590752">
              <w:rPr>
                <w:b/>
                <w:bCs/>
              </w:rPr>
              <w:t>StaticSignature</w:t>
            </w:r>
            <w:proofErr w:type="spellEnd"/>
          </w:p>
        </w:tc>
        <w:tc>
          <w:tcPr>
            <w:tcW w:w="708" w:type="dxa"/>
            <w:tcBorders>
              <w:top w:val="single" w:sz="12" w:space="0" w:color="FFFFFF" w:themeColor="background1"/>
              <w:bottom w:val="single" w:sz="12" w:space="0" w:color="FFFFFF" w:themeColor="background1"/>
            </w:tcBorders>
            <w:shd w:val="clear" w:color="auto" w:fill="E7E6E6" w:themeFill="background2"/>
            <w:vAlign w:val="center"/>
          </w:tcPr>
          <w:p w14:paraId="50379960" w14:textId="77777777" w:rsidR="007C732C" w:rsidRPr="00590752" w:rsidRDefault="007C732C" w:rsidP="007C732C">
            <w:pPr>
              <w:pStyle w:val="Tableau"/>
              <w:jc w:val="center"/>
            </w:pPr>
            <w:r w:rsidRPr="00590752">
              <w:t>0 ou 64</w:t>
            </w:r>
          </w:p>
        </w:tc>
        <w:tc>
          <w:tcPr>
            <w:tcW w:w="2268" w:type="dxa"/>
            <w:tcBorders>
              <w:top w:val="single" w:sz="12" w:space="0" w:color="FFFFFF" w:themeColor="background1"/>
              <w:bottom w:val="single" w:sz="12" w:space="0" w:color="FFFFFF" w:themeColor="background1"/>
            </w:tcBorders>
            <w:shd w:val="clear" w:color="auto" w:fill="E7E6E6" w:themeFill="background2"/>
            <w:vAlign w:val="center"/>
          </w:tcPr>
          <w:p w14:paraId="0003CBCD" w14:textId="77777777" w:rsidR="007C732C" w:rsidRPr="00590752" w:rsidRDefault="007C732C" w:rsidP="007C732C">
            <w:pPr>
              <w:pStyle w:val="Tableau"/>
              <w:jc w:val="center"/>
              <w:rPr>
                <w:lang w:val="en-US"/>
              </w:rPr>
            </w:pPr>
            <w:r w:rsidRPr="00590752">
              <w:rPr>
                <w:lang w:val="en-US"/>
              </w:rPr>
              <w:t>‘921A31D0BC453E49 C37A2EA4CAD8D520 34CAC5EC5D7EDFBF 4D33693AB0B5D6F0 C1C9B0FDC4C1865D 6BD316A6CC69FE8C 678084DCD99819EF 92AAB8E234B9972F’h</w:t>
            </w:r>
          </w:p>
        </w:tc>
        <w:tc>
          <w:tcPr>
            <w:tcW w:w="4820" w:type="dxa"/>
            <w:tcBorders>
              <w:top w:val="single" w:sz="12" w:space="0" w:color="FFFFFF" w:themeColor="background1"/>
              <w:bottom w:val="single" w:sz="12" w:space="0" w:color="FFFFFF" w:themeColor="background1"/>
            </w:tcBorders>
            <w:shd w:val="clear" w:color="auto" w:fill="E7E6E6" w:themeFill="background2"/>
            <w:vAlign w:val="center"/>
          </w:tcPr>
          <w:p w14:paraId="2CAE155F" w14:textId="3367BEE3" w:rsidR="004E1453" w:rsidRPr="00590752" w:rsidRDefault="007C732C" w:rsidP="004E1453">
            <w:pPr>
              <w:pStyle w:val="Tableau"/>
            </w:pPr>
            <w:r w:rsidRPr="00590752">
              <w:t>Valeur factice arbitraire</w:t>
            </w:r>
          </w:p>
        </w:tc>
      </w:tr>
      <w:tr w:rsidR="007C732C" w:rsidRPr="00590752" w14:paraId="06AFEA05" w14:textId="77777777" w:rsidTr="00C52031">
        <w:trPr>
          <w:cantSplit/>
        </w:trPr>
        <w:tc>
          <w:tcPr>
            <w:tcW w:w="2127" w:type="dxa"/>
            <w:tcBorders>
              <w:top w:val="single" w:sz="12" w:space="0" w:color="FFFFFF" w:themeColor="background1"/>
              <w:bottom w:val="single" w:sz="12" w:space="0" w:color="FFFFFF" w:themeColor="background1"/>
            </w:tcBorders>
            <w:shd w:val="clear" w:color="auto" w:fill="C5E0B3" w:themeFill="accent6" w:themeFillTint="66"/>
            <w:vAlign w:val="center"/>
          </w:tcPr>
          <w:p w14:paraId="3B5F99FB" w14:textId="77777777" w:rsidR="007C732C" w:rsidRPr="00590752" w:rsidRDefault="007C732C" w:rsidP="007C732C">
            <w:pPr>
              <w:pStyle w:val="Tableau"/>
              <w:keepNext/>
              <w:rPr>
                <w:b/>
                <w:bCs/>
              </w:rPr>
            </w:pPr>
            <w:proofErr w:type="spellStart"/>
            <w:r w:rsidRPr="00590752">
              <w:rPr>
                <w:b/>
                <w:bCs/>
              </w:rPr>
              <w:lastRenderedPageBreak/>
              <w:t>DynamicDateTime</w:t>
            </w:r>
            <w:proofErr w:type="spellEnd"/>
          </w:p>
        </w:tc>
        <w:tc>
          <w:tcPr>
            <w:tcW w:w="708" w:type="dxa"/>
            <w:tcBorders>
              <w:top w:val="single" w:sz="12" w:space="0" w:color="FFFFFF" w:themeColor="background1"/>
              <w:bottom w:val="single" w:sz="12" w:space="0" w:color="FFFFFF" w:themeColor="background1"/>
            </w:tcBorders>
            <w:shd w:val="clear" w:color="auto" w:fill="C5E0B3" w:themeFill="accent6" w:themeFillTint="66"/>
            <w:vAlign w:val="center"/>
          </w:tcPr>
          <w:p w14:paraId="5DA30816" w14:textId="77777777" w:rsidR="007C732C" w:rsidRPr="00590752" w:rsidRDefault="007C732C" w:rsidP="007C732C">
            <w:pPr>
              <w:pStyle w:val="Tableau"/>
              <w:keepNext/>
              <w:jc w:val="center"/>
            </w:pPr>
            <w:r w:rsidRPr="00590752">
              <w:t>0 ou 4</w:t>
            </w:r>
          </w:p>
        </w:tc>
        <w:tc>
          <w:tcPr>
            <w:tcW w:w="2268" w:type="dxa"/>
            <w:tcBorders>
              <w:top w:val="single" w:sz="12" w:space="0" w:color="FFFFFF" w:themeColor="background1"/>
              <w:bottom w:val="single" w:sz="12" w:space="0" w:color="FFFFFF" w:themeColor="background1"/>
            </w:tcBorders>
            <w:shd w:val="clear" w:color="auto" w:fill="C5E0B3" w:themeFill="accent6" w:themeFillTint="66"/>
            <w:vAlign w:val="center"/>
          </w:tcPr>
          <w:p w14:paraId="527A2AAE" w14:textId="3BDC6981" w:rsidR="007C732C" w:rsidRPr="00590752" w:rsidRDefault="001F551E" w:rsidP="007C732C">
            <w:pPr>
              <w:pStyle w:val="Tableau"/>
              <w:keepNext/>
              <w:jc w:val="center"/>
            </w:pPr>
            <w:r>
              <w:t>‘</w:t>
            </w:r>
            <w:r w:rsidR="007C732C" w:rsidRPr="00590752">
              <w:t>0001</w:t>
            </w:r>
            <w:r w:rsidR="007C732C" w:rsidRPr="00664F4E">
              <w:t>E</w:t>
            </w:r>
            <w:r w:rsidR="007C732C" w:rsidRPr="00590752">
              <w:t>527’h</w:t>
            </w:r>
          </w:p>
        </w:tc>
        <w:tc>
          <w:tcPr>
            <w:tcW w:w="4820" w:type="dxa"/>
            <w:tcBorders>
              <w:top w:val="single" w:sz="12" w:space="0" w:color="FFFFFF" w:themeColor="background1"/>
              <w:bottom w:val="single" w:sz="12" w:space="0" w:color="FFFFFF" w:themeColor="background1"/>
            </w:tcBorders>
            <w:shd w:val="clear" w:color="auto" w:fill="C5E0B3" w:themeFill="accent6" w:themeFillTint="66"/>
            <w:vAlign w:val="center"/>
          </w:tcPr>
          <w:p w14:paraId="33C42443" w14:textId="77777777" w:rsidR="007C732C" w:rsidRPr="00590752" w:rsidRDefault="007C732C" w:rsidP="007C732C">
            <w:pPr>
              <w:pStyle w:val="Tableau"/>
              <w:keepNext/>
            </w:pPr>
            <w:r w:rsidRPr="00590752">
              <w:t>1</w:t>
            </w:r>
            <w:r w:rsidRPr="00590752">
              <w:rPr>
                <w:vertAlign w:val="superscript"/>
              </w:rPr>
              <w:t>er</w:t>
            </w:r>
            <w:r w:rsidRPr="00590752">
              <w:t xml:space="preserve"> janvier 2024 à 10h 29mn 59s</w:t>
            </w:r>
          </w:p>
        </w:tc>
      </w:tr>
      <w:tr w:rsidR="007C732C" w:rsidRPr="00590752" w14:paraId="324B1A46" w14:textId="77777777" w:rsidTr="00C52031">
        <w:trPr>
          <w:cantSplit/>
        </w:trPr>
        <w:tc>
          <w:tcPr>
            <w:tcW w:w="2127" w:type="dxa"/>
            <w:tcBorders>
              <w:top w:val="single" w:sz="12" w:space="0" w:color="FFFFFF" w:themeColor="background1"/>
              <w:bottom w:val="single" w:sz="12" w:space="0" w:color="FFFFFF" w:themeColor="background1"/>
            </w:tcBorders>
            <w:shd w:val="clear" w:color="auto" w:fill="C5E0B3" w:themeFill="accent6" w:themeFillTint="66"/>
            <w:vAlign w:val="center"/>
          </w:tcPr>
          <w:p w14:paraId="25B186D4" w14:textId="77777777" w:rsidR="007C732C" w:rsidRPr="00590752" w:rsidRDefault="007C732C" w:rsidP="007C732C">
            <w:pPr>
              <w:pStyle w:val="Tableau"/>
              <w:keepNext/>
              <w:rPr>
                <w:b/>
                <w:bCs/>
              </w:rPr>
            </w:pPr>
            <w:proofErr w:type="spellStart"/>
            <w:r w:rsidRPr="00590752">
              <w:rPr>
                <w:b/>
                <w:bCs/>
              </w:rPr>
              <w:t>DynamicLatitude</w:t>
            </w:r>
            <w:proofErr w:type="spellEnd"/>
            <w:r w:rsidRPr="00590752">
              <w:rPr>
                <w:b/>
                <w:bCs/>
              </w:rPr>
              <w:t xml:space="preserve"> </w:t>
            </w:r>
          </w:p>
        </w:tc>
        <w:tc>
          <w:tcPr>
            <w:tcW w:w="708" w:type="dxa"/>
            <w:tcBorders>
              <w:top w:val="single" w:sz="12" w:space="0" w:color="FFFFFF" w:themeColor="background1"/>
              <w:bottom w:val="single" w:sz="12" w:space="0" w:color="FFFFFF" w:themeColor="background1"/>
            </w:tcBorders>
            <w:shd w:val="clear" w:color="auto" w:fill="C5E0B3" w:themeFill="accent6" w:themeFillTint="66"/>
            <w:vAlign w:val="center"/>
          </w:tcPr>
          <w:p w14:paraId="268E31A8" w14:textId="77777777" w:rsidR="007C732C" w:rsidRPr="00590752" w:rsidRDefault="007C732C" w:rsidP="007C732C">
            <w:pPr>
              <w:pStyle w:val="Tableau"/>
              <w:keepNext/>
              <w:jc w:val="center"/>
            </w:pPr>
            <w:r w:rsidRPr="00590752">
              <w:t>0 ou 4</w:t>
            </w:r>
          </w:p>
        </w:tc>
        <w:tc>
          <w:tcPr>
            <w:tcW w:w="2268" w:type="dxa"/>
            <w:tcBorders>
              <w:top w:val="single" w:sz="12" w:space="0" w:color="FFFFFF" w:themeColor="background1"/>
              <w:bottom w:val="single" w:sz="12" w:space="0" w:color="FFFFFF" w:themeColor="background1"/>
            </w:tcBorders>
            <w:shd w:val="clear" w:color="auto" w:fill="C5E0B3" w:themeFill="accent6" w:themeFillTint="66"/>
            <w:vAlign w:val="center"/>
          </w:tcPr>
          <w:p w14:paraId="3813CE2D" w14:textId="77777777" w:rsidR="007C732C" w:rsidRPr="00590752" w:rsidRDefault="007C732C" w:rsidP="007C732C">
            <w:pPr>
              <w:pStyle w:val="Tableau"/>
              <w:keepNext/>
              <w:jc w:val="center"/>
            </w:pPr>
            <w:r w:rsidRPr="00590752">
              <w:t>‘00D3E488’h</w:t>
            </w:r>
          </w:p>
        </w:tc>
        <w:tc>
          <w:tcPr>
            <w:tcW w:w="4820" w:type="dxa"/>
            <w:tcBorders>
              <w:top w:val="single" w:sz="12" w:space="0" w:color="FFFFFF" w:themeColor="background1"/>
              <w:bottom w:val="single" w:sz="12" w:space="0" w:color="FFFFFF" w:themeColor="background1"/>
            </w:tcBorders>
            <w:shd w:val="clear" w:color="auto" w:fill="C5E0B3" w:themeFill="accent6" w:themeFillTint="66"/>
            <w:vAlign w:val="center"/>
          </w:tcPr>
          <w:p w14:paraId="6AD96D83" w14:textId="77777777" w:rsidR="007C732C" w:rsidRPr="00590752" w:rsidRDefault="007C732C" w:rsidP="007C732C">
            <w:pPr>
              <w:pStyle w:val="Tableau"/>
              <w:keepNext/>
            </w:pPr>
            <w:r w:rsidRPr="00590752">
              <w:t>48,866°</w:t>
            </w:r>
          </w:p>
        </w:tc>
      </w:tr>
      <w:tr w:rsidR="007C732C" w:rsidRPr="00590752" w14:paraId="766BE0E9" w14:textId="77777777" w:rsidTr="00C52031">
        <w:trPr>
          <w:cantSplit/>
        </w:trPr>
        <w:tc>
          <w:tcPr>
            <w:tcW w:w="2127" w:type="dxa"/>
            <w:tcBorders>
              <w:top w:val="single" w:sz="12" w:space="0" w:color="FFFFFF" w:themeColor="background1"/>
              <w:bottom w:val="single" w:sz="12" w:space="0" w:color="FFFFFF" w:themeColor="background1"/>
            </w:tcBorders>
            <w:shd w:val="clear" w:color="auto" w:fill="C5E0B3" w:themeFill="accent6" w:themeFillTint="66"/>
            <w:vAlign w:val="center"/>
          </w:tcPr>
          <w:p w14:paraId="063BC7A0" w14:textId="77777777" w:rsidR="007C732C" w:rsidRPr="00590752" w:rsidRDefault="007C732C" w:rsidP="007C732C">
            <w:pPr>
              <w:pStyle w:val="Tableau"/>
              <w:rPr>
                <w:b/>
                <w:bCs/>
              </w:rPr>
            </w:pPr>
            <w:proofErr w:type="spellStart"/>
            <w:r w:rsidRPr="00590752">
              <w:rPr>
                <w:b/>
                <w:bCs/>
              </w:rPr>
              <w:t>DynamicLongitude</w:t>
            </w:r>
            <w:proofErr w:type="spellEnd"/>
          </w:p>
        </w:tc>
        <w:tc>
          <w:tcPr>
            <w:tcW w:w="708" w:type="dxa"/>
            <w:tcBorders>
              <w:top w:val="single" w:sz="12" w:space="0" w:color="FFFFFF" w:themeColor="background1"/>
              <w:bottom w:val="single" w:sz="12" w:space="0" w:color="FFFFFF" w:themeColor="background1"/>
            </w:tcBorders>
            <w:shd w:val="clear" w:color="auto" w:fill="C5E0B3" w:themeFill="accent6" w:themeFillTint="66"/>
            <w:vAlign w:val="center"/>
          </w:tcPr>
          <w:p w14:paraId="3E65F095" w14:textId="77777777" w:rsidR="007C732C" w:rsidRPr="00590752" w:rsidRDefault="007C732C" w:rsidP="007C732C">
            <w:pPr>
              <w:pStyle w:val="Tableau"/>
              <w:jc w:val="center"/>
            </w:pPr>
            <w:r w:rsidRPr="00590752">
              <w:t>0 ou 4</w:t>
            </w:r>
          </w:p>
        </w:tc>
        <w:tc>
          <w:tcPr>
            <w:tcW w:w="2268" w:type="dxa"/>
            <w:tcBorders>
              <w:top w:val="single" w:sz="12" w:space="0" w:color="FFFFFF" w:themeColor="background1"/>
              <w:bottom w:val="single" w:sz="12" w:space="0" w:color="FFFFFF" w:themeColor="background1"/>
            </w:tcBorders>
            <w:shd w:val="clear" w:color="auto" w:fill="C5E0B3" w:themeFill="accent6" w:themeFillTint="66"/>
            <w:vAlign w:val="center"/>
          </w:tcPr>
          <w:p w14:paraId="67CB6B74" w14:textId="77777777" w:rsidR="007C732C" w:rsidRPr="00590752" w:rsidRDefault="007C732C" w:rsidP="007C732C">
            <w:pPr>
              <w:pStyle w:val="Tableau"/>
              <w:jc w:val="center"/>
            </w:pPr>
            <w:r w:rsidRPr="00590752">
              <w:t>‘01163BDE’h</w:t>
            </w:r>
          </w:p>
        </w:tc>
        <w:tc>
          <w:tcPr>
            <w:tcW w:w="4820" w:type="dxa"/>
            <w:tcBorders>
              <w:top w:val="single" w:sz="12" w:space="0" w:color="FFFFFF" w:themeColor="background1"/>
              <w:bottom w:val="single" w:sz="12" w:space="0" w:color="FFFFFF" w:themeColor="background1"/>
            </w:tcBorders>
            <w:shd w:val="clear" w:color="auto" w:fill="C5E0B3" w:themeFill="accent6" w:themeFillTint="66"/>
            <w:vAlign w:val="center"/>
          </w:tcPr>
          <w:p w14:paraId="01E62D7E" w14:textId="77777777" w:rsidR="007C732C" w:rsidRPr="00590752" w:rsidRDefault="007C732C" w:rsidP="007C732C">
            <w:pPr>
              <w:pStyle w:val="Tableau"/>
            </w:pPr>
            <w:r w:rsidRPr="00590752">
              <w:t>2,34334°</w:t>
            </w:r>
          </w:p>
        </w:tc>
      </w:tr>
      <w:tr w:rsidR="007C732C" w:rsidRPr="00590752" w14:paraId="12747F5D" w14:textId="77777777" w:rsidTr="00C52031">
        <w:trPr>
          <w:cantSplit/>
        </w:trPr>
        <w:tc>
          <w:tcPr>
            <w:tcW w:w="2127" w:type="dxa"/>
            <w:tcBorders>
              <w:top w:val="single" w:sz="12" w:space="0" w:color="FFFFFF" w:themeColor="background1"/>
              <w:bottom w:val="single" w:sz="12" w:space="0" w:color="FFFFFF" w:themeColor="background1"/>
            </w:tcBorders>
            <w:shd w:val="clear" w:color="auto" w:fill="C5E0B3" w:themeFill="accent6" w:themeFillTint="66"/>
            <w:vAlign w:val="center"/>
          </w:tcPr>
          <w:p w14:paraId="23A035F2" w14:textId="77777777" w:rsidR="007C732C" w:rsidRPr="00590752" w:rsidRDefault="007C732C" w:rsidP="007C732C">
            <w:pPr>
              <w:pStyle w:val="Tableau"/>
              <w:rPr>
                <w:b/>
                <w:bCs/>
              </w:rPr>
            </w:pPr>
            <w:proofErr w:type="spellStart"/>
            <w:r w:rsidRPr="00590752">
              <w:rPr>
                <w:b/>
                <w:bCs/>
              </w:rPr>
              <w:t>DynamicFreeData</w:t>
            </w:r>
            <w:proofErr w:type="spellEnd"/>
          </w:p>
        </w:tc>
        <w:tc>
          <w:tcPr>
            <w:tcW w:w="708" w:type="dxa"/>
            <w:tcBorders>
              <w:top w:val="single" w:sz="12" w:space="0" w:color="FFFFFF" w:themeColor="background1"/>
              <w:bottom w:val="single" w:sz="12" w:space="0" w:color="FFFFFF" w:themeColor="background1"/>
            </w:tcBorders>
            <w:shd w:val="clear" w:color="auto" w:fill="C5E0B3" w:themeFill="accent6" w:themeFillTint="66"/>
            <w:vAlign w:val="center"/>
          </w:tcPr>
          <w:p w14:paraId="544253AA" w14:textId="77777777" w:rsidR="007C732C" w:rsidRPr="00590752" w:rsidRDefault="007C732C" w:rsidP="007C732C">
            <w:pPr>
              <w:pStyle w:val="Tableau"/>
              <w:jc w:val="center"/>
            </w:pPr>
            <w:r w:rsidRPr="00590752">
              <w:t>0 ou 16</w:t>
            </w:r>
          </w:p>
        </w:tc>
        <w:tc>
          <w:tcPr>
            <w:tcW w:w="2268" w:type="dxa"/>
            <w:tcBorders>
              <w:top w:val="single" w:sz="12" w:space="0" w:color="FFFFFF" w:themeColor="background1"/>
              <w:bottom w:val="single" w:sz="12" w:space="0" w:color="FFFFFF" w:themeColor="background1"/>
            </w:tcBorders>
            <w:shd w:val="clear" w:color="auto" w:fill="C5E0B3" w:themeFill="accent6" w:themeFillTint="66"/>
            <w:vAlign w:val="center"/>
          </w:tcPr>
          <w:p w14:paraId="0F9076EE" w14:textId="4D1F087C" w:rsidR="007C732C" w:rsidRPr="00590752" w:rsidRDefault="00AB5A56" w:rsidP="007C732C">
            <w:pPr>
              <w:pStyle w:val="Tableau"/>
              <w:jc w:val="center"/>
              <w:rPr>
                <w:rFonts w:eastAsia="Times"/>
              </w:rPr>
            </w:pPr>
            <w:r>
              <w:rPr>
                <w:rFonts w:eastAsia="Times"/>
              </w:rPr>
              <w:t>‘</w:t>
            </w:r>
            <w:r w:rsidR="007C732C" w:rsidRPr="00590752">
              <w:rPr>
                <w:rFonts w:eastAsia="Times"/>
              </w:rPr>
              <w:t>00…00’h</w:t>
            </w:r>
          </w:p>
        </w:tc>
        <w:tc>
          <w:tcPr>
            <w:tcW w:w="4820" w:type="dxa"/>
            <w:tcBorders>
              <w:top w:val="single" w:sz="12" w:space="0" w:color="FFFFFF" w:themeColor="background1"/>
              <w:bottom w:val="single" w:sz="12" w:space="0" w:color="FFFFFF" w:themeColor="background1"/>
            </w:tcBorders>
            <w:shd w:val="clear" w:color="auto" w:fill="C5E0B3" w:themeFill="accent6" w:themeFillTint="66"/>
            <w:vAlign w:val="center"/>
          </w:tcPr>
          <w:p w14:paraId="342F3798" w14:textId="77777777" w:rsidR="007C732C" w:rsidRPr="00590752" w:rsidRDefault="007C732C" w:rsidP="007C732C">
            <w:pPr>
              <w:pStyle w:val="Tableau"/>
            </w:pPr>
          </w:p>
        </w:tc>
      </w:tr>
      <w:tr w:rsidR="007C732C" w:rsidRPr="00590752" w14:paraId="261F59BA" w14:textId="77777777" w:rsidTr="00C52031">
        <w:trPr>
          <w:cantSplit/>
        </w:trPr>
        <w:tc>
          <w:tcPr>
            <w:tcW w:w="2127" w:type="dxa"/>
            <w:tcBorders>
              <w:top w:val="single" w:sz="12" w:space="0" w:color="FFFFFF" w:themeColor="background1"/>
              <w:bottom w:val="single" w:sz="12" w:space="0" w:color="FFFFFF" w:themeColor="background1"/>
            </w:tcBorders>
            <w:shd w:val="clear" w:color="auto" w:fill="C5E0B3" w:themeFill="accent6" w:themeFillTint="66"/>
            <w:vAlign w:val="center"/>
          </w:tcPr>
          <w:p w14:paraId="1A46CEA8" w14:textId="77777777" w:rsidR="007C732C" w:rsidRPr="00590752" w:rsidRDefault="007C732C" w:rsidP="007C732C">
            <w:pPr>
              <w:pStyle w:val="Tableau"/>
              <w:rPr>
                <w:b/>
                <w:bCs/>
              </w:rPr>
            </w:pPr>
            <w:proofErr w:type="spellStart"/>
            <w:r w:rsidRPr="00590752">
              <w:rPr>
                <w:b/>
                <w:bCs/>
              </w:rPr>
              <w:t>DynamicSignature</w:t>
            </w:r>
            <w:proofErr w:type="spellEnd"/>
          </w:p>
        </w:tc>
        <w:tc>
          <w:tcPr>
            <w:tcW w:w="708" w:type="dxa"/>
            <w:tcBorders>
              <w:top w:val="single" w:sz="12" w:space="0" w:color="FFFFFF" w:themeColor="background1"/>
              <w:bottom w:val="single" w:sz="12" w:space="0" w:color="FFFFFF" w:themeColor="background1"/>
            </w:tcBorders>
            <w:shd w:val="clear" w:color="auto" w:fill="C5E0B3" w:themeFill="accent6" w:themeFillTint="66"/>
            <w:vAlign w:val="center"/>
          </w:tcPr>
          <w:p w14:paraId="2972BB87" w14:textId="77777777" w:rsidR="007C732C" w:rsidRPr="00590752" w:rsidRDefault="007C732C" w:rsidP="007C732C">
            <w:pPr>
              <w:pStyle w:val="Tableau"/>
              <w:jc w:val="center"/>
            </w:pPr>
            <w:r w:rsidRPr="00590752">
              <w:t>0 ou 64</w:t>
            </w:r>
          </w:p>
        </w:tc>
        <w:tc>
          <w:tcPr>
            <w:tcW w:w="2268" w:type="dxa"/>
            <w:tcBorders>
              <w:top w:val="single" w:sz="12" w:space="0" w:color="FFFFFF" w:themeColor="background1"/>
              <w:bottom w:val="single" w:sz="12" w:space="0" w:color="FFFFFF" w:themeColor="background1"/>
            </w:tcBorders>
            <w:shd w:val="clear" w:color="auto" w:fill="C5E0B3" w:themeFill="accent6" w:themeFillTint="66"/>
            <w:vAlign w:val="center"/>
          </w:tcPr>
          <w:p w14:paraId="3191023C" w14:textId="77777777" w:rsidR="007C732C" w:rsidRPr="00590752" w:rsidRDefault="007C732C" w:rsidP="007C732C">
            <w:pPr>
              <w:pStyle w:val="Tableau"/>
              <w:jc w:val="center"/>
              <w:rPr>
                <w:lang w:val="en-US"/>
              </w:rPr>
            </w:pPr>
            <w:r w:rsidRPr="00590752">
              <w:rPr>
                <w:lang w:val="en-US"/>
              </w:rPr>
              <w:t>‘A014F89794FF3D39 1AFEC6C504538544 12AB50F9A00103CC C4FED41FE4E12533 43E3EB712A6B73BF 0F8F1A9A11C50AB0 8D69465556CDD288 EB4913ABF31B34DD’h</w:t>
            </w:r>
          </w:p>
        </w:tc>
        <w:tc>
          <w:tcPr>
            <w:tcW w:w="4820" w:type="dxa"/>
            <w:tcBorders>
              <w:top w:val="single" w:sz="12" w:space="0" w:color="FFFFFF" w:themeColor="background1"/>
              <w:bottom w:val="single" w:sz="12" w:space="0" w:color="FFFFFF" w:themeColor="background1"/>
            </w:tcBorders>
            <w:shd w:val="clear" w:color="auto" w:fill="C5E0B3" w:themeFill="accent6" w:themeFillTint="66"/>
            <w:vAlign w:val="center"/>
          </w:tcPr>
          <w:p w14:paraId="230F899F" w14:textId="77777777" w:rsidR="007C732C" w:rsidRPr="00590752" w:rsidRDefault="007C732C" w:rsidP="007C732C">
            <w:pPr>
              <w:pStyle w:val="Tableau"/>
            </w:pPr>
            <w:r w:rsidRPr="00590752">
              <w:t>Valeur factice arbitraire</w:t>
            </w:r>
          </w:p>
        </w:tc>
      </w:tr>
    </w:tbl>
    <w:p w14:paraId="1BC1FA8E" w14:textId="77777777" w:rsidR="00B3100C" w:rsidRPr="00590752" w:rsidRDefault="00B3100C">
      <w:pPr>
        <w:pStyle w:val="Interligne"/>
      </w:pPr>
    </w:p>
    <w:p w14:paraId="7BB5E616" w14:textId="0E0B3F5B" w:rsidR="00B3100C" w:rsidRPr="00590752" w:rsidRDefault="006418C2">
      <w:pPr>
        <w:pStyle w:val="Titre3"/>
      </w:pPr>
      <w:bookmarkStart w:id="487" w:name="_Toc162266671"/>
      <w:r w:rsidRPr="00590752">
        <w:t>Taille apparente</w:t>
      </w:r>
      <w:r w:rsidR="007B1BC0">
        <w:t xml:space="preserve"> des CB2D</w:t>
      </w:r>
      <w:bookmarkEnd w:id="487"/>
    </w:p>
    <w:p w14:paraId="0C48C54B" w14:textId="2B1FAD1B" w:rsidR="00B3100C" w:rsidRPr="00590752" w:rsidRDefault="006418C2">
      <w:r w:rsidRPr="00590752">
        <w:t xml:space="preserve">Dans </w:t>
      </w:r>
      <w:ins w:id="488" w:author="Spirtech" w:date="2023-10-16T17:50:00Z">
        <w:r w:rsidR="00E23322">
          <w:t xml:space="preserve">les </w:t>
        </w:r>
      </w:ins>
      <w:r w:rsidRPr="00590752">
        <w:t xml:space="preserve">exemples ci-après, les codes-barres sans signature dynamique sont supposés </w:t>
      </w:r>
      <w:r w:rsidRPr="00B55874">
        <w:rPr>
          <w:i/>
          <w:iCs/>
        </w:rPr>
        <w:t>imprimés</w:t>
      </w:r>
      <w:r w:rsidRPr="00590752">
        <w:t xml:space="preserve"> dans un carré de 20 mm de côté, </w:t>
      </w:r>
      <w:r w:rsidR="00DE39F2">
        <w:t xml:space="preserve">et </w:t>
      </w:r>
      <w:r w:rsidRPr="00590752">
        <w:t xml:space="preserve">les codes-barres avec signature dynamique sont supposés </w:t>
      </w:r>
      <w:r w:rsidRPr="00B55874">
        <w:rPr>
          <w:i/>
          <w:iCs/>
        </w:rPr>
        <w:t>affichés</w:t>
      </w:r>
      <w:r w:rsidRPr="00590752">
        <w:t xml:space="preserve"> dans un carré de 40 mm de côté.</w:t>
      </w:r>
    </w:p>
    <w:p w14:paraId="5EC585EB" w14:textId="77777777" w:rsidR="00B3100C" w:rsidRPr="00590752" w:rsidRDefault="006418C2">
      <w:r w:rsidRPr="00590752">
        <w:t>La taille des CB2D prend en compte la zone vierge minimale requise autour du CB2D (« quiet zone »), large de quatre modules sur les quatre côtés (minimum défini par la spécification QR Code).</w:t>
      </w:r>
    </w:p>
    <w:p w14:paraId="5AAF60A3" w14:textId="77777777" w:rsidR="00B3100C" w:rsidRPr="00590752" w:rsidRDefault="006418C2">
      <w:r w:rsidRPr="00590752">
        <w:t>Pour obtenir la taille indiquée lors de l’impression de ce document, le format A4 (zoom à 100%) doit être utilisé.</w:t>
      </w:r>
    </w:p>
    <w:p w14:paraId="151B2602" w14:textId="29F100C7" w:rsidR="00B3100C" w:rsidRPr="00590752" w:rsidRDefault="006418C2">
      <w:pPr>
        <w:pStyle w:val="Titre3"/>
      </w:pPr>
      <w:bookmarkStart w:id="489" w:name="_Toc162266672"/>
      <w:r w:rsidRPr="00590752">
        <w:t>Exemple 1</w:t>
      </w:r>
      <w:r w:rsidR="001F551E">
        <w:t> </w:t>
      </w:r>
      <w:r w:rsidRPr="00590752">
        <w:t xml:space="preserve">: </w:t>
      </w:r>
      <w:r w:rsidR="00C20538">
        <w:t>cinq</w:t>
      </w:r>
      <w:r w:rsidR="00C20538" w:rsidRPr="00590752">
        <w:t xml:space="preserve"> </w:t>
      </w:r>
      <w:r w:rsidRPr="00590752">
        <w:t xml:space="preserve">secteurs (1, 4, </w:t>
      </w:r>
      <w:r w:rsidR="00C20538">
        <w:t xml:space="preserve">5, </w:t>
      </w:r>
      <w:r w:rsidRPr="00590752">
        <w:t>7</w:t>
      </w:r>
      <w:r w:rsidR="00C20538">
        <w:t xml:space="preserve"> et 9</w:t>
      </w:r>
      <w:r w:rsidRPr="00590752">
        <w:t>), pas d’authentification</w:t>
      </w:r>
      <w:bookmarkEnd w:id="489"/>
    </w:p>
    <w:p w14:paraId="4D8DD791" w14:textId="77777777" w:rsidR="00B3100C" w:rsidRPr="00590752" w:rsidRDefault="00B3100C">
      <w:pPr>
        <w:pStyle w:val="Interligne"/>
        <w:keepNext/>
      </w:pPr>
    </w:p>
    <w:tbl>
      <w:tblPr>
        <w:tblStyle w:val="Grilledutableau"/>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left w:w="57" w:type="dxa"/>
          <w:bottom w:w="57" w:type="dxa"/>
          <w:right w:w="57" w:type="dxa"/>
        </w:tblCellMar>
        <w:tblLook w:val="04A0" w:firstRow="1" w:lastRow="0" w:firstColumn="1" w:lastColumn="0" w:noHBand="0" w:noVBand="1"/>
      </w:tblPr>
      <w:tblGrid>
        <w:gridCol w:w="1701"/>
        <w:gridCol w:w="1276"/>
        <w:gridCol w:w="1276"/>
        <w:gridCol w:w="3402"/>
        <w:gridCol w:w="2268"/>
      </w:tblGrid>
      <w:tr w:rsidR="00B3100C" w:rsidRPr="00590752" w14:paraId="7C19BC46" w14:textId="77777777">
        <w:trPr>
          <w:cantSplit/>
        </w:trPr>
        <w:tc>
          <w:tcPr>
            <w:tcW w:w="1701" w:type="dxa"/>
            <w:tcBorders>
              <w:top w:val="single" w:sz="4" w:space="0" w:color="auto"/>
              <w:bottom w:val="single" w:sz="4" w:space="0" w:color="auto"/>
            </w:tcBorders>
            <w:vAlign w:val="center"/>
          </w:tcPr>
          <w:p w14:paraId="5593C265" w14:textId="77777777" w:rsidR="00B3100C" w:rsidRPr="00590752" w:rsidRDefault="006418C2">
            <w:pPr>
              <w:keepNext/>
              <w:spacing w:before="0"/>
              <w:jc w:val="left"/>
            </w:pPr>
            <w:r w:rsidRPr="00590752">
              <w:t>Données à encoder</w:t>
            </w:r>
          </w:p>
        </w:tc>
        <w:tc>
          <w:tcPr>
            <w:tcW w:w="1276" w:type="dxa"/>
            <w:tcBorders>
              <w:top w:val="single" w:sz="4" w:space="0" w:color="auto"/>
              <w:bottom w:val="single" w:sz="4" w:space="0" w:color="auto"/>
            </w:tcBorders>
            <w:vAlign w:val="center"/>
          </w:tcPr>
          <w:p w14:paraId="20958C09" w14:textId="24045891" w:rsidR="00B3100C" w:rsidRPr="00590752" w:rsidRDefault="0069372C">
            <w:pPr>
              <w:keepNext/>
              <w:spacing w:before="0"/>
              <w:jc w:val="center"/>
              <w:rPr>
                <w:rFonts w:asciiTheme="minorHAnsi" w:hAnsiTheme="minorHAnsi" w:cstheme="minorHAnsi"/>
              </w:rPr>
            </w:pPr>
            <w:r>
              <w:rPr>
                <w:rFonts w:asciiTheme="minorHAnsi" w:hAnsiTheme="minorHAnsi" w:cstheme="minorHAnsi"/>
                <w:szCs w:val="22"/>
              </w:rPr>
              <w:t>41</w:t>
            </w:r>
            <w:r w:rsidR="006418C2" w:rsidRPr="00590752">
              <w:rPr>
                <w:rFonts w:asciiTheme="minorHAnsi" w:hAnsiTheme="minorHAnsi" w:cstheme="minorHAnsi"/>
                <w:szCs w:val="22"/>
              </w:rPr>
              <w:t xml:space="preserve"> </w:t>
            </w:r>
            <w:r w:rsidR="006418C2" w:rsidRPr="00590752">
              <w:rPr>
                <w:rFonts w:asciiTheme="minorHAnsi" w:hAnsiTheme="minorHAnsi" w:cstheme="minorHAnsi"/>
                <w:szCs w:val="22"/>
              </w:rPr>
              <w:br/>
            </w:r>
            <w:r w:rsidR="006418C2" w:rsidRPr="00590752">
              <w:rPr>
                <w:rFonts w:asciiTheme="minorHAnsi" w:hAnsiTheme="minorHAnsi" w:cstheme="minorHAnsi"/>
              </w:rPr>
              <w:t>octets</w:t>
            </w:r>
          </w:p>
        </w:tc>
        <w:tc>
          <w:tcPr>
            <w:tcW w:w="6946" w:type="dxa"/>
            <w:gridSpan w:val="3"/>
            <w:tcBorders>
              <w:top w:val="single" w:sz="4" w:space="0" w:color="auto"/>
              <w:bottom w:val="single" w:sz="4" w:space="0" w:color="auto"/>
            </w:tcBorders>
            <w:vAlign w:val="center"/>
          </w:tcPr>
          <w:p w14:paraId="242A0BF7" w14:textId="55C67AC1" w:rsidR="00B3100C" w:rsidRPr="00590752" w:rsidRDefault="006418C2">
            <w:pPr>
              <w:keepNext/>
              <w:spacing w:before="0"/>
              <w:jc w:val="left"/>
              <w:rPr>
                <w:rFonts w:asciiTheme="minorHAnsi" w:hAnsiTheme="minorHAnsi" w:cstheme="minorHAnsi"/>
                <w:szCs w:val="22"/>
              </w:rPr>
            </w:pPr>
            <w:r w:rsidRPr="00590752">
              <w:t>‘0000000</w:t>
            </w:r>
            <w:r w:rsidR="00C20538">
              <w:t>15</w:t>
            </w:r>
            <w:r w:rsidRPr="00590752">
              <w:t>9FEF0FEF002250E0020231231CB32075301EDEE43A40CF9A1</w:t>
            </w:r>
            <w:r w:rsidR="00C20538" w:rsidRPr="000A2BDE">
              <w:t>357194EC</w:t>
            </w:r>
            <w:r w:rsidRPr="00590752">
              <w:t>25102112</w:t>
            </w:r>
            <w:r w:rsidR="00C20538" w:rsidRPr="000A2BDE">
              <w:t>CAFD8AFC</w:t>
            </w:r>
            <w:r w:rsidRPr="00590752">
              <w:t>’h</w:t>
            </w:r>
          </w:p>
        </w:tc>
      </w:tr>
      <w:tr w:rsidR="00B3100C" w:rsidRPr="00590752" w14:paraId="29EC08C0" w14:textId="77777777">
        <w:trPr>
          <w:cantSplit/>
        </w:trPr>
        <w:tc>
          <w:tcPr>
            <w:tcW w:w="1701" w:type="dxa"/>
            <w:tcBorders>
              <w:top w:val="single" w:sz="4" w:space="0" w:color="auto"/>
              <w:bottom w:val="single" w:sz="4" w:space="0" w:color="auto"/>
            </w:tcBorders>
            <w:vAlign w:val="center"/>
          </w:tcPr>
          <w:p w14:paraId="0258B674" w14:textId="77777777" w:rsidR="00B3100C" w:rsidRPr="00590752" w:rsidRDefault="006418C2">
            <w:pPr>
              <w:keepNext/>
              <w:spacing w:before="0"/>
              <w:jc w:val="left"/>
            </w:pPr>
            <w:r w:rsidRPr="00590752">
              <w:t>Structure complète</w:t>
            </w:r>
          </w:p>
        </w:tc>
        <w:tc>
          <w:tcPr>
            <w:tcW w:w="1276" w:type="dxa"/>
            <w:tcBorders>
              <w:top w:val="single" w:sz="4" w:space="0" w:color="auto"/>
              <w:bottom w:val="single" w:sz="4" w:space="0" w:color="auto"/>
            </w:tcBorders>
            <w:vAlign w:val="center"/>
          </w:tcPr>
          <w:p w14:paraId="205C3EB5" w14:textId="3A603447" w:rsidR="00B3100C" w:rsidRPr="00590752" w:rsidRDefault="00BB3E7C">
            <w:pPr>
              <w:keepNext/>
              <w:spacing w:before="0"/>
              <w:jc w:val="center"/>
              <w:rPr>
                <w:rFonts w:asciiTheme="minorHAnsi" w:hAnsiTheme="minorHAnsi" w:cstheme="minorHAnsi"/>
              </w:rPr>
            </w:pPr>
            <w:r>
              <w:rPr>
                <w:rFonts w:asciiTheme="minorHAnsi" w:hAnsiTheme="minorHAnsi" w:cstheme="minorHAnsi"/>
                <w:szCs w:val="22"/>
              </w:rPr>
              <w:t>6</w:t>
            </w:r>
            <w:r w:rsidR="0003444E">
              <w:rPr>
                <w:rFonts w:asciiTheme="minorHAnsi" w:hAnsiTheme="minorHAnsi" w:cstheme="minorHAnsi"/>
                <w:szCs w:val="22"/>
              </w:rPr>
              <w:t>7</w:t>
            </w:r>
            <w:r w:rsidR="006418C2" w:rsidRPr="00590752">
              <w:rPr>
                <w:rFonts w:asciiTheme="minorHAnsi" w:hAnsiTheme="minorHAnsi" w:cstheme="minorHAnsi"/>
                <w:szCs w:val="22"/>
              </w:rPr>
              <w:t xml:space="preserve"> </w:t>
            </w:r>
            <w:r w:rsidR="006418C2" w:rsidRPr="00590752">
              <w:rPr>
                <w:rFonts w:asciiTheme="minorHAnsi" w:hAnsiTheme="minorHAnsi" w:cstheme="minorHAnsi"/>
              </w:rPr>
              <w:t>caractères</w:t>
            </w:r>
          </w:p>
        </w:tc>
        <w:tc>
          <w:tcPr>
            <w:tcW w:w="6946" w:type="dxa"/>
            <w:gridSpan w:val="3"/>
            <w:tcBorders>
              <w:top w:val="single" w:sz="4" w:space="0" w:color="auto"/>
              <w:bottom w:val="single" w:sz="4" w:space="0" w:color="auto"/>
            </w:tcBorders>
            <w:vAlign w:val="center"/>
          </w:tcPr>
          <w:p w14:paraId="0DDE72F0" w14:textId="17C24C6E" w:rsidR="00B3100C" w:rsidRPr="00590752" w:rsidRDefault="006418C2">
            <w:pPr>
              <w:keepNext/>
              <w:spacing w:before="0"/>
              <w:jc w:val="left"/>
              <w:rPr>
                <w:rFonts w:asciiTheme="minorHAnsi" w:hAnsiTheme="minorHAnsi" w:cstheme="minorHAnsi"/>
                <w:szCs w:val="22"/>
                <w:lang w:val="en-US"/>
              </w:rPr>
            </w:pPr>
            <w:r w:rsidRPr="00590752">
              <w:rPr>
                <w:rFonts w:asciiTheme="minorHAnsi" w:hAnsiTheme="minorHAnsi" w:cstheme="minorHAnsi"/>
                <w:szCs w:val="22"/>
                <w:lang w:val="en-US"/>
              </w:rPr>
              <w:t>AMC</w:t>
            </w:r>
            <w:r w:rsidR="00E037F4">
              <w:rPr>
                <w:rFonts w:asciiTheme="minorHAnsi" w:hAnsiTheme="minorHAnsi" w:cstheme="minorHAnsi"/>
                <w:szCs w:val="22"/>
                <w:lang w:val="en-US"/>
              </w:rPr>
              <w:t>1</w:t>
            </w:r>
            <w:r w:rsidR="007012D7">
              <w:rPr>
                <w:rFonts w:asciiTheme="minorHAnsi" w:hAnsiTheme="minorHAnsi" w:cstheme="minorHAnsi"/>
                <w:szCs w:val="22"/>
                <w:lang w:val="en-US"/>
              </w:rPr>
              <w:t>Q</w:t>
            </w:r>
            <w:r w:rsidR="008004DA" w:rsidRPr="008004DA">
              <w:rPr>
                <w:rFonts w:asciiTheme="minorHAnsi" w:hAnsiTheme="minorHAnsi" w:cstheme="minorHAnsi"/>
                <w:szCs w:val="22"/>
                <w:lang w:val="en-US"/>
              </w:rPr>
              <w:t>000100/</w:t>
            </w:r>
            <w:proofErr w:type="gramStart"/>
            <w:r w:rsidR="008004DA" w:rsidRPr="008004DA">
              <w:rPr>
                <w:rFonts w:asciiTheme="minorHAnsi" w:hAnsiTheme="minorHAnsi" w:cstheme="minorHAnsi"/>
                <w:szCs w:val="22"/>
                <w:lang w:val="en-US"/>
              </w:rPr>
              <w:t>GB:KUHFU</w:t>
            </w:r>
            <w:proofErr w:type="gramEnd"/>
            <w:r w:rsidR="008004DA" w:rsidRPr="008004DA">
              <w:rPr>
                <w:rFonts w:asciiTheme="minorHAnsi" w:hAnsiTheme="minorHAnsi" w:cstheme="minorHAnsi"/>
                <w:szCs w:val="22"/>
                <w:lang w:val="en-US"/>
              </w:rPr>
              <w:t xml:space="preserve"> U4W00NJ4CD6RE69MAP3U O8 S14HK6GEI%TY12+G2G2WR5</w:t>
            </w:r>
          </w:p>
        </w:tc>
      </w:tr>
      <w:tr w:rsidR="00B3100C" w:rsidRPr="00590752" w14:paraId="12BBCFD2" w14:textId="77777777">
        <w:trPr>
          <w:cantSplit/>
        </w:trPr>
        <w:tc>
          <w:tcPr>
            <w:tcW w:w="4253" w:type="dxa"/>
            <w:gridSpan w:val="3"/>
            <w:vMerge w:val="restart"/>
            <w:tcBorders>
              <w:top w:val="single" w:sz="4" w:space="0" w:color="auto"/>
            </w:tcBorders>
            <w:vAlign w:val="center"/>
          </w:tcPr>
          <w:p w14:paraId="5F1883FE" w14:textId="13FADA20" w:rsidR="00B3100C" w:rsidRPr="00322FEC" w:rsidRDefault="00322FEC">
            <w:pPr>
              <w:keepNext/>
              <w:spacing w:before="0"/>
              <w:jc w:val="center"/>
            </w:pPr>
            <w:r w:rsidRPr="00322FEC">
              <w:rPr>
                <w:rFonts w:asciiTheme="minorHAnsi" w:hAnsiTheme="minorHAnsi" w:cstheme="minorHAnsi"/>
                <w:noProof/>
                <w:szCs w:val="22"/>
              </w:rPr>
              <w:drawing>
                <wp:inline distT="0" distB="0" distL="0" distR="0" wp14:anchorId="71967730" wp14:editId="15D8000A">
                  <wp:extent cx="720000" cy="720000"/>
                  <wp:effectExtent l="0" t="0" r="4445" b="4445"/>
                  <wp:docPr id="200940099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pic:spPr>
                      </pic:pic>
                    </a:graphicData>
                  </a:graphic>
                </wp:inline>
              </w:drawing>
            </w:r>
          </w:p>
        </w:tc>
        <w:tc>
          <w:tcPr>
            <w:tcW w:w="3402" w:type="dxa"/>
            <w:tcBorders>
              <w:top w:val="single" w:sz="4" w:space="0" w:color="auto"/>
            </w:tcBorders>
          </w:tcPr>
          <w:p w14:paraId="4A8C83BC" w14:textId="3D66BAED" w:rsidR="00B3100C" w:rsidRPr="00322FEC" w:rsidRDefault="006418C2">
            <w:pPr>
              <w:keepNext/>
              <w:spacing w:before="0"/>
              <w:jc w:val="left"/>
            </w:pPr>
            <w:r w:rsidRPr="00322FEC">
              <w:t>Modules (sans quiet zone)</w:t>
            </w:r>
            <w:r w:rsidR="001F551E">
              <w:t> </w:t>
            </w:r>
            <w:r w:rsidRPr="00322FEC">
              <w:t>:</w:t>
            </w:r>
          </w:p>
        </w:tc>
        <w:tc>
          <w:tcPr>
            <w:tcW w:w="2268" w:type="dxa"/>
            <w:tcBorders>
              <w:top w:val="single" w:sz="4" w:space="0" w:color="auto"/>
            </w:tcBorders>
          </w:tcPr>
          <w:p w14:paraId="0BA6A2AF" w14:textId="6ED87917" w:rsidR="00B3100C" w:rsidRPr="00590752" w:rsidRDefault="00C20538">
            <w:pPr>
              <w:keepNext/>
              <w:spacing w:before="0"/>
              <w:jc w:val="left"/>
            </w:pPr>
            <w:r w:rsidRPr="00322FEC">
              <w:rPr>
                <w:rFonts w:asciiTheme="minorHAnsi" w:hAnsiTheme="minorHAnsi" w:cstheme="minorHAnsi"/>
                <w:szCs w:val="22"/>
              </w:rPr>
              <w:t>33</w:t>
            </w:r>
            <w:r w:rsidRPr="00322FEC">
              <w:t xml:space="preserve"> </w:t>
            </w:r>
            <w:r w:rsidRPr="00322FEC">
              <w:rPr>
                <w:rFonts w:cs="Calibri"/>
              </w:rPr>
              <w:t xml:space="preserve">× </w:t>
            </w:r>
            <w:r w:rsidRPr="00322FEC">
              <w:rPr>
                <w:rFonts w:asciiTheme="minorHAnsi" w:hAnsiTheme="minorHAnsi" w:cstheme="minorHAnsi"/>
                <w:szCs w:val="22"/>
              </w:rPr>
              <w:t>33</w:t>
            </w:r>
          </w:p>
        </w:tc>
      </w:tr>
      <w:tr w:rsidR="00B3100C" w:rsidRPr="00590752" w14:paraId="205A797C" w14:textId="77777777">
        <w:trPr>
          <w:cantSplit/>
        </w:trPr>
        <w:tc>
          <w:tcPr>
            <w:tcW w:w="4253" w:type="dxa"/>
            <w:gridSpan w:val="3"/>
            <w:vMerge/>
            <w:tcBorders>
              <w:bottom w:val="single" w:sz="4" w:space="0" w:color="auto"/>
            </w:tcBorders>
          </w:tcPr>
          <w:p w14:paraId="4A206043" w14:textId="77777777" w:rsidR="00B3100C" w:rsidRPr="00590752" w:rsidRDefault="00B3100C">
            <w:pPr>
              <w:keepNext/>
              <w:spacing w:before="0"/>
              <w:jc w:val="left"/>
            </w:pPr>
          </w:p>
        </w:tc>
        <w:tc>
          <w:tcPr>
            <w:tcW w:w="3402" w:type="dxa"/>
          </w:tcPr>
          <w:p w14:paraId="5719D44A" w14:textId="01AA6CE2" w:rsidR="00B3100C" w:rsidRPr="00590752" w:rsidRDefault="006418C2">
            <w:pPr>
              <w:keepNext/>
              <w:spacing w:before="0"/>
              <w:jc w:val="left"/>
            </w:pPr>
            <w:r w:rsidRPr="00590752">
              <w:t>Taille totale (avec quiet zone)</w:t>
            </w:r>
            <w:r w:rsidR="001F551E">
              <w:t> </w:t>
            </w:r>
            <w:r w:rsidRPr="00590752">
              <w:t>:</w:t>
            </w:r>
          </w:p>
        </w:tc>
        <w:tc>
          <w:tcPr>
            <w:tcW w:w="2268" w:type="dxa"/>
          </w:tcPr>
          <w:p w14:paraId="14F1EE95" w14:textId="77777777" w:rsidR="00B3100C" w:rsidRPr="00590752" w:rsidRDefault="006418C2">
            <w:pPr>
              <w:keepNext/>
              <w:spacing w:before="0"/>
              <w:jc w:val="left"/>
            </w:pPr>
            <w:r w:rsidRPr="00590752">
              <w:t xml:space="preserve">20 mm </w:t>
            </w:r>
            <w:r w:rsidRPr="00590752">
              <w:rPr>
                <w:rFonts w:cs="Calibri"/>
              </w:rPr>
              <w:t>× 20 mm</w:t>
            </w:r>
          </w:p>
        </w:tc>
      </w:tr>
      <w:tr w:rsidR="00B3100C" w:rsidRPr="00590752" w14:paraId="0F0FF1F3" w14:textId="77777777">
        <w:trPr>
          <w:cantSplit/>
        </w:trPr>
        <w:tc>
          <w:tcPr>
            <w:tcW w:w="4253" w:type="dxa"/>
            <w:gridSpan w:val="3"/>
            <w:vMerge/>
            <w:tcBorders>
              <w:bottom w:val="single" w:sz="4" w:space="0" w:color="auto"/>
            </w:tcBorders>
          </w:tcPr>
          <w:p w14:paraId="49F35C18" w14:textId="77777777" w:rsidR="00B3100C" w:rsidRPr="00590752" w:rsidRDefault="00B3100C">
            <w:pPr>
              <w:keepNext/>
              <w:spacing w:before="0"/>
              <w:jc w:val="left"/>
            </w:pPr>
          </w:p>
        </w:tc>
        <w:tc>
          <w:tcPr>
            <w:tcW w:w="3402" w:type="dxa"/>
            <w:tcBorders>
              <w:bottom w:val="single" w:sz="4" w:space="0" w:color="auto"/>
            </w:tcBorders>
          </w:tcPr>
          <w:p w14:paraId="1820DA97" w14:textId="021FC198" w:rsidR="00B3100C" w:rsidRPr="00590752" w:rsidRDefault="006418C2">
            <w:pPr>
              <w:keepNext/>
              <w:spacing w:before="0"/>
              <w:jc w:val="left"/>
            </w:pPr>
            <w:r w:rsidRPr="00590752">
              <w:t>Taille des modules</w:t>
            </w:r>
            <w:r w:rsidR="001F551E">
              <w:t> </w:t>
            </w:r>
            <w:r w:rsidRPr="00590752">
              <w:t>:</w:t>
            </w:r>
          </w:p>
        </w:tc>
        <w:tc>
          <w:tcPr>
            <w:tcW w:w="2268" w:type="dxa"/>
            <w:tcBorders>
              <w:bottom w:val="single" w:sz="4" w:space="0" w:color="auto"/>
            </w:tcBorders>
          </w:tcPr>
          <w:p w14:paraId="3F6E8C7A" w14:textId="17528D22" w:rsidR="00B3100C" w:rsidRPr="00590752" w:rsidRDefault="00C20538">
            <w:pPr>
              <w:keepNext/>
              <w:spacing w:before="0"/>
              <w:jc w:val="left"/>
            </w:pPr>
            <w:r w:rsidRPr="00AE08E2">
              <w:t>19,2 mil (0,488 mm)</w:t>
            </w:r>
          </w:p>
        </w:tc>
      </w:tr>
    </w:tbl>
    <w:p w14:paraId="71C1B1A5" w14:textId="77777777" w:rsidR="00B3100C" w:rsidRPr="00590752" w:rsidRDefault="00B3100C">
      <w:pPr>
        <w:pStyle w:val="Interligne"/>
      </w:pPr>
    </w:p>
    <w:p w14:paraId="2EC8F3E3" w14:textId="54FD2291" w:rsidR="00B3100C" w:rsidRPr="00590752" w:rsidRDefault="006418C2">
      <w:pPr>
        <w:pStyle w:val="Titre3"/>
      </w:pPr>
      <w:bookmarkStart w:id="490" w:name="_Toc162266673"/>
      <w:r w:rsidRPr="00590752">
        <w:lastRenderedPageBreak/>
        <w:t>Exemple 2</w:t>
      </w:r>
      <w:r w:rsidR="001F551E">
        <w:t> </w:t>
      </w:r>
      <w:r w:rsidRPr="00590752">
        <w:t xml:space="preserve">: </w:t>
      </w:r>
      <w:r w:rsidR="00044BDE">
        <w:t>cinq</w:t>
      </w:r>
      <w:r w:rsidR="00044BDE" w:rsidRPr="00590752">
        <w:t xml:space="preserve"> </w:t>
      </w:r>
      <w:r w:rsidRPr="00590752">
        <w:t xml:space="preserve">secteurs (1, 4, </w:t>
      </w:r>
      <w:r w:rsidR="00044BDE">
        <w:t xml:space="preserve">5, </w:t>
      </w:r>
      <w:r w:rsidRPr="00590752">
        <w:t>7</w:t>
      </w:r>
      <w:r w:rsidR="00044BDE">
        <w:t xml:space="preserve"> et 9</w:t>
      </w:r>
      <w:r w:rsidRPr="00590752">
        <w:t>), authentification statique seulement</w:t>
      </w:r>
      <w:bookmarkEnd w:id="490"/>
    </w:p>
    <w:p w14:paraId="6E41297F" w14:textId="77777777" w:rsidR="00B3100C" w:rsidRPr="00590752" w:rsidRDefault="00B3100C">
      <w:pPr>
        <w:pStyle w:val="Interligne"/>
        <w:keepNext/>
      </w:pPr>
    </w:p>
    <w:tbl>
      <w:tblPr>
        <w:tblStyle w:val="Grilledutableau"/>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left w:w="57" w:type="dxa"/>
          <w:bottom w:w="57" w:type="dxa"/>
          <w:right w:w="57" w:type="dxa"/>
        </w:tblCellMar>
        <w:tblLook w:val="04A0" w:firstRow="1" w:lastRow="0" w:firstColumn="1" w:lastColumn="0" w:noHBand="0" w:noVBand="1"/>
      </w:tblPr>
      <w:tblGrid>
        <w:gridCol w:w="1701"/>
        <w:gridCol w:w="1276"/>
        <w:gridCol w:w="1276"/>
        <w:gridCol w:w="3402"/>
        <w:gridCol w:w="2268"/>
      </w:tblGrid>
      <w:tr w:rsidR="00B3100C" w:rsidRPr="00590752" w14:paraId="4A0215F9" w14:textId="77777777">
        <w:trPr>
          <w:cantSplit/>
        </w:trPr>
        <w:tc>
          <w:tcPr>
            <w:tcW w:w="1701" w:type="dxa"/>
            <w:tcBorders>
              <w:top w:val="single" w:sz="4" w:space="0" w:color="auto"/>
              <w:bottom w:val="single" w:sz="4" w:space="0" w:color="auto"/>
            </w:tcBorders>
            <w:vAlign w:val="center"/>
          </w:tcPr>
          <w:p w14:paraId="54E1EBC4" w14:textId="77777777" w:rsidR="00B3100C" w:rsidRPr="00590752" w:rsidRDefault="006418C2">
            <w:pPr>
              <w:keepNext/>
              <w:spacing w:before="0"/>
              <w:jc w:val="left"/>
            </w:pPr>
            <w:r w:rsidRPr="00590752">
              <w:t>Données à encoder</w:t>
            </w:r>
          </w:p>
        </w:tc>
        <w:tc>
          <w:tcPr>
            <w:tcW w:w="1276" w:type="dxa"/>
            <w:tcBorders>
              <w:top w:val="single" w:sz="4" w:space="0" w:color="auto"/>
              <w:bottom w:val="single" w:sz="4" w:space="0" w:color="auto"/>
            </w:tcBorders>
            <w:vAlign w:val="center"/>
          </w:tcPr>
          <w:p w14:paraId="7A1E9724" w14:textId="0CFF99B5" w:rsidR="00B3100C" w:rsidRPr="00590752" w:rsidRDefault="00E037F4">
            <w:pPr>
              <w:keepNext/>
              <w:spacing w:before="0"/>
              <w:jc w:val="center"/>
              <w:rPr>
                <w:rFonts w:asciiTheme="minorHAnsi" w:hAnsiTheme="minorHAnsi" w:cstheme="minorHAnsi"/>
              </w:rPr>
            </w:pPr>
            <w:r>
              <w:rPr>
                <w:rFonts w:asciiTheme="minorHAnsi" w:hAnsiTheme="minorHAnsi" w:cstheme="minorHAnsi"/>
                <w:szCs w:val="22"/>
              </w:rPr>
              <w:t>105</w:t>
            </w:r>
            <w:r w:rsidRPr="00590752">
              <w:rPr>
                <w:rFonts w:asciiTheme="minorHAnsi" w:hAnsiTheme="minorHAnsi" w:cstheme="minorHAnsi"/>
                <w:szCs w:val="22"/>
              </w:rPr>
              <w:t xml:space="preserve"> </w:t>
            </w:r>
            <w:r w:rsidR="006418C2" w:rsidRPr="00590752">
              <w:rPr>
                <w:rFonts w:asciiTheme="minorHAnsi" w:hAnsiTheme="minorHAnsi" w:cstheme="minorHAnsi"/>
                <w:szCs w:val="22"/>
              </w:rPr>
              <w:br/>
            </w:r>
            <w:r w:rsidR="006418C2" w:rsidRPr="00590752">
              <w:rPr>
                <w:rFonts w:asciiTheme="minorHAnsi" w:hAnsiTheme="minorHAnsi" w:cstheme="minorHAnsi"/>
              </w:rPr>
              <w:t>octets</w:t>
            </w:r>
          </w:p>
        </w:tc>
        <w:tc>
          <w:tcPr>
            <w:tcW w:w="6946" w:type="dxa"/>
            <w:gridSpan w:val="3"/>
            <w:tcBorders>
              <w:top w:val="single" w:sz="4" w:space="0" w:color="auto"/>
              <w:bottom w:val="single" w:sz="4" w:space="0" w:color="auto"/>
            </w:tcBorders>
            <w:vAlign w:val="center"/>
          </w:tcPr>
          <w:p w14:paraId="02993139" w14:textId="44B86C33" w:rsidR="00B3100C" w:rsidRPr="00590752" w:rsidRDefault="006418C2">
            <w:pPr>
              <w:keepNext/>
              <w:spacing w:before="0"/>
              <w:jc w:val="left"/>
              <w:rPr>
                <w:rFonts w:asciiTheme="minorHAnsi" w:hAnsiTheme="minorHAnsi" w:cstheme="minorHAnsi"/>
                <w:szCs w:val="22"/>
              </w:rPr>
            </w:pPr>
            <w:r w:rsidRPr="00590752">
              <w:t>‘1000000</w:t>
            </w:r>
            <w:r w:rsidR="00E037F4">
              <w:t>15</w:t>
            </w:r>
            <w:r w:rsidRPr="00590752">
              <w:t>9FEF0FEF002250E0020231231CB32075301EDEE43A40CF9A1</w:t>
            </w:r>
            <w:r w:rsidR="00E037F4" w:rsidRPr="000A2BDE">
              <w:t>357194EC</w:t>
            </w:r>
            <w:r w:rsidRPr="00590752">
              <w:t>25102112</w:t>
            </w:r>
            <w:r w:rsidR="00E037F4" w:rsidRPr="000A2BDE">
              <w:t>CAFD8AFC</w:t>
            </w:r>
            <w:r w:rsidRPr="00590752">
              <w:t>921A31D0BC453E49C37A2EA4CAD8D52034CAC5EC5D7EDFBF4D33693AB0B5D6F0C1C9B0FDC4C1865D6BD316A6CC69FE8C678084DCD99819EF92AAB8E234B9972F’h</w:t>
            </w:r>
          </w:p>
        </w:tc>
      </w:tr>
      <w:tr w:rsidR="00B3100C" w:rsidRPr="00590752" w14:paraId="3CC97AA3" w14:textId="77777777">
        <w:trPr>
          <w:cantSplit/>
        </w:trPr>
        <w:tc>
          <w:tcPr>
            <w:tcW w:w="1701" w:type="dxa"/>
            <w:tcBorders>
              <w:top w:val="single" w:sz="4" w:space="0" w:color="auto"/>
              <w:bottom w:val="single" w:sz="4" w:space="0" w:color="auto"/>
            </w:tcBorders>
            <w:vAlign w:val="center"/>
          </w:tcPr>
          <w:p w14:paraId="4D11C920" w14:textId="77777777" w:rsidR="00B3100C" w:rsidRPr="00590752" w:rsidRDefault="006418C2">
            <w:pPr>
              <w:keepNext/>
              <w:spacing w:before="0"/>
              <w:jc w:val="left"/>
            </w:pPr>
            <w:r w:rsidRPr="00590752">
              <w:t>Structure complète</w:t>
            </w:r>
          </w:p>
        </w:tc>
        <w:tc>
          <w:tcPr>
            <w:tcW w:w="1276" w:type="dxa"/>
            <w:tcBorders>
              <w:top w:val="single" w:sz="4" w:space="0" w:color="auto"/>
              <w:bottom w:val="single" w:sz="4" w:space="0" w:color="auto"/>
            </w:tcBorders>
            <w:vAlign w:val="center"/>
          </w:tcPr>
          <w:p w14:paraId="3E5DAF09" w14:textId="71A6A0C7" w:rsidR="00B3100C" w:rsidRPr="00590752" w:rsidRDefault="00897BA2">
            <w:pPr>
              <w:keepNext/>
              <w:spacing w:before="0"/>
              <w:jc w:val="center"/>
              <w:rPr>
                <w:rFonts w:asciiTheme="minorHAnsi" w:hAnsiTheme="minorHAnsi" w:cstheme="minorHAnsi"/>
              </w:rPr>
            </w:pPr>
            <w:r>
              <w:rPr>
                <w:rFonts w:asciiTheme="minorHAnsi" w:hAnsiTheme="minorHAnsi" w:cstheme="minorHAnsi"/>
                <w:szCs w:val="22"/>
              </w:rPr>
              <w:t>16</w:t>
            </w:r>
            <w:ins w:id="491" w:author="Spirtech" w:date="2023-11-06T17:17:00Z">
              <w:r w:rsidR="0057456C">
                <w:rPr>
                  <w:rFonts w:asciiTheme="minorHAnsi" w:hAnsiTheme="minorHAnsi" w:cstheme="minorHAnsi"/>
                  <w:szCs w:val="22"/>
                </w:rPr>
                <w:t>3</w:t>
              </w:r>
            </w:ins>
            <w:del w:id="492" w:author="Spirtech" w:date="2023-11-06T17:17:00Z">
              <w:r w:rsidR="001F2847" w:rsidDel="0057456C">
                <w:rPr>
                  <w:rFonts w:asciiTheme="minorHAnsi" w:hAnsiTheme="minorHAnsi" w:cstheme="minorHAnsi"/>
                  <w:szCs w:val="22"/>
                </w:rPr>
                <w:delText>6</w:delText>
              </w:r>
            </w:del>
            <w:r w:rsidRPr="00590752">
              <w:rPr>
                <w:rFonts w:asciiTheme="minorHAnsi" w:hAnsiTheme="minorHAnsi" w:cstheme="minorHAnsi"/>
              </w:rPr>
              <w:t xml:space="preserve"> </w:t>
            </w:r>
            <w:r w:rsidR="006418C2" w:rsidRPr="00590752">
              <w:rPr>
                <w:rFonts w:asciiTheme="minorHAnsi" w:hAnsiTheme="minorHAnsi" w:cstheme="minorHAnsi"/>
              </w:rPr>
              <w:t>caractères</w:t>
            </w:r>
          </w:p>
        </w:tc>
        <w:tc>
          <w:tcPr>
            <w:tcW w:w="6946" w:type="dxa"/>
            <w:gridSpan w:val="3"/>
            <w:tcBorders>
              <w:top w:val="single" w:sz="4" w:space="0" w:color="auto"/>
              <w:bottom w:val="single" w:sz="4" w:space="0" w:color="auto"/>
            </w:tcBorders>
            <w:vAlign w:val="center"/>
          </w:tcPr>
          <w:p w14:paraId="2B10C104" w14:textId="64010AFB" w:rsidR="00B3100C" w:rsidRPr="00590752" w:rsidRDefault="006418C2">
            <w:pPr>
              <w:keepNext/>
              <w:spacing w:before="0"/>
              <w:jc w:val="left"/>
              <w:rPr>
                <w:rFonts w:asciiTheme="minorHAnsi" w:hAnsiTheme="minorHAnsi" w:cstheme="minorHAnsi"/>
                <w:szCs w:val="22"/>
              </w:rPr>
            </w:pPr>
            <w:r w:rsidRPr="00590752">
              <w:rPr>
                <w:rFonts w:asciiTheme="minorHAnsi" w:hAnsiTheme="minorHAnsi" w:cstheme="minorHAnsi"/>
                <w:szCs w:val="22"/>
              </w:rPr>
              <w:t>AMC1</w:t>
            </w:r>
            <w:r w:rsidR="007012D7">
              <w:rPr>
                <w:rFonts w:asciiTheme="minorHAnsi" w:hAnsiTheme="minorHAnsi" w:cstheme="minorHAnsi"/>
                <w:szCs w:val="22"/>
              </w:rPr>
              <w:t>Q</w:t>
            </w:r>
            <w:r w:rsidR="00192567" w:rsidRPr="00192567">
              <w:rPr>
                <w:rFonts w:asciiTheme="minorHAnsi" w:hAnsiTheme="minorHAnsi" w:cstheme="minorHAnsi"/>
                <w:szCs w:val="22"/>
              </w:rPr>
              <w:t>112100/GB</w:t>
            </w:r>
            <w:del w:id="493" w:author="Spirtech" w:date="2023-11-06T17:16:00Z">
              <w:r w:rsidR="001F551E" w:rsidDel="0057456C">
                <w:rPr>
                  <w:rFonts w:asciiTheme="minorHAnsi" w:hAnsiTheme="minorHAnsi" w:cstheme="minorHAnsi"/>
                  <w:szCs w:val="22"/>
                </w:rPr>
                <w:delText> </w:delText>
              </w:r>
            </w:del>
            <w:r w:rsidR="00192567" w:rsidRPr="00192567">
              <w:rPr>
                <w:rFonts w:asciiTheme="minorHAnsi" w:hAnsiTheme="minorHAnsi" w:cstheme="minorHAnsi"/>
                <w:szCs w:val="22"/>
              </w:rPr>
              <w:t>:KUHFU U4W00NJ4CD6RE69MAP3U O8 S14HK6GEI%TY12+G2G2W%-V0E3LHQ-X8SE93KFL$KOIR934OSPT*TY1GD8OLM6*I7K</w:t>
            </w:r>
            <w:del w:id="494" w:author="Spirtech" w:date="2023-11-06T17:16:00Z">
              <w:r w:rsidR="001F551E" w:rsidDel="0057456C">
                <w:rPr>
                  <w:rFonts w:asciiTheme="minorHAnsi" w:hAnsiTheme="minorHAnsi" w:cstheme="minorHAnsi"/>
                  <w:szCs w:val="22"/>
                </w:rPr>
                <w:delText> </w:delText>
              </w:r>
            </w:del>
            <w:r w:rsidR="00192567" w:rsidRPr="00192567">
              <w:rPr>
                <w:rFonts w:asciiTheme="minorHAnsi" w:hAnsiTheme="minorHAnsi" w:cstheme="minorHAnsi"/>
                <w:szCs w:val="22"/>
              </w:rPr>
              <w:t>:MSJUHMPT3W.KOK B%UQ+3L</w:t>
            </w:r>
            <w:del w:id="495" w:author="Spirtech" w:date="2023-11-06T17:16:00Z">
              <w:r w:rsidR="001F551E" w:rsidDel="0057456C">
                <w:rPr>
                  <w:rFonts w:asciiTheme="minorHAnsi" w:hAnsiTheme="minorHAnsi" w:cstheme="minorHAnsi"/>
                  <w:szCs w:val="22"/>
                </w:rPr>
                <w:delText> </w:delText>
              </w:r>
            </w:del>
            <w:r w:rsidR="00192567" w:rsidRPr="00192567">
              <w:rPr>
                <w:rFonts w:asciiTheme="minorHAnsi" w:hAnsiTheme="minorHAnsi" w:cstheme="minorHAnsi"/>
                <w:szCs w:val="22"/>
              </w:rPr>
              <w:t>:HDXXH5BGH-RCAJ+CU9QL%QS KN21</w:t>
            </w:r>
          </w:p>
        </w:tc>
      </w:tr>
      <w:tr w:rsidR="00B3100C" w:rsidRPr="00FB0DE1" w14:paraId="153E274B" w14:textId="77777777">
        <w:trPr>
          <w:cantSplit/>
        </w:trPr>
        <w:tc>
          <w:tcPr>
            <w:tcW w:w="4253" w:type="dxa"/>
            <w:gridSpan w:val="3"/>
            <w:vMerge w:val="restart"/>
            <w:tcBorders>
              <w:top w:val="single" w:sz="4" w:space="0" w:color="auto"/>
            </w:tcBorders>
            <w:vAlign w:val="center"/>
          </w:tcPr>
          <w:p w14:paraId="1872A44C" w14:textId="15727574" w:rsidR="00B3100C" w:rsidRPr="00FB0DE1" w:rsidRDefault="002D2AAA">
            <w:pPr>
              <w:keepNext/>
              <w:spacing w:before="0"/>
              <w:jc w:val="center"/>
            </w:pPr>
            <w:r w:rsidRPr="00FB0DE1">
              <w:rPr>
                <w:rFonts w:asciiTheme="minorHAnsi" w:hAnsiTheme="minorHAnsi" w:cstheme="minorHAnsi"/>
                <w:noProof/>
                <w:szCs w:val="22"/>
              </w:rPr>
              <w:drawing>
                <wp:inline distT="0" distB="0" distL="0" distR="0" wp14:anchorId="660E70DD" wp14:editId="71AC3994">
                  <wp:extent cx="720000" cy="720000"/>
                  <wp:effectExtent l="0" t="0" r="4445" b="4445"/>
                  <wp:docPr id="2039706559"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pic:spPr>
                      </pic:pic>
                    </a:graphicData>
                  </a:graphic>
                </wp:inline>
              </w:drawing>
            </w:r>
          </w:p>
        </w:tc>
        <w:tc>
          <w:tcPr>
            <w:tcW w:w="3402" w:type="dxa"/>
            <w:tcBorders>
              <w:top w:val="single" w:sz="4" w:space="0" w:color="auto"/>
            </w:tcBorders>
          </w:tcPr>
          <w:p w14:paraId="0115AC5D" w14:textId="07F8F7D2" w:rsidR="00B3100C" w:rsidRPr="00FB0DE1" w:rsidRDefault="006418C2">
            <w:pPr>
              <w:keepNext/>
              <w:spacing w:before="0"/>
              <w:jc w:val="left"/>
            </w:pPr>
            <w:r w:rsidRPr="00FB0DE1">
              <w:t>Modules (sans quiet zone)</w:t>
            </w:r>
            <w:r w:rsidR="001F551E" w:rsidRPr="00FB0DE1">
              <w:t> </w:t>
            </w:r>
            <w:r w:rsidRPr="00FB0DE1">
              <w:t>:</w:t>
            </w:r>
          </w:p>
        </w:tc>
        <w:tc>
          <w:tcPr>
            <w:tcW w:w="2268" w:type="dxa"/>
            <w:tcBorders>
              <w:top w:val="single" w:sz="4" w:space="0" w:color="auto"/>
            </w:tcBorders>
          </w:tcPr>
          <w:p w14:paraId="37821A77" w14:textId="2E74A2EA" w:rsidR="00B3100C" w:rsidRPr="00FB0DE1" w:rsidRDefault="007713CB">
            <w:pPr>
              <w:keepNext/>
              <w:spacing w:before="0"/>
              <w:jc w:val="left"/>
            </w:pPr>
            <w:r w:rsidRPr="00FB0DE1">
              <w:rPr>
                <w:rFonts w:asciiTheme="minorHAnsi" w:hAnsiTheme="minorHAnsi" w:cstheme="minorHAnsi"/>
                <w:szCs w:val="22"/>
              </w:rPr>
              <w:t>45</w:t>
            </w:r>
            <w:r w:rsidRPr="00FB0DE1">
              <w:t xml:space="preserve"> </w:t>
            </w:r>
            <w:r w:rsidRPr="00FB0DE1">
              <w:rPr>
                <w:rFonts w:cs="Calibri"/>
              </w:rPr>
              <w:t>× 45</w:t>
            </w:r>
          </w:p>
        </w:tc>
      </w:tr>
      <w:tr w:rsidR="00B3100C" w:rsidRPr="00FB0DE1" w14:paraId="715D4F0A" w14:textId="77777777">
        <w:trPr>
          <w:cantSplit/>
        </w:trPr>
        <w:tc>
          <w:tcPr>
            <w:tcW w:w="4253" w:type="dxa"/>
            <w:gridSpan w:val="3"/>
            <w:vMerge/>
            <w:tcBorders>
              <w:bottom w:val="single" w:sz="4" w:space="0" w:color="auto"/>
            </w:tcBorders>
          </w:tcPr>
          <w:p w14:paraId="0C7621F2" w14:textId="77777777" w:rsidR="00B3100C" w:rsidRPr="00FB0DE1" w:rsidRDefault="00B3100C">
            <w:pPr>
              <w:keepNext/>
              <w:spacing w:before="0"/>
              <w:jc w:val="left"/>
            </w:pPr>
          </w:p>
        </w:tc>
        <w:tc>
          <w:tcPr>
            <w:tcW w:w="3402" w:type="dxa"/>
          </w:tcPr>
          <w:p w14:paraId="2B00EF25" w14:textId="4B9AAF7E" w:rsidR="00B3100C" w:rsidRPr="00FB0DE1" w:rsidRDefault="006418C2">
            <w:pPr>
              <w:keepNext/>
              <w:spacing w:before="0"/>
              <w:jc w:val="left"/>
            </w:pPr>
            <w:r w:rsidRPr="00FB0DE1">
              <w:t>Taille totale (avec quiet zone)</w:t>
            </w:r>
            <w:r w:rsidR="001F551E" w:rsidRPr="00FB0DE1">
              <w:t> </w:t>
            </w:r>
            <w:r w:rsidRPr="00FB0DE1">
              <w:t>:</w:t>
            </w:r>
          </w:p>
        </w:tc>
        <w:tc>
          <w:tcPr>
            <w:tcW w:w="2268" w:type="dxa"/>
          </w:tcPr>
          <w:p w14:paraId="5DE33B0D" w14:textId="77777777" w:rsidR="00B3100C" w:rsidRPr="00FB0DE1" w:rsidRDefault="006418C2">
            <w:pPr>
              <w:keepNext/>
              <w:spacing w:before="0"/>
              <w:jc w:val="left"/>
            </w:pPr>
            <w:r w:rsidRPr="00FB0DE1">
              <w:t xml:space="preserve">20 mm </w:t>
            </w:r>
            <w:r w:rsidRPr="00FB0DE1">
              <w:rPr>
                <w:rFonts w:cs="Calibri"/>
              </w:rPr>
              <w:t>× 20 mm</w:t>
            </w:r>
          </w:p>
        </w:tc>
      </w:tr>
      <w:tr w:rsidR="00B3100C" w:rsidRPr="00590752" w14:paraId="02506F22" w14:textId="77777777">
        <w:trPr>
          <w:cantSplit/>
        </w:trPr>
        <w:tc>
          <w:tcPr>
            <w:tcW w:w="4253" w:type="dxa"/>
            <w:gridSpan w:val="3"/>
            <w:vMerge/>
            <w:tcBorders>
              <w:bottom w:val="single" w:sz="4" w:space="0" w:color="auto"/>
            </w:tcBorders>
          </w:tcPr>
          <w:p w14:paraId="23AE335D" w14:textId="77777777" w:rsidR="00B3100C" w:rsidRPr="00FB0DE1" w:rsidRDefault="00B3100C">
            <w:pPr>
              <w:keepNext/>
              <w:spacing w:before="0"/>
              <w:jc w:val="left"/>
            </w:pPr>
          </w:p>
        </w:tc>
        <w:tc>
          <w:tcPr>
            <w:tcW w:w="3402" w:type="dxa"/>
            <w:tcBorders>
              <w:bottom w:val="single" w:sz="4" w:space="0" w:color="auto"/>
            </w:tcBorders>
          </w:tcPr>
          <w:p w14:paraId="6CF52CA8" w14:textId="084B4F5E" w:rsidR="00B3100C" w:rsidRPr="00FB0DE1" w:rsidRDefault="006418C2">
            <w:pPr>
              <w:keepNext/>
              <w:spacing w:before="0"/>
              <w:jc w:val="left"/>
            </w:pPr>
            <w:r w:rsidRPr="00FB0DE1">
              <w:t>Taille des modules</w:t>
            </w:r>
            <w:r w:rsidR="001F551E" w:rsidRPr="00FB0DE1">
              <w:t> </w:t>
            </w:r>
            <w:r w:rsidRPr="00FB0DE1">
              <w:t>:</w:t>
            </w:r>
          </w:p>
        </w:tc>
        <w:tc>
          <w:tcPr>
            <w:tcW w:w="2268" w:type="dxa"/>
            <w:tcBorders>
              <w:bottom w:val="single" w:sz="4" w:space="0" w:color="auto"/>
            </w:tcBorders>
          </w:tcPr>
          <w:p w14:paraId="14BF19E0" w14:textId="78E2520C" w:rsidR="00B3100C" w:rsidRPr="00590752" w:rsidRDefault="007713CB">
            <w:pPr>
              <w:keepNext/>
              <w:spacing w:before="0"/>
              <w:jc w:val="left"/>
            </w:pPr>
            <w:r w:rsidRPr="00FB0DE1">
              <w:t>14,9</w:t>
            </w:r>
            <w:r w:rsidR="006418C2" w:rsidRPr="00FB0DE1">
              <w:t xml:space="preserve"> mil (0,</w:t>
            </w:r>
            <w:r w:rsidRPr="00FB0DE1">
              <w:t>377</w:t>
            </w:r>
            <w:r w:rsidR="006418C2" w:rsidRPr="00FB0DE1">
              <w:t xml:space="preserve"> mm)</w:t>
            </w:r>
          </w:p>
        </w:tc>
      </w:tr>
    </w:tbl>
    <w:p w14:paraId="62C42D23" w14:textId="77777777" w:rsidR="00B3100C" w:rsidRPr="00590752" w:rsidRDefault="00B3100C">
      <w:pPr>
        <w:pStyle w:val="Interligne"/>
      </w:pPr>
    </w:p>
    <w:p w14:paraId="1B0483FE" w14:textId="1D728EB2" w:rsidR="00B3100C" w:rsidRPr="00590752" w:rsidRDefault="006418C2">
      <w:pPr>
        <w:pStyle w:val="Titre3"/>
      </w:pPr>
      <w:bookmarkStart w:id="496" w:name="_Toc162266674"/>
      <w:r w:rsidRPr="00590752">
        <w:t>Exemple 3</w:t>
      </w:r>
      <w:r w:rsidR="001F551E">
        <w:t> </w:t>
      </w:r>
      <w:r w:rsidRPr="00590752">
        <w:t xml:space="preserve">: </w:t>
      </w:r>
      <w:r w:rsidR="00FB5EC9">
        <w:t>cinq</w:t>
      </w:r>
      <w:r w:rsidR="00FB5EC9" w:rsidRPr="00590752">
        <w:t xml:space="preserve"> </w:t>
      </w:r>
      <w:r w:rsidRPr="00590752">
        <w:t xml:space="preserve">secteurs (1, 4, </w:t>
      </w:r>
      <w:r w:rsidR="00FB5EC9">
        <w:t xml:space="preserve">5, </w:t>
      </w:r>
      <w:r w:rsidRPr="00590752">
        <w:t>7</w:t>
      </w:r>
      <w:r w:rsidR="00FB5EC9">
        <w:t xml:space="preserve"> et 9</w:t>
      </w:r>
      <w:r w:rsidRPr="00590752">
        <w:t>), authentification complète</w:t>
      </w:r>
      <w:bookmarkEnd w:id="496"/>
    </w:p>
    <w:p w14:paraId="17485D73" w14:textId="77777777" w:rsidR="00B3100C" w:rsidRPr="00590752" w:rsidRDefault="00B3100C">
      <w:pPr>
        <w:pStyle w:val="Interligne"/>
        <w:keepNext/>
      </w:pPr>
    </w:p>
    <w:tbl>
      <w:tblPr>
        <w:tblStyle w:val="Grilledutableau"/>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left w:w="57" w:type="dxa"/>
          <w:bottom w:w="57" w:type="dxa"/>
          <w:right w:w="57" w:type="dxa"/>
        </w:tblCellMar>
        <w:tblLook w:val="04A0" w:firstRow="1" w:lastRow="0" w:firstColumn="1" w:lastColumn="0" w:noHBand="0" w:noVBand="1"/>
      </w:tblPr>
      <w:tblGrid>
        <w:gridCol w:w="1701"/>
        <w:gridCol w:w="1276"/>
        <w:gridCol w:w="1276"/>
        <w:gridCol w:w="3402"/>
        <w:gridCol w:w="2268"/>
      </w:tblGrid>
      <w:tr w:rsidR="00B3100C" w:rsidRPr="00590752" w14:paraId="6587EEBB" w14:textId="77777777">
        <w:trPr>
          <w:cantSplit/>
        </w:trPr>
        <w:tc>
          <w:tcPr>
            <w:tcW w:w="1701" w:type="dxa"/>
            <w:tcBorders>
              <w:top w:val="single" w:sz="4" w:space="0" w:color="auto"/>
              <w:bottom w:val="single" w:sz="4" w:space="0" w:color="auto"/>
            </w:tcBorders>
            <w:vAlign w:val="center"/>
          </w:tcPr>
          <w:p w14:paraId="4E35C4C4" w14:textId="77777777" w:rsidR="00B3100C" w:rsidRPr="00590752" w:rsidRDefault="006418C2">
            <w:pPr>
              <w:keepNext/>
              <w:spacing w:before="0"/>
              <w:jc w:val="left"/>
            </w:pPr>
            <w:r w:rsidRPr="00590752">
              <w:t>Données à encoder</w:t>
            </w:r>
          </w:p>
        </w:tc>
        <w:tc>
          <w:tcPr>
            <w:tcW w:w="1276" w:type="dxa"/>
            <w:tcBorders>
              <w:top w:val="single" w:sz="4" w:space="0" w:color="auto"/>
              <w:bottom w:val="single" w:sz="4" w:space="0" w:color="auto"/>
            </w:tcBorders>
            <w:vAlign w:val="center"/>
          </w:tcPr>
          <w:p w14:paraId="7FCA71AF" w14:textId="47FBBF48" w:rsidR="00B3100C" w:rsidRPr="00590752" w:rsidRDefault="00B35E40">
            <w:pPr>
              <w:keepNext/>
              <w:spacing w:before="0"/>
              <w:jc w:val="center"/>
              <w:rPr>
                <w:rFonts w:asciiTheme="minorHAnsi" w:hAnsiTheme="minorHAnsi" w:cstheme="minorHAnsi"/>
              </w:rPr>
            </w:pPr>
            <w:r>
              <w:rPr>
                <w:rFonts w:asciiTheme="minorHAnsi" w:hAnsiTheme="minorHAnsi" w:cstheme="minorHAnsi"/>
                <w:szCs w:val="22"/>
              </w:rPr>
              <w:t>230</w:t>
            </w:r>
            <w:r w:rsidRPr="00590752">
              <w:rPr>
                <w:rFonts w:asciiTheme="minorHAnsi" w:hAnsiTheme="minorHAnsi" w:cstheme="minorHAnsi"/>
                <w:szCs w:val="22"/>
              </w:rPr>
              <w:t xml:space="preserve"> </w:t>
            </w:r>
            <w:r w:rsidR="006418C2" w:rsidRPr="00590752">
              <w:rPr>
                <w:rFonts w:asciiTheme="minorHAnsi" w:hAnsiTheme="minorHAnsi" w:cstheme="minorHAnsi"/>
                <w:szCs w:val="22"/>
              </w:rPr>
              <w:br/>
            </w:r>
            <w:r w:rsidR="006418C2" w:rsidRPr="00590752">
              <w:rPr>
                <w:rFonts w:asciiTheme="minorHAnsi" w:hAnsiTheme="minorHAnsi" w:cstheme="minorHAnsi"/>
              </w:rPr>
              <w:t>octets</w:t>
            </w:r>
          </w:p>
        </w:tc>
        <w:tc>
          <w:tcPr>
            <w:tcW w:w="6946" w:type="dxa"/>
            <w:gridSpan w:val="3"/>
            <w:tcBorders>
              <w:top w:val="single" w:sz="4" w:space="0" w:color="auto"/>
              <w:bottom w:val="single" w:sz="4" w:space="0" w:color="auto"/>
            </w:tcBorders>
            <w:vAlign w:val="center"/>
          </w:tcPr>
          <w:p w14:paraId="147848A7" w14:textId="1FE61502" w:rsidR="00B3100C" w:rsidRPr="00590752" w:rsidRDefault="006418C2">
            <w:pPr>
              <w:keepNext/>
              <w:spacing w:before="0"/>
              <w:jc w:val="left"/>
              <w:rPr>
                <w:rFonts w:asciiTheme="minorHAnsi" w:hAnsiTheme="minorHAnsi" w:cstheme="minorHAnsi"/>
                <w:szCs w:val="22"/>
              </w:rPr>
            </w:pPr>
            <w:r w:rsidRPr="00590752">
              <w:t>‘3000000</w:t>
            </w:r>
            <w:r w:rsidR="00FB5EC9">
              <w:t>15</w:t>
            </w:r>
            <w:r w:rsidRPr="00590752">
              <w:t>9FEF0FEF002250E0020231231CB32075301EDEE43A40CF9A1</w:t>
            </w:r>
            <w:r w:rsidR="00897BA2" w:rsidRPr="000A2BDE">
              <w:t>357194EC</w:t>
            </w:r>
            <w:r w:rsidRPr="00590752">
              <w:t>25102112</w:t>
            </w:r>
            <w:r w:rsidR="00897BA2" w:rsidRPr="000A2BDE">
              <w:t>CAFD8AFC</w:t>
            </w:r>
            <w:r w:rsidRPr="00590752">
              <w:t>03D6B6BAD5082B0E280ED72268E8E294A257BF5AFD662A9230E9C62C89A9E7973D921A31D0BC453E49C37A2EA4CAD8D52034CAC5EC5D7EDFBF4D33693AB0B5D6F0C1C9B0FDC4C1865D6BD316A6CC69FE8C678084DCD99819EF92AAB8E234B9972F0001E52700D3E48801163BDE00000000000000000000000000000000A014F89794FF3D391AFEC6C50453854412AB50F9A00103CCC4FED41FE4E1253343E3EB712A6B73BF0F8F1A9A11C50AB08D69465556CDD288EB4913ABF31B34DD’h</w:t>
            </w:r>
          </w:p>
        </w:tc>
      </w:tr>
      <w:tr w:rsidR="00B3100C" w:rsidRPr="00590752" w14:paraId="58EE27E5" w14:textId="77777777">
        <w:trPr>
          <w:cantSplit/>
        </w:trPr>
        <w:tc>
          <w:tcPr>
            <w:tcW w:w="1701" w:type="dxa"/>
            <w:tcBorders>
              <w:top w:val="single" w:sz="4" w:space="0" w:color="auto"/>
              <w:bottom w:val="single" w:sz="4" w:space="0" w:color="auto"/>
            </w:tcBorders>
            <w:vAlign w:val="center"/>
          </w:tcPr>
          <w:p w14:paraId="2ADE6163" w14:textId="77777777" w:rsidR="00B3100C" w:rsidRPr="00590752" w:rsidRDefault="006418C2">
            <w:pPr>
              <w:keepNext/>
              <w:spacing w:before="0"/>
              <w:jc w:val="left"/>
            </w:pPr>
            <w:r w:rsidRPr="00590752">
              <w:t>Structure complète</w:t>
            </w:r>
          </w:p>
        </w:tc>
        <w:tc>
          <w:tcPr>
            <w:tcW w:w="1276" w:type="dxa"/>
            <w:tcBorders>
              <w:top w:val="single" w:sz="4" w:space="0" w:color="auto"/>
              <w:bottom w:val="single" w:sz="4" w:space="0" w:color="auto"/>
            </w:tcBorders>
            <w:vAlign w:val="center"/>
          </w:tcPr>
          <w:p w14:paraId="304AEA8F" w14:textId="576AB53E" w:rsidR="00B3100C" w:rsidRPr="00590752" w:rsidRDefault="0016290C">
            <w:pPr>
              <w:keepNext/>
              <w:spacing w:before="0"/>
              <w:jc w:val="center"/>
              <w:rPr>
                <w:rFonts w:asciiTheme="minorHAnsi" w:hAnsiTheme="minorHAnsi" w:cstheme="minorHAnsi"/>
              </w:rPr>
            </w:pPr>
            <w:r>
              <w:rPr>
                <w:rFonts w:asciiTheme="minorHAnsi" w:hAnsiTheme="minorHAnsi" w:cstheme="minorHAnsi"/>
                <w:szCs w:val="22"/>
              </w:rPr>
              <w:t>3</w:t>
            </w:r>
            <w:r w:rsidR="006B4D02">
              <w:rPr>
                <w:rFonts w:asciiTheme="minorHAnsi" w:hAnsiTheme="minorHAnsi" w:cstheme="minorHAnsi"/>
                <w:szCs w:val="22"/>
              </w:rPr>
              <w:t>5</w:t>
            </w:r>
            <w:ins w:id="497" w:author="Spirtech" w:date="2023-11-06T17:20:00Z">
              <w:r w:rsidR="002266BA">
                <w:rPr>
                  <w:rFonts w:asciiTheme="minorHAnsi" w:hAnsiTheme="minorHAnsi" w:cstheme="minorHAnsi"/>
                  <w:szCs w:val="22"/>
                </w:rPr>
                <w:t>0</w:t>
              </w:r>
            </w:ins>
            <w:del w:id="498" w:author="Spirtech" w:date="2023-11-06T17:20:00Z">
              <w:r w:rsidR="006B4D02" w:rsidDel="002266BA">
                <w:rPr>
                  <w:rFonts w:asciiTheme="minorHAnsi" w:hAnsiTheme="minorHAnsi" w:cstheme="minorHAnsi"/>
                  <w:szCs w:val="22"/>
                </w:rPr>
                <w:delText>2</w:delText>
              </w:r>
            </w:del>
            <w:r w:rsidRPr="00590752">
              <w:rPr>
                <w:rFonts w:asciiTheme="minorHAnsi" w:hAnsiTheme="minorHAnsi" w:cstheme="minorHAnsi"/>
              </w:rPr>
              <w:t xml:space="preserve"> </w:t>
            </w:r>
            <w:r w:rsidR="006418C2" w:rsidRPr="00590752">
              <w:rPr>
                <w:rFonts w:asciiTheme="minorHAnsi" w:hAnsiTheme="minorHAnsi" w:cstheme="minorHAnsi"/>
              </w:rPr>
              <w:t>caractères</w:t>
            </w:r>
          </w:p>
        </w:tc>
        <w:tc>
          <w:tcPr>
            <w:tcW w:w="6946" w:type="dxa"/>
            <w:gridSpan w:val="3"/>
            <w:tcBorders>
              <w:top w:val="single" w:sz="4" w:space="0" w:color="auto"/>
              <w:bottom w:val="single" w:sz="4" w:space="0" w:color="auto"/>
            </w:tcBorders>
            <w:vAlign w:val="center"/>
          </w:tcPr>
          <w:p w14:paraId="45153063" w14:textId="5A57DEF2" w:rsidR="00B3100C" w:rsidRPr="00590752" w:rsidRDefault="006418C2">
            <w:pPr>
              <w:keepNext/>
              <w:spacing w:before="0"/>
              <w:jc w:val="left"/>
              <w:rPr>
                <w:rFonts w:asciiTheme="minorHAnsi" w:hAnsiTheme="minorHAnsi" w:cstheme="minorHAnsi"/>
                <w:szCs w:val="22"/>
              </w:rPr>
            </w:pPr>
            <w:r w:rsidRPr="00590752">
              <w:rPr>
                <w:rFonts w:asciiTheme="minorHAnsi" w:hAnsiTheme="minorHAnsi" w:cstheme="minorHAnsi"/>
                <w:szCs w:val="22"/>
              </w:rPr>
              <w:t>AMC1</w:t>
            </w:r>
            <w:r w:rsidR="00F46589">
              <w:rPr>
                <w:rFonts w:asciiTheme="minorHAnsi" w:hAnsiTheme="minorHAnsi" w:cstheme="minorHAnsi"/>
                <w:szCs w:val="22"/>
              </w:rPr>
              <w:t>Q</w:t>
            </w:r>
            <w:r w:rsidR="00886D5F" w:rsidRPr="00886D5F">
              <w:rPr>
                <w:rFonts w:asciiTheme="minorHAnsi" w:hAnsiTheme="minorHAnsi" w:cstheme="minorHAnsi"/>
                <w:szCs w:val="22"/>
              </w:rPr>
              <w:t>336100/GB</w:t>
            </w:r>
            <w:del w:id="499" w:author="Spirtech" w:date="2023-11-06T17:19:00Z">
              <w:r w:rsidR="001F551E" w:rsidDel="002266BA">
                <w:rPr>
                  <w:rFonts w:asciiTheme="minorHAnsi" w:hAnsiTheme="minorHAnsi" w:cstheme="minorHAnsi"/>
                  <w:szCs w:val="22"/>
                </w:rPr>
                <w:delText> </w:delText>
              </w:r>
            </w:del>
            <w:r w:rsidR="00886D5F" w:rsidRPr="00886D5F">
              <w:rPr>
                <w:rFonts w:asciiTheme="minorHAnsi" w:hAnsiTheme="minorHAnsi" w:cstheme="minorHAnsi"/>
                <w:szCs w:val="22"/>
              </w:rPr>
              <w:t>:KUHFU U4W00NJ4CD6RE69MAP3U O8 S14HK6GEI%TY12+G2G2WU%VL6R*RNL11OZ1J*1XF4%JTPZI84BSMB9-CTLI-OTGS5PLLH5J7LIHD62 NF*72WOF+5/SPK.QEU6/0P* B*CS8Y9SDDCFMY7RJMO*GME*OH</w:t>
            </w:r>
            <w:del w:id="500" w:author="Spirtech" w:date="2023-11-06T17:19:00Z">
              <w:r w:rsidR="001F551E" w:rsidDel="002266BA">
                <w:rPr>
                  <w:rFonts w:asciiTheme="minorHAnsi" w:hAnsiTheme="minorHAnsi" w:cstheme="minorHAnsi"/>
                  <w:szCs w:val="22"/>
                </w:rPr>
                <w:delText> </w:delText>
              </w:r>
            </w:del>
            <w:r w:rsidR="00886D5F" w:rsidRPr="00886D5F">
              <w:rPr>
                <w:rFonts w:asciiTheme="minorHAnsi" w:hAnsiTheme="minorHAnsi" w:cstheme="minorHAnsi"/>
                <w:szCs w:val="22"/>
              </w:rPr>
              <w:t>:GISD%%2*$P48W 3D$ZG*MROC3GOIZGN.T635J100S/SV404+S860QP7000000000000000000000000UAK9JVS$IDX7PI3Z5PRO06%G9G2TAABAKRL0U+OX Q</w:t>
            </w:r>
            <w:proofErr w:type="gramStart"/>
            <w:r w:rsidR="00886D5F" w:rsidRPr="00886D5F">
              <w:rPr>
                <w:rFonts w:asciiTheme="minorHAnsi" w:hAnsiTheme="minorHAnsi" w:cstheme="minorHAnsi"/>
                <w:szCs w:val="22"/>
              </w:rPr>
              <w:t>3.SSV</w:t>
            </w:r>
            <w:proofErr w:type="gramEnd"/>
            <w:r w:rsidR="00886D5F" w:rsidRPr="00886D5F">
              <w:rPr>
                <w:rFonts w:asciiTheme="minorHAnsi" w:hAnsiTheme="minorHAnsi" w:cstheme="minorHAnsi"/>
                <w:szCs w:val="22"/>
              </w:rPr>
              <w:t>49Q8IYTEG5LSEN/1FG34B2 F1L*H5+8 /AVRQNXT+L20XUXU6</w:t>
            </w:r>
          </w:p>
        </w:tc>
      </w:tr>
      <w:tr w:rsidR="00B3100C" w:rsidRPr="00FB0DE1" w14:paraId="062303BC" w14:textId="77777777">
        <w:trPr>
          <w:cantSplit/>
        </w:trPr>
        <w:tc>
          <w:tcPr>
            <w:tcW w:w="4253" w:type="dxa"/>
            <w:gridSpan w:val="3"/>
            <w:vMerge w:val="restart"/>
            <w:tcBorders>
              <w:top w:val="single" w:sz="4" w:space="0" w:color="auto"/>
            </w:tcBorders>
            <w:vAlign w:val="center"/>
          </w:tcPr>
          <w:p w14:paraId="437D658A" w14:textId="5BE2ADEC" w:rsidR="00B3100C" w:rsidRPr="00FB0DE1" w:rsidRDefault="0034110A">
            <w:pPr>
              <w:keepNext/>
              <w:spacing w:before="0"/>
              <w:jc w:val="center"/>
            </w:pPr>
            <w:r w:rsidRPr="00FB0DE1">
              <w:rPr>
                <w:rFonts w:asciiTheme="minorHAnsi" w:hAnsiTheme="minorHAnsi" w:cstheme="minorHAnsi"/>
                <w:noProof/>
                <w:szCs w:val="22"/>
              </w:rPr>
              <w:drawing>
                <wp:inline distT="0" distB="0" distL="0" distR="0" wp14:anchorId="6AEDFC63" wp14:editId="745DC4B9">
                  <wp:extent cx="1440000" cy="1440000"/>
                  <wp:effectExtent l="0" t="0" r="8255" b="8255"/>
                  <wp:docPr id="123176962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440000" cy="1440000"/>
                          </a:xfrm>
                          <a:prstGeom prst="rect">
                            <a:avLst/>
                          </a:prstGeom>
                          <a:noFill/>
                          <a:ln>
                            <a:noFill/>
                          </a:ln>
                        </pic:spPr>
                      </pic:pic>
                    </a:graphicData>
                  </a:graphic>
                </wp:inline>
              </w:drawing>
            </w:r>
          </w:p>
        </w:tc>
        <w:tc>
          <w:tcPr>
            <w:tcW w:w="3402" w:type="dxa"/>
            <w:tcBorders>
              <w:top w:val="single" w:sz="4" w:space="0" w:color="auto"/>
            </w:tcBorders>
          </w:tcPr>
          <w:p w14:paraId="3CAD47CF" w14:textId="480D71EE" w:rsidR="00B3100C" w:rsidRPr="00FB0DE1" w:rsidRDefault="006418C2">
            <w:pPr>
              <w:keepNext/>
              <w:spacing w:before="0"/>
              <w:jc w:val="left"/>
            </w:pPr>
            <w:r w:rsidRPr="00FB0DE1">
              <w:t>Modules (sans quiet zone)</w:t>
            </w:r>
            <w:r w:rsidR="001F551E" w:rsidRPr="00FB0DE1">
              <w:t> </w:t>
            </w:r>
            <w:r w:rsidRPr="00FB0DE1">
              <w:t>:</w:t>
            </w:r>
          </w:p>
        </w:tc>
        <w:tc>
          <w:tcPr>
            <w:tcW w:w="2268" w:type="dxa"/>
            <w:tcBorders>
              <w:top w:val="single" w:sz="4" w:space="0" w:color="auto"/>
            </w:tcBorders>
          </w:tcPr>
          <w:p w14:paraId="5EA8A085" w14:textId="77777777" w:rsidR="00B3100C" w:rsidRPr="00FB0DE1" w:rsidRDefault="006418C2">
            <w:pPr>
              <w:keepNext/>
              <w:spacing w:before="0"/>
              <w:jc w:val="left"/>
            </w:pPr>
            <w:r w:rsidRPr="00FB0DE1">
              <w:rPr>
                <w:rFonts w:asciiTheme="minorHAnsi" w:hAnsiTheme="minorHAnsi" w:cstheme="minorHAnsi"/>
                <w:szCs w:val="22"/>
              </w:rPr>
              <w:t>61</w:t>
            </w:r>
            <w:r w:rsidRPr="00FB0DE1">
              <w:t xml:space="preserve"> </w:t>
            </w:r>
            <w:r w:rsidRPr="00FB0DE1">
              <w:rPr>
                <w:rFonts w:cs="Calibri"/>
              </w:rPr>
              <w:t>× 61</w:t>
            </w:r>
          </w:p>
        </w:tc>
      </w:tr>
      <w:tr w:rsidR="00B3100C" w:rsidRPr="00FB0DE1" w14:paraId="0E718726" w14:textId="77777777">
        <w:trPr>
          <w:cantSplit/>
        </w:trPr>
        <w:tc>
          <w:tcPr>
            <w:tcW w:w="4253" w:type="dxa"/>
            <w:gridSpan w:val="3"/>
            <w:vMerge/>
            <w:tcBorders>
              <w:bottom w:val="single" w:sz="4" w:space="0" w:color="auto"/>
            </w:tcBorders>
          </w:tcPr>
          <w:p w14:paraId="0852E89D" w14:textId="77777777" w:rsidR="00B3100C" w:rsidRPr="00FB0DE1" w:rsidRDefault="00B3100C">
            <w:pPr>
              <w:keepNext/>
              <w:spacing w:before="0"/>
              <w:jc w:val="left"/>
            </w:pPr>
          </w:p>
        </w:tc>
        <w:tc>
          <w:tcPr>
            <w:tcW w:w="3402" w:type="dxa"/>
          </w:tcPr>
          <w:p w14:paraId="6FB2940B" w14:textId="46D8889C" w:rsidR="00B3100C" w:rsidRPr="00FB0DE1" w:rsidRDefault="006418C2">
            <w:pPr>
              <w:keepNext/>
              <w:spacing w:before="0"/>
              <w:jc w:val="left"/>
            </w:pPr>
            <w:r w:rsidRPr="00FB0DE1">
              <w:t>Taille totale (avec quiet zone)</w:t>
            </w:r>
            <w:r w:rsidR="001F551E" w:rsidRPr="00FB0DE1">
              <w:t> </w:t>
            </w:r>
            <w:r w:rsidRPr="00FB0DE1">
              <w:t>:</w:t>
            </w:r>
          </w:p>
        </w:tc>
        <w:tc>
          <w:tcPr>
            <w:tcW w:w="2268" w:type="dxa"/>
          </w:tcPr>
          <w:p w14:paraId="30E64F00" w14:textId="77777777" w:rsidR="00B3100C" w:rsidRPr="00FB0DE1" w:rsidRDefault="006418C2">
            <w:pPr>
              <w:keepNext/>
              <w:spacing w:before="0"/>
              <w:jc w:val="left"/>
            </w:pPr>
            <w:r w:rsidRPr="00FB0DE1">
              <w:t xml:space="preserve">40 mm </w:t>
            </w:r>
            <w:r w:rsidRPr="00FB0DE1">
              <w:rPr>
                <w:rFonts w:cs="Calibri"/>
              </w:rPr>
              <w:t>× 40 mm</w:t>
            </w:r>
          </w:p>
        </w:tc>
      </w:tr>
      <w:tr w:rsidR="00B3100C" w:rsidRPr="00590752" w14:paraId="5152DB2E" w14:textId="77777777">
        <w:trPr>
          <w:cantSplit/>
        </w:trPr>
        <w:tc>
          <w:tcPr>
            <w:tcW w:w="4253" w:type="dxa"/>
            <w:gridSpan w:val="3"/>
            <w:vMerge/>
            <w:tcBorders>
              <w:bottom w:val="single" w:sz="4" w:space="0" w:color="auto"/>
            </w:tcBorders>
          </w:tcPr>
          <w:p w14:paraId="345A6F9B" w14:textId="77777777" w:rsidR="00B3100C" w:rsidRPr="00FB0DE1" w:rsidRDefault="00B3100C">
            <w:pPr>
              <w:keepNext/>
              <w:spacing w:before="0"/>
              <w:jc w:val="left"/>
            </w:pPr>
          </w:p>
        </w:tc>
        <w:tc>
          <w:tcPr>
            <w:tcW w:w="3402" w:type="dxa"/>
            <w:tcBorders>
              <w:bottom w:val="single" w:sz="4" w:space="0" w:color="auto"/>
            </w:tcBorders>
          </w:tcPr>
          <w:p w14:paraId="0C786CFF" w14:textId="7BFD97A5" w:rsidR="00B3100C" w:rsidRPr="00FB0DE1" w:rsidRDefault="006418C2">
            <w:pPr>
              <w:keepNext/>
              <w:spacing w:before="0"/>
              <w:jc w:val="left"/>
            </w:pPr>
            <w:r w:rsidRPr="00FB0DE1">
              <w:t>Taille des modules</w:t>
            </w:r>
            <w:r w:rsidR="001F551E" w:rsidRPr="00FB0DE1">
              <w:t> </w:t>
            </w:r>
            <w:r w:rsidRPr="00FB0DE1">
              <w:t>:</w:t>
            </w:r>
          </w:p>
        </w:tc>
        <w:tc>
          <w:tcPr>
            <w:tcW w:w="2268" w:type="dxa"/>
            <w:tcBorders>
              <w:bottom w:val="single" w:sz="4" w:space="0" w:color="auto"/>
            </w:tcBorders>
          </w:tcPr>
          <w:p w14:paraId="02FA2465" w14:textId="77777777" w:rsidR="00B3100C" w:rsidRPr="00590752" w:rsidRDefault="006418C2">
            <w:pPr>
              <w:keepNext/>
              <w:spacing w:before="0"/>
              <w:jc w:val="left"/>
            </w:pPr>
            <w:r w:rsidRPr="00FB0DE1">
              <w:t>22,8 mil (0,580 mm)</w:t>
            </w:r>
          </w:p>
        </w:tc>
      </w:tr>
    </w:tbl>
    <w:p w14:paraId="72AF5F28" w14:textId="77777777" w:rsidR="00B3100C" w:rsidRPr="00590752" w:rsidRDefault="00B3100C">
      <w:pPr>
        <w:pStyle w:val="Interligne"/>
      </w:pPr>
    </w:p>
    <w:p w14:paraId="4CE28481" w14:textId="4AAF8003" w:rsidR="00B3100C" w:rsidRPr="00590752" w:rsidRDefault="006418C2">
      <w:pPr>
        <w:pStyle w:val="Titre3"/>
      </w:pPr>
      <w:bookmarkStart w:id="501" w:name="_Toc162266675"/>
      <w:r w:rsidRPr="00590752">
        <w:lastRenderedPageBreak/>
        <w:t>Exemple 4</w:t>
      </w:r>
      <w:r w:rsidR="001F551E">
        <w:t> </w:t>
      </w:r>
      <w:r w:rsidRPr="00590752">
        <w:t xml:space="preserve">: </w:t>
      </w:r>
      <w:r w:rsidR="00BA6B39">
        <w:t>dix</w:t>
      </w:r>
      <w:r w:rsidRPr="00590752">
        <w:t xml:space="preserve"> secteurs (1, 4, </w:t>
      </w:r>
      <w:r w:rsidR="00BA6B39">
        <w:t xml:space="preserve">5, </w:t>
      </w:r>
      <w:r w:rsidRPr="00590752">
        <w:t xml:space="preserve">7, </w:t>
      </w:r>
      <w:r w:rsidR="00BA6B39">
        <w:t xml:space="preserve">9, </w:t>
      </w:r>
      <w:r w:rsidRPr="00590752">
        <w:t>11 à 14, 22), pas d’authentification</w:t>
      </w:r>
      <w:bookmarkEnd w:id="501"/>
    </w:p>
    <w:p w14:paraId="2902362F" w14:textId="77777777" w:rsidR="00B3100C" w:rsidRPr="00590752" w:rsidRDefault="00B3100C">
      <w:pPr>
        <w:pStyle w:val="Interligne"/>
        <w:keepNext/>
      </w:pPr>
    </w:p>
    <w:tbl>
      <w:tblPr>
        <w:tblStyle w:val="Grilledutableau"/>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left w:w="57" w:type="dxa"/>
          <w:bottom w:w="57" w:type="dxa"/>
          <w:right w:w="57" w:type="dxa"/>
        </w:tblCellMar>
        <w:tblLook w:val="04A0" w:firstRow="1" w:lastRow="0" w:firstColumn="1" w:lastColumn="0" w:noHBand="0" w:noVBand="1"/>
      </w:tblPr>
      <w:tblGrid>
        <w:gridCol w:w="1701"/>
        <w:gridCol w:w="1276"/>
        <w:gridCol w:w="1276"/>
        <w:gridCol w:w="3402"/>
        <w:gridCol w:w="2268"/>
      </w:tblGrid>
      <w:tr w:rsidR="00B3100C" w:rsidRPr="006A7CF1" w14:paraId="42E3CB97" w14:textId="77777777">
        <w:trPr>
          <w:cantSplit/>
        </w:trPr>
        <w:tc>
          <w:tcPr>
            <w:tcW w:w="1701" w:type="dxa"/>
            <w:tcBorders>
              <w:top w:val="single" w:sz="4" w:space="0" w:color="auto"/>
              <w:bottom w:val="single" w:sz="4" w:space="0" w:color="auto"/>
            </w:tcBorders>
            <w:vAlign w:val="center"/>
          </w:tcPr>
          <w:p w14:paraId="54E58370" w14:textId="77777777" w:rsidR="00B3100C" w:rsidRPr="006A7CF1" w:rsidRDefault="006418C2">
            <w:pPr>
              <w:keepNext/>
              <w:spacing w:before="0"/>
              <w:jc w:val="left"/>
            </w:pPr>
            <w:r w:rsidRPr="006A7CF1">
              <w:t>Données à encoder</w:t>
            </w:r>
          </w:p>
        </w:tc>
        <w:tc>
          <w:tcPr>
            <w:tcW w:w="1276" w:type="dxa"/>
            <w:tcBorders>
              <w:top w:val="single" w:sz="4" w:space="0" w:color="auto"/>
              <w:bottom w:val="single" w:sz="4" w:space="0" w:color="auto"/>
            </w:tcBorders>
            <w:vAlign w:val="center"/>
          </w:tcPr>
          <w:p w14:paraId="03F03BC7" w14:textId="520D6A12" w:rsidR="00F74035" w:rsidRPr="006A7CF1" w:rsidRDefault="000A07DE" w:rsidP="000A07DE">
            <w:pPr>
              <w:keepNext/>
              <w:spacing w:before="0"/>
              <w:jc w:val="center"/>
              <w:rPr>
                <w:rFonts w:asciiTheme="minorHAnsi" w:hAnsiTheme="minorHAnsi" w:cstheme="minorHAnsi"/>
              </w:rPr>
            </w:pPr>
            <w:r w:rsidRPr="006A7CF1">
              <w:rPr>
                <w:rFonts w:asciiTheme="minorHAnsi" w:hAnsiTheme="minorHAnsi" w:cstheme="minorHAnsi"/>
              </w:rPr>
              <w:t>61</w:t>
            </w:r>
            <w:r w:rsidR="006418C2" w:rsidRPr="006A7CF1">
              <w:rPr>
                <w:rFonts w:asciiTheme="minorHAnsi" w:hAnsiTheme="minorHAnsi" w:cstheme="minorHAnsi"/>
                <w:szCs w:val="22"/>
              </w:rPr>
              <w:br/>
            </w:r>
            <w:r w:rsidR="006418C2" w:rsidRPr="006A7CF1">
              <w:rPr>
                <w:rFonts w:asciiTheme="minorHAnsi" w:hAnsiTheme="minorHAnsi" w:cstheme="minorHAnsi"/>
              </w:rPr>
              <w:t>octets</w:t>
            </w:r>
          </w:p>
        </w:tc>
        <w:tc>
          <w:tcPr>
            <w:tcW w:w="6946" w:type="dxa"/>
            <w:gridSpan w:val="3"/>
            <w:tcBorders>
              <w:top w:val="single" w:sz="4" w:space="0" w:color="auto"/>
              <w:bottom w:val="single" w:sz="4" w:space="0" w:color="auto"/>
            </w:tcBorders>
            <w:vAlign w:val="center"/>
          </w:tcPr>
          <w:p w14:paraId="3231FDD6" w14:textId="278FF9B5" w:rsidR="00F74035" w:rsidRPr="006A7CF1" w:rsidRDefault="006418C2" w:rsidP="000A07DE">
            <w:pPr>
              <w:pStyle w:val="Tableau"/>
              <w:spacing w:before="0" w:after="0"/>
              <w:rPr>
                <w:rFonts w:asciiTheme="minorHAnsi" w:hAnsiTheme="minorHAnsi" w:cstheme="minorHAnsi"/>
                <w:szCs w:val="22"/>
              </w:rPr>
            </w:pPr>
            <w:r w:rsidRPr="006A7CF1">
              <w:t>‘0000</w:t>
            </w:r>
            <w:r w:rsidR="0039437D" w:rsidRPr="006A7CF1">
              <w:t>2</w:t>
            </w:r>
            <w:r w:rsidRPr="006A7CF1">
              <w:t>03</w:t>
            </w:r>
            <w:r w:rsidR="00C21B71" w:rsidRPr="006A7CF1">
              <w:t>D5</w:t>
            </w:r>
            <w:r w:rsidRPr="006A7CF1">
              <w:t>9FEF0FEF002250E0020231231CB32075301EDEE43A40CF9A1</w:t>
            </w:r>
            <w:r w:rsidR="000A07DE" w:rsidRPr="006A7CF1">
              <w:rPr>
                <w:rFonts w:asciiTheme="minorHAnsi" w:hAnsiTheme="minorHAnsi" w:cstheme="minorHAnsi"/>
                <w:szCs w:val="22"/>
              </w:rPr>
              <w:t>357194EC</w:t>
            </w:r>
            <w:r w:rsidRPr="006A7CF1">
              <w:t>25102112</w:t>
            </w:r>
            <w:r w:rsidR="000A07DE" w:rsidRPr="006A7CF1">
              <w:rPr>
                <w:rFonts w:asciiTheme="minorHAnsi" w:hAnsiTheme="minorHAnsi" w:cstheme="minorHAnsi"/>
                <w:szCs w:val="22"/>
              </w:rPr>
              <w:t>CAFD8AFC</w:t>
            </w:r>
            <w:r w:rsidRPr="006A7CF1">
              <w:t>9D5964E113197B7E3836877F2CFEBCC2811B8A5F’h</w:t>
            </w:r>
          </w:p>
        </w:tc>
      </w:tr>
      <w:tr w:rsidR="00B3100C" w:rsidRPr="006A7CF1" w14:paraId="2097DB11" w14:textId="77777777">
        <w:trPr>
          <w:cantSplit/>
        </w:trPr>
        <w:tc>
          <w:tcPr>
            <w:tcW w:w="1701" w:type="dxa"/>
            <w:tcBorders>
              <w:top w:val="single" w:sz="4" w:space="0" w:color="auto"/>
              <w:bottom w:val="single" w:sz="4" w:space="0" w:color="auto"/>
            </w:tcBorders>
            <w:vAlign w:val="center"/>
          </w:tcPr>
          <w:p w14:paraId="38063952" w14:textId="77777777" w:rsidR="00B3100C" w:rsidRPr="006A7CF1" w:rsidRDefault="006418C2">
            <w:pPr>
              <w:keepNext/>
              <w:spacing w:before="0"/>
              <w:jc w:val="left"/>
            </w:pPr>
            <w:r w:rsidRPr="006A7CF1">
              <w:t>Structure complète</w:t>
            </w:r>
          </w:p>
        </w:tc>
        <w:tc>
          <w:tcPr>
            <w:tcW w:w="1276" w:type="dxa"/>
            <w:tcBorders>
              <w:top w:val="single" w:sz="4" w:space="0" w:color="auto"/>
              <w:bottom w:val="single" w:sz="4" w:space="0" w:color="auto"/>
            </w:tcBorders>
            <w:vAlign w:val="center"/>
          </w:tcPr>
          <w:p w14:paraId="61D1D3FB" w14:textId="6F8250EF" w:rsidR="00F74035" w:rsidRPr="006A7CF1" w:rsidRDefault="000A07DE" w:rsidP="000A07DE">
            <w:pPr>
              <w:keepNext/>
              <w:spacing w:before="0"/>
              <w:jc w:val="center"/>
              <w:rPr>
                <w:rFonts w:asciiTheme="minorHAnsi" w:hAnsiTheme="minorHAnsi" w:cstheme="minorHAnsi"/>
              </w:rPr>
            </w:pPr>
            <w:r w:rsidRPr="006A7CF1">
              <w:rPr>
                <w:rFonts w:asciiTheme="minorHAnsi" w:hAnsiTheme="minorHAnsi" w:cstheme="minorHAnsi"/>
                <w:szCs w:val="22"/>
              </w:rPr>
              <w:t>9</w:t>
            </w:r>
            <w:ins w:id="502" w:author="Spirtech" w:date="2023-11-06T17:21:00Z">
              <w:r w:rsidR="00D875F2">
                <w:rPr>
                  <w:rFonts w:asciiTheme="minorHAnsi" w:hAnsiTheme="minorHAnsi" w:cstheme="minorHAnsi"/>
                  <w:szCs w:val="22"/>
                </w:rPr>
                <w:t>7</w:t>
              </w:r>
            </w:ins>
            <w:del w:id="503" w:author="Spirtech" w:date="2023-11-06T17:21:00Z">
              <w:r w:rsidR="00EF547F" w:rsidDel="00D875F2">
                <w:rPr>
                  <w:rFonts w:asciiTheme="minorHAnsi" w:hAnsiTheme="minorHAnsi" w:cstheme="minorHAnsi"/>
                  <w:szCs w:val="22"/>
                </w:rPr>
                <w:delText>8</w:delText>
              </w:r>
            </w:del>
            <w:r w:rsidR="006418C2" w:rsidRPr="006A7CF1">
              <w:rPr>
                <w:rFonts w:asciiTheme="minorHAnsi" w:hAnsiTheme="minorHAnsi" w:cstheme="minorHAnsi"/>
              </w:rPr>
              <w:t xml:space="preserve"> caractères</w:t>
            </w:r>
          </w:p>
        </w:tc>
        <w:tc>
          <w:tcPr>
            <w:tcW w:w="6946" w:type="dxa"/>
            <w:gridSpan w:val="3"/>
            <w:tcBorders>
              <w:top w:val="single" w:sz="4" w:space="0" w:color="auto"/>
              <w:bottom w:val="single" w:sz="4" w:space="0" w:color="auto"/>
            </w:tcBorders>
            <w:vAlign w:val="center"/>
          </w:tcPr>
          <w:p w14:paraId="49BE322E" w14:textId="099E034B" w:rsidR="00F74035" w:rsidRPr="006A7CF1" w:rsidRDefault="006418C2" w:rsidP="000A07DE">
            <w:pPr>
              <w:keepNext/>
              <w:spacing w:before="0"/>
              <w:jc w:val="left"/>
              <w:rPr>
                <w:rFonts w:asciiTheme="minorHAnsi" w:hAnsiTheme="minorHAnsi" w:cstheme="minorHAnsi"/>
                <w:szCs w:val="22"/>
              </w:rPr>
            </w:pPr>
            <w:r w:rsidRPr="006A7CF1">
              <w:rPr>
                <w:rFonts w:asciiTheme="minorHAnsi" w:hAnsiTheme="minorHAnsi" w:cstheme="minorHAnsi"/>
                <w:szCs w:val="22"/>
              </w:rPr>
              <w:t>AMC1</w:t>
            </w:r>
            <w:r w:rsidR="00A8541F" w:rsidRPr="006A7CF1">
              <w:rPr>
                <w:rFonts w:asciiTheme="minorHAnsi" w:hAnsiTheme="minorHAnsi" w:cstheme="minorHAnsi"/>
                <w:szCs w:val="22"/>
              </w:rPr>
              <w:t>Q</w:t>
            </w:r>
            <w:r w:rsidR="005F53F8" w:rsidRPr="006A7CF1">
              <w:rPr>
                <w:rFonts w:asciiTheme="minorHAnsi" w:hAnsiTheme="minorHAnsi" w:cstheme="minorHAnsi"/>
                <w:szCs w:val="22"/>
              </w:rPr>
              <w:t>000I34/GB</w:t>
            </w:r>
            <w:del w:id="504" w:author="Spirtech" w:date="2023-11-06T17:21:00Z">
              <w:r w:rsidR="001F551E" w:rsidDel="00D875F2">
                <w:rPr>
                  <w:rFonts w:asciiTheme="minorHAnsi" w:hAnsiTheme="minorHAnsi" w:cstheme="minorHAnsi"/>
                  <w:szCs w:val="22"/>
                </w:rPr>
                <w:delText> </w:delText>
              </w:r>
            </w:del>
            <w:r w:rsidR="005F53F8" w:rsidRPr="006A7CF1">
              <w:rPr>
                <w:rFonts w:asciiTheme="minorHAnsi" w:hAnsiTheme="minorHAnsi" w:cstheme="minorHAnsi"/>
                <w:szCs w:val="22"/>
              </w:rPr>
              <w:t>:KUHFU U4W00NJ4CD6RE69MAP3U O8 S14HK6GEI%TY12+G2G2W4.VODBJKS/932/F9+6L3G79WNQOUL352</w:t>
            </w:r>
          </w:p>
        </w:tc>
      </w:tr>
      <w:tr w:rsidR="00B3100C" w:rsidRPr="00FB0DE1" w14:paraId="41F55643" w14:textId="77777777">
        <w:trPr>
          <w:cantSplit/>
        </w:trPr>
        <w:tc>
          <w:tcPr>
            <w:tcW w:w="4253" w:type="dxa"/>
            <w:gridSpan w:val="3"/>
            <w:vMerge w:val="restart"/>
            <w:tcBorders>
              <w:top w:val="single" w:sz="4" w:space="0" w:color="auto"/>
            </w:tcBorders>
            <w:vAlign w:val="center"/>
          </w:tcPr>
          <w:p w14:paraId="7CBBD22B" w14:textId="210BBB2B" w:rsidR="00F74035" w:rsidRPr="00FB0DE1" w:rsidRDefault="00E44C15" w:rsidP="00A106BC">
            <w:pPr>
              <w:keepNext/>
              <w:spacing w:before="0"/>
              <w:jc w:val="center"/>
            </w:pPr>
            <w:r w:rsidRPr="00FB0DE1">
              <w:rPr>
                <w:rFonts w:asciiTheme="minorHAnsi" w:hAnsiTheme="minorHAnsi" w:cstheme="minorHAnsi"/>
                <w:noProof/>
                <w:szCs w:val="22"/>
              </w:rPr>
              <w:drawing>
                <wp:inline distT="0" distB="0" distL="0" distR="0" wp14:anchorId="209D30AA" wp14:editId="1FF78B57">
                  <wp:extent cx="720000" cy="720000"/>
                  <wp:effectExtent l="0" t="0" r="4445" b="4445"/>
                  <wp:docPr id="930661709"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pic:spPr>
                      </pic:pic>
                    </a:graphicData>
                  </a:graphic>
                </wp:inline>
              </w:drawing>
            </w:r>
          </w:p>
        </w:tc>
        <w:tc>
          <w:tcPr>
            <w:tcW w:w="3402" w:type="dxa"/>
            <w:tcBorders>
              <w:top w:val="single" w:sz="4" w:space="0" w:color="auto"/>
            </w:tcBorders>
          </w:tcPr>
          <w:p w14:paraId="4C7AC843" w14:textId="257E1FAB" w:rsidR="00B3100C" w:rsidRPr="00FB0DE1" w:rsidRDefault="006418C2">
            <w:pPr>
              <w:keepNext/>
              <w:spacing w:before="0"/>
              <w:jc w:val="left"/>
            </w:pPr>
            <w:r w:rsidRPr="00FB0DE1">
              <w:t>Modules (sans quiet zone)</w:t>
            </w:r>
            <w:r w:rsidR="001F551E" w:rsidRPr="00FB0DE1">
              <w:t> </w:t>
            </w:r>
            <w:r w:rsidRPr="00FB0DE1">
              <w:t>:</w:t>
            </w:r>
          </w:p>
        </w:tc>
        <w:tc>
          <w:tcPr>
            <w:tcW w:w="2268" w:type="dxa"/>
            <w:tcBorders>
              <w:top w:val="single" w:sz="4" w:space="0" w:color="auto"/>
            </w:tcBorders>
          </w:tcPr>
          <w:p w14:paraId="1D6189EF" w14:textId="73B05509" w:rsidR="00F74035" w:rsidRPr="00FB0DE1" w:rsidRDefault="00F74035" w:rsidP="00F74035">
            <w:pPr>
              <w:keepNext/>
              <w:spacing w:before="0"/>
              <w:ind w:left="18841" w:hanging="18841"/>
              <w:jc w:val="left"/>
            </w:pPr>
            <w:r w:rsidRPr="00FB0DE1">
              <w:rPr>
                <w:rFonts w:asciiTheme="minorHAnsi" w:hAnsiTheme="minorHAnsi" w:cstheme="minorHAnsi"/>
                <w:szCs w:val="22"/>
              </w:rPr>
              <w:t>37</w:t>
            </w:r>
            <w:r w:rsidRPr="00FB0DE1">
              <w:t xml:space="preserve"> </w:t>
            </w:r>
            <w:r w:rsidRPr="00FB0DE1">
              <w:rPr>
                <w:rFonts w:cs="Calibri"/>
              </w:rPr>
              <w:t>× 37</w:t>
            </w:r>
          </w:p>
        </w:tc>
      </w:tr>
      <w:tr w:rsidR="00B3100C" w:rsidRPr="00FB0DE1" w14:paraId="2CEA6C37" w14:textId="77777777">
        <w:trPr>
          <w:cantSplit/>
        </w:trPr>
        <w:tc>
          <w:tcPr>
            <w:tcW w:w="4253" w:type="dxa"/>
            <w:gridSpan w:val="3"/>
            <w:vMerge/>
            <w:tcBorders>
              <w:bottom w:val="single" w:sz="4" w:space="0" w:color="auto"/>
            </w:tcBorders>
          </w:tcPr>
          <w:p w14:paraId="7BFB2A45" w14:textId="77777777" w:rsidR="00B3100C" w:rsidRPr="00FB0DE1" w:rsidRDefault="00B3100C">
            <w:pPr>
              <w:keepNext/>
              <w:spacing w:before="0"/>
              <w:jc w:val="left"/>
            </w:pPr>
          </w:p>
        </w:tc>
        <w:tc>
          <w:tcPr>
            <w:tcW w:w="3402" w:type="dxa"/>
          </w:tcPr>
          <w:p w14:paraId="6D91826A" w14:textId="4EBB269E" w:rsidR="00B3100C" w:rsidRPr="00FB0DE1" w:rsidRDefault="006418C2">
            <w:pPr>
              <w:keepNext/>
              <w:spacing w:before="0"/>
              <w:jc w:val="left"/>
            </w:pPr>
            <w:r w:rsidRPr="00FB0DE1">
              <w:t>Taille totale (avec quiet zone)</w:t>
            </w:r>
            <w:r w:rsidR="001F551E" w:rsidRPr="00FB0DE1">
              <w:t> </w:t>
            </w:r>
            <w:r w:rsidRPr="00FB0DE1">
              <w:t>:</w:t>
            </w:r>
          </w:p>
        </w:tc>
        <w:tc>
          <w:tcPr>
            <w:tcW w:w="2268" w:type="dxa"/>
          </w:tcPr>
          <w:p w14:paraId="02450556" w14:textId="77777777" w:rsidR="00B3100C" w:rsidRPr="00FB0DE1" w:rsidRDefault="006418C2">
            <w:pPr>
              <w:keepNext/>
              <w:spacing w:before="0"/>
              <w:jc w:val="left"/>
            </w:pPr>
            <w:r w:rsidRPr="00FB0DE1">
              <w:t xml:space="preserve">20 mm </w:t>
            </w:r>
            <w:r w:rsidRPr="00FB0DE1">
              <w:rPr>
                <w:rFonts w:cs="Calibri"/>
              </w:rPr>
              <w:t>× 20 mm</w:t>
            </w:r>
          </w:p>
        </w:tc>
      </w:tr>
      <w:tr w:rsidR="00B3100C" w:rsidRPr="00590752" w14:paraId="7A917A90" w14:textId="77777777">
        <w:trPr>
          <w:cantSplit/>
        </w:trPr>
        <w:tc>
          <w:tcPr>
            <w:tcW w:w="4253" w:type="dxa"/>
            <w:gridSpan w:val="3"/>
            <w:vMerge/>
            <w:tcBorders>
              <w:bottom w:val="single" w:sz="4" w:space="0" w:color="auto"/>
            </w:tcBorders>
          </w:tcPr>
          <w:p w14:paraId="384647C2" w14:textId="77777777" w:rsidR="00B3100C" w:rsidRPr="00FB0DE1" w:rsidRDefault="00B3100C">
            <w:pPr>
              <w:keepNext/>
              <w:spacing w:before="0"/>
              <w:jc w:val="left"/>
            </w:pPr>
          </w:p>
        </w:tc>
        <w:tc>
          <w:tcPr>
            <w:tcW w:w="3402" w:type="dxa"/>
            <w:tcBorders>
              <w:bottom w:val="single" w:sz="4" w:space="0" w:color="auto"/>
            </w:tcBorders>
          </w:tcPr>
          <w:p w14:paraId="7B3BBCC8" w14:textId="7CC5480C" w:rsidR="00B3100C" w:rsidRPr="00FB0DE1" w:rsidRDefault="006418C2">
            <w:pPr>
              <w:keepNext/>
              <w:spacing w:before="0"/>
              <w:jc w:val="left"/>
            </w:pPr>
            <w:r w:rsidRPr="00FB0DE1">
              <w:t>Taille des modules</w:t>
            </w:r>
            <w:r w:rsidR="001F551E" w:rsidRPr="00FB0DE1">
              <w:t> </w:t>
            </w:r>
            <w:r w:rsidRPr="00FB0DE1">
              <w:t>:</w:t>
            </w:r>
          </w:p>
        </w:tc>
        <w:tc>
          <w:tcPr>
            <w:tcW w:w="2268" w:type="dxa"/>
            <w:tcBorders>
              <w:bottom w:val="single" w:sz="4" w:space="0" w:color="auto"/>
            </w:tcBorders>
          </w:tcPr>
          <w:p w14:paraId="3DC646A8" w14:textId="3769ED98" w:rsidR="00F74035" w:rsidRPr="00590752" w:rsidRDefault="00F74035">
            <w:pPr>
              <w:keepNext/>
              <w:spacing w:before="0"/>
              <w:jc w:val="left"/>
            </w:pPr>
            <w:r w:rsidRPr="00FB0DE1">
              <w:t>17,5 mil (0,444 mm)</w:t>
            </w:r>
          </w:p>
        </w:tc>
      </w:tr>
    </w:tbl>
    <w:p w14:paraId="3A17D6DB" w14:textId="77777777" w:rsidR="00B3100C" w:rsidRPr="00590752" w:rsidRDefault="00B3100C">
      <w:pPr>
        <w:pStyle w:val="Interligne"/>
      </w:pPr>
    </w:p>
    <w:p w14:paraId="3F9A62CE" w14:textId="75CCB629" w:rsidR="00B3100C" w:rsidRPr="00590752" w:rsidRDefault="006418C2">
      <w:pPr>
        <w:pStyle w:val="Titre3"/>
      </w:pPr>
      <w:bookmarkStart w:id="505" w:name="_Toc162266676"/>
      <w:r w:rsidRPr="00590752">
        <w:t>Exemple 5</w:t>
      </w:r>
      <w:r w:rsidR="001F551E">
        <w:t> </w:t>
      </w:r>
      <w:r w:rsidRPr="00590752">
        <w:t xml:space="preserve">: </w:t>
      </w:r>
      <w:r w:rsidR="00BA6B39">
        <w:t>dix</w:t>
      </w:r>
      <w:r w:rsidRPr="00590752">
        <w:t xml:space="preserve"> secteurs (1, 4, </w:t>
      </w:r>
      <w:r w:rsidR="00BA6B39">
        <w:t xml:space="preserve">5, </w:t>
      </w:r>
      <w:r w:rsidRPr="00590752">
        <w:t xml:space="preserve">7, </w:t>
      </w:r>
      <w:r w:rsidR="00BA6B39">
        <w:t xml:space="preserve">9, </w:t>
      </w:r>
      <w:r w:rsidRPr="00590752">
        <w:t>11 à 14, 22), authentification statique seulement</w:t>
      </w:r>
      <w:bookmarkEnd w:id="505"/>
    </w:p>
    <w:p w14:paraId="20CD4B1C" w14:textId="77777777" w:rsidR="00B3100C" w:rsidRPr="00590752" w:rsidRDefault="00B3100C">
      <w:pPr>
        <w:pStyle w:val="Interligne"/>
        <w:keepNext/>
      </w:pPr>
    </w:p>
    <w:tbl>
      <w:tblPr>
        <w:tblStyle w:val="Grilledutableau"/>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left w:w="57" w:type="dxa"/>
          <w:bottom w:w="57" w:type="dxa"/>
          <w:right w:w="57" w:type="dxa"/>
        </w:tblCellMar>
        <w:tblLook w:val="04A0" w:firstRow="1" w:lastRow="0" w:firstColumn="1" w:lastColumn="0" w:noHBand="0" w:noVBand="1"/>
      </w:tblPr>
      <w:tblGrid>
        <w:gridCol w:w="1701"/>
        <w:gridCol w:w="1276"/>
        <w:gridCol w:w="1276"/>
        <w:gridCol w:w="3402"/>
        <w:gridCol w:w="2268"/>
      </w:tblGrid>
      <w:tr w:rsidR="00B3100C" w:rsidRPr="006A7CF1" w14:paraId="4AE370AB" w14:textId="77777777">
        <w:trPr>
          <w:cantSplit/>
        </w:trPr>
        <w:tc>
          <w:tcPr>
            <w:tcW w:w="1701" w:type="dxa"/>
            <w:tcBorders>
              <w:top w:val="single" w:sz="4" w:space="0" w:color="auto"/>
              <w:bottom w:val="single" w:sz="4" w:space="0" w:color="auto"/>
            </w:tcBorders>
            <w:vAlign w:val="center"/>
          </w:tcPr>
          <w:p w14:paraId="7EC73594" w14:textId="77777777" w:rsidR="00B3100C" w:rsidRPr="006A7CF1" w:rsidRDefault="006418C2">
            <w:pPr>
              <w:keepNext/>
              <w:spacing w:before="0"/>
              <w:jc w:val="left"/>
            </w:pPr>
            <w:r w:rsidRPr="006A7CF1">
              <w:t>Données à encoder</w:t>
            </w:r>
          </w:p>
        </w:tc>
        <w:tc>
          <w:tcPr>
            <w:tcW w:w="1276" w:type="dxa"/>
            <w:tcBorders>
              <w:top w:val="single" w:sz="4" w:space="0" w:color="auto"/>
              <w:bottom w:val="single" w:sz="4" w:space="0" w:color="auto"/>
            </w:tcBorders>
            <w:vAlign w:val="center"/>
          </w:tcPr>
          <w:p w14:paraId="3B5F68C0" w14:textId="70577786" w:rsidR="001B672E" w:rsidRPr="006A7CF1" w:rsidRDefault="00333B50" w:rsidP="00333B50">
            <w:pPr>
              <w:keepNext/>
              <w:spacing w:before="0"/>
              <w:jc w:val="center"/>
              <w:rPr>
                <w:rFonts w:asciiTheme="minorHAnsi" w:hAnsiTheme="minorHAnsi" w:cstheme="minorHAnsi"/>
              </w:rPr>
            </w:pPr>
            <w:r w:rsidRPr="006A7CF1">
              <w:rPr>
                <w:rFonts w:asciiTheme="minorHAnsi" w:hAnsiTheme="minorHAnsi" w:cstheme="minorHAnsi"/>
                <w:szCs w:val="22"/>
              </w:rPr>
              <w:t>125</w:t>
            </w:r>
            <w:r w:rsidR="006418C2" w:rsidRPr="006A7CF1">
              <w:rPr>
                <w:rFonts w:asciiTheme="minorHAnsi" w:hAnsiTheme="minorHAnsi" w:cstheme="minorHAnsi"/>
                <w:szCs w:val="22"/>
              </w:rPr>
              <w:br/>
            </w:r>
            <w:r w:rsidR="006418C2" w:rsidRPr="006A7CF1">
              <w:rPr>
                <w:rFonts w:asciiTheme="minorHAnsi" w:hAnsiTheme="minorHAnsi" w:cstheme="minorHAnsi"/>
              </w:rPr>
              <w:t>octets</w:t>
            </w:r>
          </w:p>
        </w:tc>
        <w:tc>
          <w:tcPr>
            <w:tcW w:w="6946" w:type="dxa"/>
            <w:gridSpan w:val="3"/>
            <w:tcBorders>
              <w:top w:val="single" w:sz="4" w:space="0" w:color="auto"/>
              <w:bottom w:val="single" w:sz="4" w:space="0" w:color="auto"/>
            </w:tcBorders>
            <w:vAlign w:val="center"/>
          </w:tcPr>
          <w:p w14:paraId="56425C80" w14:textId="6FE34C1C" w:rsidR="001B672E" w:rsidRPr="006A7CF1" w:rsidRDefault="006418C2" w:rsidP="00333B50">
            <w:pPr>
              <w:pStyle w:val="Tableau"/>
              <w:spacing w:before="0" w:after="0"/>
              <w:rPr>
                <w:rFonts w:asciiTheme="minorHAnsi" w:hAnsiTheme="minorHAnsi" w:cstheme="minorHAnsi"/>
                <w:szCs w:val="22"/>
              </w:rPr>
            </w:pPr>
            <w:r w:rsidRPr="006A7CF1">
              <w:t>‘1000</w:t>
            </w:r>
            <w:r w:rsidR="0039437D" w:rsidRPr="006A7CF1">
              <w:t>2</w:t>
            </w:r>
            <w:r w:rsidRPr="006A7CF1">
              <w:t>03</w:t>
            </w:r>
            <w:r w:rsidR="00C21B71" w:rsidRPr="006A7CF1">
              <w:t>D5</w:t>
            </w:r>
            <w:r w:rsidRPr="006A7CF1">
              <w:t>9FEF0FEF002250E0020231231CB32075301EDEE43A40CF9A1</w:t>
            </w:r>
            <w:r w:rsidR="000A07DE" w:rsidRPr="006A7CF1">
              <w:rPr>
                <w:rFonts w:asciiTheme="minorHAnsi" w:hAnsiTheme="minorHAnsi" w:cstheme="minorHAnsi"/>
                <w:szCs w:val="22"/>
              </w:rPr>
              <w:t>357194EC</w:t>
            </w:r>
            <w:r w:rsidRPr="006A7CF1">
              <w:t>25102112</w:t>
            </w:r>
            <w:r w:rsidR="000A07DE" w:rsidRPr="006A7CF1">
              <w:rPr>
                <w:rFonts w:asciiTheme="minorHAnsi" w:hAnsiTheme="minorHAnsi" w:cstheme="minorHAnsi"/>
                <w:szCs w:val="22"/>
              </w:rPr>
              <w:t>CAFD8AFC</w:t>
            </w:r>
            <w:r w:rsidRPr="006A7CF1">
              <w:t>9D5964E113197B7E3836877F2CFEBCC2811B8A5F921A31D0BC453E49C37A2EA4CAD8D52034CAC5EC5D7EDFBF4D33693AB0B5D6F0C1C9B0FDC4C1865D6BD316A6CC69FE8C678084DCD99819EF92AAB8E234B9972F’h</w:t>
            </w:r>
          </w:p>
        </w:tc>
      </w:tr>
      <w:tr w:rsidR="00B3100C" w:rsidRPr="00590752" w14:paraId="616C11B8" w14:textId="77777777">
        <w:trPr>
          <w:cantSplit/>
        </w:trPr>
        <w:tc>
          <w:tcPr>
            <w:tcW w:w="1701" w:type="dxa"/>
            <w:tcBorders>
              <w:top w:val="single" w:sz="4" w:space="0" w:color="auto"/>
              <w:bottom w:val="single" w:sz="4" w:space="0" w:color="auto"/>
            </w:tcBorders>
            <w:vAlign w:val="center"/>
          </w:tcPr>
          <w:p w14:paraId="1266259E" w14:textId="77777777" w:rsidR="00B3100C" w:rsidRPr="006A7CF1" w:rsidRDefault="006418C2">
            <w:pPr>
              <w:keepNext/>
              <w:spacing w:before="0"/>
              <w:jc w:val="left"/>
            </w:pPr>
            <w:r w:rsidRPr="006A7CF1">
              <w:t>Structure complète</w:t>
            </w:r>
          </w:p>
        </w:tc>
        <w:tc>
          <w:tcPr>
            <w:tcW w:w="1276" w:type="dxa"/>
            <w:tcBorders>
              <w:top w:val="single" w:sz="4" w:space="0" w:color="auto"/>
              <w:bottom w:val="single" w:sz="4" w:space="0" w:color="auto"/>
            </w:tcBorders>
            <w:vAlign w:val="center"/>
          </w:tcPr>
          <w:p w14:paraId="73BDDB89" w14:textId="468FAB65" w:rsidR="001B672E" w:rsidRPr="006A7CF1" w:rsidRDefault="00990CCC" w:rsidP="00990CCC">
            <w:pPr>
              <w:keepNext/>
              <w:spacing w:before="0"/>
              <w:jc w:val="center"/>
              <w:rPr>
                <w:rFonts w:asciiTheme="minorHAnsi" w:hAnsiTheme="minorHAnsi" w:cstheme="minorHAnsi"/>
              </w:rPr>
            </w:pPr>
            <w:r w:rsidRPr="006A7CF1">
              <w:rPr>
                <w:rFonts w:asciiTheme="minorHAnsi" w:hAnsiTheme="minorHAnsi" w:cstheme="minorHAnsi"/>
                <w:szCs w:val="22"/>
              </w:rPr>
              <w:t>19</w:t>
            </w:r>
            <w:ins w:id="506" w:author="Spirtech" w:date="2023-11-06T17:25:00Z">
              <w:r w:rsidR="00FB0DE1">
                <w:rPr>
                  <w:rFonts w:asciiTheme="minorHAnsi" w:hAnsiTheme="minorHAnsi" w:cstheme="minorHAnsi"/>
                  <w:szCs w:val="22"/>
                </w:rPr>
                <w:t>3</w:t>
              </w:r>
            </w:ins>
            <w:del w:id="507" w:author="Spirtech" w:date="2023-11-06T17:25:00Z">
              <w:r w:rsidR="00FE65DF" w:rsidDel="00FB0DE1">
                <w:rPr>
                  <w:rFonts w:asciiTheme="minorHAnsi" w:hAnsiTheme="minorHAnsi" w:cstheme="minorHAnsi"/>
                  <w:szCs w:val="22"/>
                </w:rPr>
                <w:delText>6</w:delText>
              </w:r>
            </w:del>
            <w:r w:rsidR="006418C2" w:rsidRPr="006A7CF1">
              <w:rPr>
                <w:rFonts w:asciiTheme="minorHAnsi" w:hAnsiTheme="minorHAnsi" w:cstheme="minorHAnsi"/>
              </w:rPr>
              <w:t xml:space="preserve"> caractères</w:t>
            </w:r>
          </w:p>
        </w:tc>
        <w:tc>
          <w:tcPr>
            <w:tcW w:w="6946" w:type="dxa"/>
            <w:gridSpan w:val="3"/>
            <w:tcBorders>
              <w:top w:val="single" w:sz="4" w:space="0" w:color="auto"/>
              <w:bottom w:val="single" w:sz="4" w:space="0" w:color="auto"/>
            </w:tcBorders>
            <w:vAlign w:val="center"/>
          </w:tcPr>
          <w:p w14:paraId="559C1F5D" w14:textId="1333E842" w:rsidR="001B672E" w:rsidRPr="00590752" w:rsidRDefault="006418C2" w:rsidP="00537EB2">
            <w:pPr>
              <w:keepNext/>
              <w:spacing w:before="0"/>
              <w:jc w:val="left"/>
              <w:rPr>
                <w:rFonts w:asciiTheme="minorHAnsi" w:hAnsiTheme="minorHAnsi" w:cstheme="minorHAnsi"/>
                <w:szCs w:val="22"/>
              </w:rPr>
            </w:pPr>
            <w:r w:rsidRPr="006A7CF1">
              <w:rPr>
                <w:rFonts w:asciiTheme="minorHAnsi" w:hAnsiTheme="minorHAnsi" w:cstheme="minorHAnsi"/>
                <w:szCs w:val="22"/>
              </w:rPr>
              <w:t>AMC1</w:t>
            </w:r>
            <w:r w:rsidR="00F870AA" w:rsidRPr="006A7CF1">
              <w:rPr>
                <w:rFonts w:asciiTheme="minorHAnsi" w:hAnsiTheme="minorHAnsi" w:cstheme="minorHAnsi"/>
                <w:szCs w:val="22"/>
              </w:rPr>
              <w:t>Q</w:t>
            </w:r>
            <w:r w:rsidR="00537EB2" w:rsidRPr="006A7CF1">
              <w:rPr>
                <w:rFonts w:asciiTheme="minorHAnsi" w:hAnsiTheme="minorHAnsi" w:cstheme="minorHAnsi"/>
                <w:szCs w:val="22"/>
              </w:rPr>
              <w:t>112I34/GB</w:t>
            </w:r>
            <w:del w:id="508" w:author="Spirtech" w:date="2023-11-06T17:25:00Z">
              <w:r w:rsidR="001F551E" w:rsidDel="00FB0DE1">
                <w:rPr>
                  <w:rFonts w:asciiTheme="minorHAnsi" w:hAnsiTheme="minorHAnsi" w:cstheme="minorHAnsi"/>
                  <w:szCs w:val="22"/>
                </w:rPr>
                <w:delText> </w:delText>
              </w:r>
            </w:del>
            <w:r w:rsidR="00537EB2" w:rsidRPr="006A7CF1">
              <w:rPr>
                <w:rFonts w:asciiTheme="minorHAnsi" w:hAnsiTheme="minorHAnsi" w:cstheme="minorHAnsi"/>
                <w:szCs w:val="22"/>
              </w:rPr>
              <w:t>:KUHFU U4W00NJ4CD6RE69MAP3U O8 S14HK6GEI%TY12+G2G2W4.VODBJKS/932/F9+6L3G79WNQOUL3V3C0E3LHQ-X8SE93KFL$KOIR934OSPT*TY1GD8OLM6*I7K</w:t>
            </w:r>
            <w:del w:id="509" w:author="Spirtech" w:date="2023-11-06T17:25:00Z">
              <w:r w:rsidR="001F551E" w:rsidDel="00FB0DE1">
                <w:rPr>
                  <w:rFonts w:asciiTheme="minorHAnsi" w:hAnsiTheme="minorHAnsi" w:cstheme="minorHAnsi"/>
                  <w:szCs w:val="22"/>
                </w:rPr>
                <w:delText> </w:delText>
              </w:r>
            </w:del>
            <w:r w:rsidR="00537EB2" w:rsidRPr="006A7CF1">
              <w:rPr>
                <w:rFonts w:asciiTheme="minorHAnsi" w:hAnsiTheme="minorHAnsi" w:cstheme="minorHAnsi"/>
                <w:szCs w:val="22"/>
              </w:rPr>
              <w:t>:MSJUHMPT3W.KOK B%UQ+3L</w:t>
            </w:r>
            <w:del w:id="510" w:author="Spirtech" w:date="2023-11-06T17:25:00Z">
              <w:r w:rsidR="001F551E" w:rsidDel="00FB0DE1">
                <w:rPr>
                  <w:rFonts w:asciiTheme="minorHAnsi" w:hAnsiTheme="minorHAnsi" w:cstheme="minorHAnsi"/>
                  <w:szCs w:val="22"/>
                </w:rPr>
                <w:delText> </w:delText>
              </w:r>
            </w:del>
            <w:r w:rsidR="00537EB2" w:rsidRPr="006A7CF1">
              <w:rPr>
                <w:rFonts w:asciiTheme="minorHAnsi" w:hAnsiTheme="minorHAnsi" w:cstheme="minorHAnsi"/>
                <w:szCs w:val="22"/>
              </w:rPr>
              <w:t>:HDXXH5BGH-RCAJ+CU9QL%QS KN21</w:t>
            </w:r>
          </w:p>
        </w:tc>
      </w:tr>
      <w:tr w:rsidR="00B3100C" w:rsidRPr="00590752" w14:paraId="4958326A" w14:textId="77777777">
        <w:trPr>
          <w:cantSplit/>
        </w:trPr>
        <w:tc>
          <w:tcPr>
            <w:tcW w:w="4253" w:type="dxa"/>
            <w:gridSpan w:val="3"/>
            <w:vMerge w:val="restart"/>
            <w:tcBorders>
              <w:top w:val="single" w:sz="4" w:space="0" w:color="auto"/>
            </w:tcBorders>
            <w:vAlign w:val="center"/>
          </w:tcPr>
          <w:p w14:paraId="09F09F02" w14:textId="01B7C157" w:rsidR="001B672E" w:rsidRPr="00537EB2" w:rsidRDefault="00537EB2" w:rsidP="00A106BC">
            <w:pPr>
              <w:keepNext/>
              <w:spacing w:before="0"/>
              <w:jc w:val="center"/>
            </w:pPr>
            <w:r w:rsidRPr="00537EB2">
              <w:rPr>
                <w:rFonts w:asciiTheme="minorHAnsi" w:hAnsiTheme="minorHAnsi" w:cstheme="minorHAnsi"/>
                <w:noProof/>
                <w:szCs w:val="22"/>
              </w:rPr>
              <w:drawing>
                <wp:inline distT="0" distB="0" distL="0" distR="0" wp14:anchorId="7A86B657" wp14:editId="0D7E502F">
                  <wp:extent cx="720000" cy="720000"/>
                  <wp:effectExtent l="0" t="0" r="4445" b="4445"/>
                  <wp:docPr id="121029123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pic:spPr>
                      </pic:pic>
                    </a:graphicData>
                  </a:graphic>
                </wp:inline>
              </w:drawing>
            </w:r>
          </w:p>
        </w:tc>
        <w:tc>
          <w:tcPr>
            <w:tcW w:w="3402" w:type="dxa"/>
            <w:tcBorders>
              <w:top w:val="single" w:sz="4" w:space="0" w:color="auto"/>
            </w:tcBorders>
          </w:tcPr>
          <w:p w14:paraId="6F10B710" w14:textId="7ED13A18" w:rsidR="00B3100C" w:rsidRPr="00537EB2" w:rsidRDefault="006418C2">
            <w:pPr>
              <w:keepNext/>
              <w:spacing w:before="0"/>
              <w:jc w:val="left"/>
            </w:pPr>
            <w:r w:rsidRPr="00537EB2">
              <w:t>Modules (sans quiet zone)</w:t>
            </w:r>
            <w:r w:rsidR="001F551E">
              <w:t> </w:t>
            </w:r>
            <w:r w:rsidRPr="00537EB2">
              <w:t>:</w:t>
            </w:r>
          </w:p>
        </w:tc>
        <w:tc>
          <w:tcPr>
            <w:tcW w:w="2268" w:type="dxa"/>
            <w:tcBorders>
              <w:top w:val="single" w:sz="4" w:space="0" w:color="auto"/>
            </w:tcBorders>
          </w:tcPr>
          <w:p w14:paraId="6F4BC883" w14:textId="77777777" w:rsidR="00B3100C" w:rsidRPr="00590752" w:rsidRDefault="006418C2">
            <w:pPr>
              <w:keepNext/>
              <w:spacing w:before="0"/>
              <w:ind w:left="18841" w:hanging="18841"/>
              <w:jc w:val="left"/>
            </w:pPr>
            <w:r w:rsidRPr="00537EB2">
              <w:rPr>
                <w:rFonts w:asciiTheme="minorHAnsi" w:hAnsiTheme="minorHAnsi" w:cstheme="minorHAnsi"/>
                <w:szCs w:val="22"/>
              </w:rPr>
              <w:t>49</w:t>
            </w:r>
            <w:r w:rsidRPr="00537EB2">
              <w:t xml:space="preserve"> </w:t>
            </w:r>
            <w:r w:rsidRPr="00537EB2">
              <w:rPr>
                <w:rFonts w:cs="Calibri"/>
              </w:rPr>
              <w:t>× 49</w:t>
            </w:r>
          </w:p>
        </w:tc>
      </w:tr>
      <w:tr w:rsidR="00B3100C" w:rsidRPr="00590752" w14:paraId="1D3F0F82" w14:textId="77777777">
        <w:trPr>
          <w:cantSplit/>
        </w:trPr>
        <w:tc>
          <w:tcPr>
            <w:tcW w:w="4253" w:type="dxa"/>
            <w:gridSpan w:val="3"/>
            <w:vMerge/>
            <w:tcBorders>
              <w:bottom w:val="single" w:sz="4" w:space="0" w:color="auto"/>
            </w:tcBorders>
          </w:tcPr>
          <w:p w14:paraId="5792EAD7" w14:textId="77777777" w:rsidR="00B3100C" w:rsidRPr="00590752" w:rsidRDefault="00B3100C">
            <w:pPr>
              <w:keepNext/>
              <w:spacing w:before="0"/>
              <w:jc w:val="left"/>
            </w:pPr>
          </w:p>
        </w:tc>
        <w:tc>
          <w:tcPr>
            <w:tcW w:w="3402" w:type="dxa"/>
          </w:tcPr>
          <w:p w14:paraId="3A482E3F" w14:textId="3BAEA3A7" w:rsidR="00B3100C" w:rsidRPr="00590752" w:rsidRDefault="006418C2">
            <w:pPr>
              <w:keepNext/>
              <w:spacing w:before="0"/>
              <w:jc w:val="left"/>
            </w:pPr>
            <w:r w:rsidRPr="00590752">
              <w:t>Taille totale (avec quiet zone)</w:t>
            </w:r>
            <w:r w:rsidR="001F551E">
              <w:t> </w:t>
            </w:r>
            <w:r w:rsidRPr="00590752">
              <w:t>:</w:t>
            </w:r>
          </w:p>
        </w:tc>
        <w:tc>
          <w:tcPr>
            <w:tcW w:w="2268" w:type="dxa"/>
          </w:tcPr>
          <w:p w14:paraId="7E22EF30" w14:textId="77777777" w:rsidR="00B3100C" w:rsidRPr="00590752" w:rsidRDefault="006418C2">
            <w:pPr>
              <w:keepNext/>
              <w:spacing w:before="0"/>
              <w:jc w:val="left"/>
            </w:pPr>
            <w:r w:rsidRPr="00590752">
              <w:t xml:space="preserve">20 mm </w:t>
            </w:r>
            <w:r w:rsidRPr="00590752">
              <w:rPr>
                <w:rFonts w:cs="Calibri"/>
              </w:rPr>
              <w:t>× 20 mm</w:t>
            </w:r>
          </w:p>
        </w:tc>
      </w:tr>
      <w:tr w:rsidR="00B3100C" w:rsidRPr="00590752" w14:paraId="633F112A" w14:textId="77777777">
        <w:trPr>
          <w:cantSplit/>
        </w:trPr>
        <w:tc>
          <w:tcPr>
            <w:tcW w:w="4253" w:type="dxa"/>
            <w:gridSpan w:val="3"/>
            <w:vMerge/>
            <w:tcBorders>
              <w:bottom w:val="single" w:sz="4" w:space="0" w:color="auto"/>
            </w:tcBorders>
          </w:tcPr>
          <w:p w14:paraId="1742A680" w14:textId="77777777" w:rsidR="00B3100C" w:rsidRPr="00590752" w:rsidRDefault="00B3100C">
            <w:pPr>
              <w:keepNext/>
              <w:spacing w:before="0"/>
              <w:jc w:val="left"/>
            </w:pPr>
          </w:p>
        </w:tc>
        <w:tc>
          <w:tcPr>
            <w:tcW w:w="3402" w:type="dxa"/>
            <w:tcBorders>
              <w:bottom w:val="single" w:sz="4" w:space="0" w:color="auto"/>
            </w:tcBorders>
          </w:tcPr>
          <w:p w14:paraId="72FA3FC8" w14:textId="35C91E1A" w:rsidR="00B3100C" w:rsidRPr="00590752" w:rsidRDefault="006418C2">
            <w:pPr>
              <w:keepNext/>
              <w:spacing w:before="0"/>
              <w:jc w:val="left"/>
            </w:pPr>
            <w:r w:rsidRPr="00590752">
              <w:t>Taille des modules</w:t>
            </w:r>
            <w:r w:rsidR="001F551E">
              <w:t> </w:t>
            </w:r>
            <w:r w:rsidRPr="00590752">
              <w:t>:</w:t>
            </w:r>
          </w:p>
        </w:tc>
        <w:tc>
          <w:tcPr>
            <w:tcW w:w="2268" w:type="dxa"/>
            <w:tcBorders>
              <w:bottom w:val="single" w:sz="4" w:space="0" w:color="auto"/>
            </w:tcBorders>
          </w:tcPr>
          <w:p w14:paraId="056DE035" w14:textId="77777777" w:rsidR="00B3100C" w:rsidRPr="00590752" w:rsidRDefault="006418C2">
            <w:pPr>
              <w:keepNext/>
              <w:spacing w:before="0"/>
              <w:jc w:val="left"/>
            </w:pPr>
            <w:r w:rsidRPr="00590752">
              <w:t>13,8 mil (0,351 mm)</w:t>
            </w:r>
          </w:p>
        </w:tc>
      </w:tr>
    </w:tbl>
    <w:p w14:paraId="05827624" w14:textId="77777777" w:rsidR="00B3100C" w:rsidRPr="00590752" w:rsidRDefault="00B3100C">
      <w:pPr>
        <w:pStyle w:val="Interligne"/>
      </w:pPr>
    </w:p>
    <w:p w14:paraId="78FAFC8C" w14:textId="7F949C84" w:rsidR="00B3100C" w:rsidRPr="00590752" w:rsidRDefault="006418C2">
      <w:pPr>
        <w:pStyle w:val="Titre3"/>
      </w:pPr>
      <w:bookmarkStart w:id="511" w:name="_Toc162266677"/>
      <w:r w:rsidRPr="00590752">
        <w:lastRenderedPageBreak/>
        <w:t>Exemple 6</w:t>
      </w:r>
      <w:r w:rsidR="001F551E">
        <w:t> </w:t>
      </w:r>
      <w:r w:rsidRPr="00590752">
        <w:t xml:space="preserve">: </w:t>
      </w:r>
      <w:r w:rsidR="00BA6B39">
        <w:t>dix</w:t>
      </w:r>
      <w:r w:rsidRPr="00590752">
        <w:t xml:space="preserve"> secteurs (1, 4, </w:t>
      </w:r>
      <w:r w:rsidR="00BA6B39">
        <w:t xml:space="preserve">5, </w:t>
      </w:r>
      <w:r w:rsidRPr="00590752">
        <w:t xml:space="preserve">7, </w:t>
      </w:r>
      <w:r w:rsidR="00863989">
        <w:t xml:space="preserve">9, </w:t>
      </w:r>
      <w:r w:rsidRPr="00590752">
        <w:t>11 à 14, 22), authentification complète</w:t>
      </w:r>
      <w:bookmarkEnd w:id="511"/>
    </w:p>
    <w:p w14:paraId="4FB76CE9" w14:textId="77777777" w:rsidR="00B3100C" w:rsidRPr="00590752" w:rsidRDefault="00B3100C">
      <w:pPr>
        <w:pStyle w:val="Interligne"/>
        <w:keepNext/>
      </w:pPr>
    </w:p>
    <w:tbl>
      <w:tblPr>
        <w:tblStyle w:val="Grilledutableau"/>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left w:w="57" w:type="dxa"/>
          <w:bottom w:w="57" w:type="dxa"/>
          <w:right w:w="57" w:type="dxa"/>
        </w:tblCellMar>
        <w:tblLook w:val="04A0" w:firstRow="1" w:lastRow="0" w:firstColumn="1" w:lastColumn="0" w:noHBand="0" w:noVBand="1"/>
      </w:tblPr>
      <w:tblGrid>
        <w:gridCol w:w="1701"/>
        <w:gridCol w:w="1276"/>
        <w:gridCol w:w="1276"/>
        <w:gridCol w:w="3402"/>
        <w:gridCol w:w="2268"/>
      </w:tblGrid>
      <w:tr w:rsidR="00B3100C" w:rsidRPr="00590752" w14:paraId="73D40762" w14:textId="77777777">
        <w:trPr>
          <w:cantSplit/>
        </w:trPr>
        <w:tc>
          <w:tcPr>
            <w:tcW w:w="1701" w:type="dxa"/>
            <w:tcBorders>
              <w:top w:val="single" w:sz="4" w:space="0" w:color="auto"/>
              <w:bottom w:val="single" w:sz="4" w:space="0" w:color="auto"/>
            </w:tcBorders>
            <w:vAlign w:val="center"/>
          </w:tcPr>
          <w:p w14:paraId="4ADA0FC5" w14:textId="77777777" w:rsidR="00B3100C" w:rsidRPr="00590752" w:rsidRDefault="006418C2">
            <w:pPr>
              <w:keepNext/>
              <w:spacing w:before="0"/>
              <w:jc w:val="left"/>
            </w:pPr>
            <w:r w:rsidRPr="00590752">
              <w:t>Données à encoder</w:t>
            </w:r>
          </w:p>
        </w:tc>
        <w:tc>
          <w:tcPr>
            <w:tcW w:w="1276" w:type="dxa"/>
            <w:tcBorders>
              <w:top w:val="single" w:sz="4" w:space="0" w:color="auto"/>
              <w:bottom w:val="single" w:sz="4" w:space="0" w:color="auto"/>
            </w:tcBorders>
            <w:vAlign w:val="center"/>
          </w:tcPr>
          <w:p w14:paraId="2A9BCC56" w14:textId="7335C02A" w:rsidR="008859D1" w:rsidRPr="00590752" w:rsidRDefault="00A106BC" w:rsidP="001A6A03">
            <w:pPr>
              <w:keepNext/>
              <w:spacing w:before="0"/>
              <w:jc w:val="center"/>
              <w:rPr>
                <w:rFonts w:asciiTheme="minorHAnsi" w:hAnsiTheme="minorHAnsi" w:cstheme="minorHAnsi"/>
              </w:rPr>
            </w:pPr>
            <w:r w:rsidRPr="00590752">
              <w:rPr>
                <w:rFonts w:asciiTheme="minorHAnsi" w:hAnsiTheme="minorHAnsi" w:cstheme="minorHAnsi"/>
                <w:szCs w:val="22"/>
              </w:rPr>
              <w:t>2</w:t>
            </w:r>
            <w:r>
              <w:rPr>
                <w:rFonts w:asciiTheme="minorHAnsi" w:hAnsiTheme="minorHAnsi" w:cstheme="minorHAnsi"/>
                <w:szCs w:val="22"/>
              </w:rPr>
              <w:t>50</w:t>
            </w:r>
            <w:r w:rsidR="006418C2" w:rsidRPr="00590752">
              <w:rPr>
                <w:rFonts w:asciiTheme="minorHAnsi" w:hAnsiTheme="minorHAnsi" w:cstheme="minorHAnsi"/>
                <w:szCs w:val="22"/>
              </w:rPr>
              <w:br/>
            </w:r>
            <w:r w:rsidR="006418C2" w:rsidRPr="00590752">
              <w:rPr>
                <w:rFonts w:asciiTheme="minorHAnsi" w:hAnsiTheme="minorHAnsi" w:cstheme="minorHAnsi"/>
              </w:rPr>
              <w:t>octets</w:t>
            </w:r>
          </w:p>
        </w:tc>
        <w:tc>
          <w:tcPr>
            <w:tcW w:w="6946" w:type="dxa"/>
            <w:gridSpan w:val="3"/>
            <w:tcBorders>
              <w:top w:val="single" w:sz="4" w:space="0" w:color="auto"/>
              <w:bottom w:val="single" w:sz="4" w:space="0" w:color="auto"/>
            </w:tcBorders>
            <w:vAlign w:val="center"/>
          </w:tcPr>
          <w:p w14:paraId="35FADBEE" w14:textId="30567523" w:rsidR="00781623" w:rsidRPr="00590752" w:rsidRDefault="006418C2" w:rsidP="001A6A03">
            <w:pPr>
              <w:keepNext/>
              <w:spacing w:before="0"/>
              <w:jc w:val="left"/>
              <w:rPr>
                <w:rFonts w:asciiTheme="minorHAnsi" w:hAnsiTheme="minorHAnsi" w:cstheme="minorHAnsi"/>
                <w:szCs w:val="22"/>
              </w:rPr>
            </w:pPr>
            <w:r w:rsidRPr="00590752">
              <w:t>‘3000</w:t>
            </w:r>
            <w:r w:rsidR="00BA2A5F">
              <w:t>2</w:t>
            </w:r>
            <w:r w:rsidRPr="00590752">
              <w:t>03</w:t>
            </w:r>
            <w:r w:rsidR="001A6A03">
              <w:t>D5</w:t>
            </w:r>
            <w:r w:rsidRPr="00590752">
              <w:t>9FEF0FEF002250E0020231231CB32075301EDEE43A40CF9A1</w:t>
            </w:r>
            <w:r w:rsidR="00A106BC" w:rsidRPr="00F74035">
              <w:rPr>
                <w:rFonts w:asciiTheme="minorHAnsi" w:hAnsiTheme="minorHAnsi" w:cstheme="minorHAnsi"/>
                <w:szCs w:val="22"/>
              </w:rPr>
              <w:t>357194EC</w:t>
            </w:r>
            <w:r w:rsidRPr="00590752">
              <w:t>25102112</w:t>
            </w:r>
            <w:r w:rsidR="00A106BC" w:rsidRPr="00F74035">
              <w:rPr>
                <w:rFonts w:asciiTheme="minorHAnsi" w:hAnsiTheme="minorHAnsi" w:cstheme="minorHAnsi"/>
                <w:szCs w:val="22"/>
              </w:rPr>
              <w:t>CAFD8AFC</w:t>
            </w:r>
            <w:r w:rsidRPr="00590752">
              <w:t>9D5964E113197B7E3836877F2CFEBCC2811B8A5F03D6B6BAD5082B0E280ED72268E8E294A257BF5AFD662A9230E9C62C89A9E7973D921A31D0BC453E49C37A2EA4CAD8D52034CAC5EC5D7EDFBF4D33693AB0B5D6F0C1C9B0FDC4C1865D6BD316A6CC69FE8C678084DCD99819EF92AAB8E234B9972F0001E52700D3E48801163BDE00000000000000000000000000000000A</w:t>
            </w:r>
            <w:r w:rsidRPr="001F551E">
              <w:rPr>
                <w:vertAlign w:val="superscript"/>
              </w:rPr>
              <w:t>0</w:t>
            </w:r>
            <w:r w:rsidRPr="00590752">
              <w:t>14F89794FF3D391AFEC6C50453854412AB50F9A00103CCC4FED41FE4E1253343E3EB712A6B73BF0F8F1A9A11C50AB08D69465556CDD288EB4913ABF31B34DD’h</w:t>
            </w:r>
          </w:p>
        </w:tc>
      </w:tr>
      <w:tr w:rsidR="00B3100C" w:rsidRPr="002E50B8" w14:paraId="1CBCB1C9" w14:textId="77777777">
        <w:trPr>
          <w:cantSplit/>
        </w:trPr>
        <w:tc>
          <w:tcPr>
            <w:tcW w:w="1701" w:type="dxa"/>
            <w:tcBorders>
              <w:top w:val="single" w:sz="4" w:space="0" w:color="auto"/>
              <w:bottom w:val="single" w:sz="4" w:space="0" w:color="auto"/>
            </w:tcBorders>
            <w:vAlign w:val="center"/>
          </w:tcPr>
          <w:p w14:paraId="282C3736" w14:textId="77777777" w:rsidR="00B3100C" w:rsidRPr="002E50B8" w:rsidRDefault="006418C2">
            <w:pPr>
              <w:keepNext/>
              <w:spacing w:before="0"/>
              <w:jc w:val="left"/>
            </w:pPr>
            <w:r w:rsidRPr="002E50B8">
              <w:t>Structure complète</w:t>
            </w:r>
          </w:p>
        </w:tc>
        <w:tc>
          <w:tcPr>
            <w:tcW w:w="1276" w:type="dxa"/>
            <w:tcBorders>
              <w:top w:val="single" w:sz="4" w:space="0" w:color="auto"/>
              <w:bottom w:val="single" w:sz="4" w:space="0" w:color="auto"/>
            </w:tcBorders>
            <w:vAlign w:val="center"/>
          </w:tcPr>
          <w:p w14:paraId="434EC8CA" w14:textId="11B66D5A" w:rsidR="008859D1" w:rsidRPr="002E50B8" w:rsidRDefault="00A15CDA" w:rsidP="00A15CDA">
            <w:pPr>
              <w:keepNext/>
              <w:spacing w:before="0"/>
              <w:jc w:val="center"/>
              <w:rPr>
                <w:rFonts w:asciiTheme="minorHAnsi" w:hAnsiTheme="minorHAnsi" w:cstheme="minorHAnsi"/>
              </w:rPr>
            </w:pPr>
            <w:r w:rsidRPr="002E50B8">
              <w:rPr>
                <w:rFonts w:asciiTheme="minorHAnsi" w:hAnsiTheme="minorHAnsi" w:cstheme="minorHAnsi"/>
                <w:szCs w:val="22"/>
              </w:rPr>
              <w:t>3</w:t>
            </w:r>
            <w:r w:rsidR="008506F9">
              <w:rPr>
                <w:rFonts w:asciiTheme="minorHAnsi" w:hAnsiTheme="minorHAnsi" w:cstheme="minorHAnsi"/>
                <w:szCs w:val="22"/>
              </w:rPr>
              <w:t>8</w:t>
            </w:r>
            <w:ins w:id="512" w:author="Spirtech" w:date="2023-11-06T17:26:00Z">
              <w:r w:rsidR="00FB0DE1">
                <w:rPr>
                  <w:rFonts w:asciiTheme="minorHAnsi" w:hAnsiTheme="minorHAnsi" w:cstheme="minorHAnsi"/>
                  <w:szCs w:val="22"/>
                </w:rPr>
                <w:t>1</w:t>
              </w:r>
            </w:ins>
            <w:del w:id="513" w:author="Spirtech" w:date="2023-11-06T17:26:00Z">
              <w:r w:rsidR="008506F9" w:rsidDel="00FB0DE1">
                <w:rPr>
                  <w:rFonts w:asciiTheme="minorHAnsi" w:hAnsiTheme="minorHAnsi" w:cstheme="minorHAnsi"/>
                  <w:szCs w:val="22"/>
                </w:rPr>
                <w:delText>3</w:delText>
              </w:r>
            </w:del>
            <w:r w:rsidR="006418C2" w:rsidRPr="002E50B8">
              <w:rPr>
                <w:rFonts w:asciiTheme="minorHAnsi" w:hAnsiTheme="minorHAnsi" w:cstheme="minorHAnsi"/>
              </w:rPr>
              <w:t xml:space="preserve"> caractères</w:t>
            </w:r>
          </w:p>
        </w:tc>
        <w:tc>
          <w:tcPr>
            <w:tcW w:w="6946" w:type="dxa"/>
            <w:gridSpan w:val="3"/>
            <w:tcBorders>
              <w:top w:val="single" w:sz="4" w:space="0" w:color="auto"/>
              <w:bottom w:val="single" w:sz="4" w:space="0" w:color="auto"/>
            </w:tcBorders>
            <w:vAlign w:val="center"/>
          </w:tcPr>
          <w:p w14:paraId="4079D3BC" w14:textId="3BDD0BF5" w:rsidR="008859D1" w:rsidRPr="002E50B8" w:rsidRDefault="006418C2" w:rsidP="002030B0">
            <w:pPr>
              <w:keepNext/>
              <w:spacing w:before="0"/>
              <w:jc w:val="left"/>
              <w:rPr>
                <w:rFonts w:asciiTheme="minorHAnsi" w:hAnsiTheme="minorHAnsi" w:cstheme="minorHAnsi"/>
                <w:szCs w:val="22"/>
              </w:rPr>
            </w:pPr>
            <w:r w:rsidRPr="002E50B8">
              <w:rPr>
                <w:rFonts w:asciiTheme="minorHAnsi" w:hAnsiTheme="minorHAnsi" w:cstheme="minorHAnsi"/>
                <w:szCs w:val="22"/>
              </w:rPr>
              <w:t>AMC1</w:t>
            </w:r>
            <w:r w:rsidR="00F870AA" w:rsidRPr="002E50B8">
              <w:rPr>
                <w:rFonts w:asciiTheme="minorHAnsi" w:hAnsiTheme="minorHAnsi" w:cstheme="minorHAnsi"/>
                <w:szCs w:val="22"/>
              </w:rPr>
              <w:t>Q</w:t>
            </w:r>
            <w:r w:rsidR="00641B85" w:rsidRPr="002E50B8">
              <w:rPr>
                <w:rFonts w:asciiTheme="minorHAnsi" w:hAnsiTheme="minorHAnsi" w:cstheme="minorHAnsi"/>
                <w:szCs w:val="22"/>
              </w:rPr>
              <w:t>336I34/GB</w:t>
            </w:r>
            <w:del w:id="514" w:author="Spirtech" w:date="2023-11-06T17:25:00Z">
              <w:r w:rsidR="001F551E" w:rsidDel="00FB0DE1">
                <w:rPr>
                  <w:rFonts w:asciiTheme="minorHAnsi" w:hAnsiTheme="minorHAnsi" w:cstheme="minorHAnsi"/>
                  <w:szCs w:val="22"/>
                </w:rPr>
                <w:delText> </w:delText>
              </w:r>
            </w:del>
            <w:r w:rsidR="00641B85" w:rsidRPr="002E50B8">
              <w:rPr>
                <w:rFonts w:asciiTheme="minorHAnsi" w:hAnsiTheme="minorHAnsi" w:cstheme="minorHAnsi"/>
                <w:szCs w:val="22"/>
              </w:rPr>
              <w:t>:KUHFU U4W00NJ4CD6RE69MAP3U O8 S14HK6GEI%TY12+G2G2W4.VODBJKS/932/F9+6L3G79WNQOUL3N0CL6R*RNL11OZ1J*1XF4%JTPZI84BSMB9-CTLI-OTGS5PLLH5J7LIHD62 NF*72WOF+5/SPK.QEU6/0P* B*CS8Y9SDDCFMY7RJMO*GME*OH</w:t>
            </w:r>
            <w:del w:id="515" w:author="Spirtech" w:date="2023-11-06T17:25:00Z">
              <w:r w:rsidR="001F551E" w:rsidDel="00FB0DE1">
                <w:rPr>
                  <w:rFonts w:asciiTheme="minorHAnsi" w:hAnsiTheme="minorHAnsi" w:cstheme="minorHAnsi"/>
                  <w:szCs w:val="22"/>
                </w:rPr>
                <w:delText> </w:delText>
              </w:r>
            </w:del>
            <w:r w:rsidR="00641B85" w:rsidRPr="002E50B8">
              <w:rPr>
                <w:rFonts w:asciiTheme="minorHAnsi" w:hAnsiTheme="minorHAnsi" w:cstheme="minorHAnsi"/>
                <w:szCs w:val="22"/>
              </w:rPr>
              <w:t>:GISD%%2*$P48W 3D$ZG*MROC3GOIZGN.T635J100S/SV404+S860QP7000000000000000000000000UAK9JVS$IDX7PI3Z5PRO0</w:t>
            </w:r>
            <w:r w:rsidR="001F551E">
              <w:rPr>
                <w:rFonts w:asciiTheme="minorHAnsi" w:hAnsiTheme="minorHAnsi" w:cstheme="minorHAnsi"/>
                <w:szCs w:val="22"/>
              </w:rPr>
              <w:t> </w:t>
            </w:r>
            <w:r w:rsidR="00641B85" w:rsidRPr="002E50B8">
              <w:rPr>
                <w:rFonts w:asciiTheme="minorHAnsi" w:hAnsiTheme="minorHAnsi" w:cstheme="minorHAnsi"/>
                <w:szCs w:val="22"/>
              </w:rPr>
              <w:t>6%G9G2TAABAKRL0U+OX Q</w:t>
            </w:r>
            <w:proofErr w:type="gramStart"/>
            <w:r w:rsidR="00641B85" w:rsidRPr="002E50B8">
              <w:rPr>
                <w:rFonts w:asciiTheme="minorHAnsi" w:hAnsiTheme="minorHAnsi" w:cstheme="minorHAnsi"/>
                <w:szCs w:val="22"/>
              </w:rPr>
              <w:t>3.SSV</w:t>
            </w:r>
            <w:proofErr w:type="gramEnd"/>
            <w:r w:rsidR="00641B85" w:rsidRPr="002E50B8">
              <w:rPr>
                <w:rFonts w:asciiTheme="minorHAnsi" w:hAnsiTheme="minorHAnsi" w:cstheme="minorHAnsi"/>
                <w:szCs w:val="22"/>
              </w:rPr>
              <w:t>49Q8IYTEG5LSEN/1FG34B2 F1L*H5+8 /AVRQNXT+L20XUXU6</w:t>
            </w:r>
          </w:p>
        </w:tc>
      </w:tr>
      <w:tr w:rsidR="00B3100C" w:rsidRPr="00590752" w14:paraId="18DAE627" w14:textId="77777777">
        <w:trPr>
          <w:cantSplit/>
        </w:trPr>
        <w:tc>
          <w:tcPr>
            <w:tcW w:w="4253" w:type="dxa"/>
            <w:gridSpan w:val="3"/>
            <w:vMerge w:val="restart"/>
            <w:tcBorders>
              <w:top w:val="single" w:sz="4" w:space="0" w:color="auto"/>
            </w:tcBorders>
            <w:vAlign w:val="center"/>
          </w:tcPr>
          <w:p w14:paraId="0DFD215F" w14:textId="4EB3A3D1" w:rsidR="003A76D9" w:rsidRPr="002E50B8" w:rsidRDefault="002E50B8" w:rsidP="00A15CDA">
            <w:pPr>
              <w:keepNext/>
              <w:spacing w:before="0"/>
              <w:jc w:val="center"/>
            </w:pPr>
            <w:r w:rsidRPr="002E50B8">
              <w:rPr>
                <w:rFonts w:asciiTheme="minorHAnsi" w:hAnsiTheme="minorHAnsi" w:cstheme="minorHAnsi"/>
                <w:noProof/>
                <w:szCs w:val="22"/>
              </w:rPr>
              <w:drawing>
                <wp:inline distT="0" distB="0" distL="0" distR="0" wp14:anchorId="7AC6FF9A" wp14:editId="0930C215">
                  <wp:extent cx="1440000" cy="1440000"/>
                  <wp:effectExtent l="0" t="0" r="8255" b="8255"/>
                  <wp:docPr id="1129785875"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440000" cy="1440000"/>
                          </a:xfrm>
                          <a:prstGeom prst="rect">
                            <a:avLst/>
                          </a:prstGeom>
                          <a:noFill/>
                          <a:ln>
                            <a:noFill/>
                          </a:ln>
                        </pic:spPr>
                      </pic:pic>
                    </a:graphicData>
                  </a:graphic>
                </wp:inline>
              </w:drawing>
            </w:r>
          </w:p>
        </w:tc>
        <w:tc>
          <w:tcPr>
            <w:tcW w:w="3402" w:type="dxa"/>
            <w:tcBorders>
              <w:top w:val="single" w:sz="4" w:space="0" w:color="auto"/>
            </w:tcBorders>
          </w:tcPr>
          <w:p w14:paraId="42F5F993" w14:textId="4F58BE11" w:rsidR="00B3100C" w:rsidRPr="002E50B8" w:rsidRDefault="006418C2">
            <w:pPr>
              <w:keepNext/>
              <w:spacing w:before="0"/>
              <w:jc w:val="left"/>
            </w:pPr>
            <w:r w:rsidRPr="002E50B8">
              <w:t>Modules (sans quiet zone)</w:t>
            </w:r>
            <w:r w:rsidR="001F551E">
              <w:t> </w:t>
            </w:r>
            <w:r w:rsidRPr="002E50B8">
              <w:t>:</w:t>
            </w:r>
          </w:p>
        </w:tc>
        <w:tc>
          <w:tcPr>
            <w:tcW w:w="2268" w:type="dxa"/>
            <w:tcBorders>
              <w:top w:val="single" w:sz="4" w:space="0" w:color="auto"/>
            </w:tcBorders>
          </w:tcPr>
          <w:p w14:paraId="717461DA" w14:textId="0B28444F" w:rsidR="003A76D9" w:rsidRPr="00590752" w:rsidRDefault="003A76D9">
            <w:pPr>
              <w:keepNext/>
              <w:spacing w:before="0"/>
              <w:jc w:val="left"/>
            </w:pPr>
            <w:r w:rsidRPr="002E50B8">
              <w:rPr>
                <w:rFonts w:asciiTheme="minorHAnsi" w:hAnsiTheme="minorHAnsi" w:cstheme="minorHAnsi"/>
                <w:szCs w:val="22"/>
              </w:rPr>
              <w:t>65</w:t>
            </w:r>
            <w:r w:rsidRPr="002E50B8">
              <w:t xml:space="preserve"> </w:t>
            </w:r>
            <w:r w:rsidRPr="002E50B8">
              <w:rPr>
                <w:rFonts w:cs="Calibri"/>
              </w:rPr>
              <w:t>× 65</w:t>
            </w:r>
          </w:p>
        </w:tc>
      </w:tr>
      <w:tr w:rsidR="00B3100C" w:rsidRPr="00590752" w14:paraId="0AC0272F" w14:textId="77777777">
        <w:trPr>
          <w:cantSplit/>
        </w:trPr>
        <w:tc>
          <w:tcPr>
            <w:tcW w:w="4253" w:type="dxa"/>
            <w:gridSpan w:val="3"/>
            <w:vMerge/>
            <w:tcBorders>
              <w:bottom w:val="single" w:sz="4" w:space="0" w:color="auto"/>
            </w:tcBorders>
          </w:tcPr>
          <w:p w14:paraId="20BC26AF" w14:textId="77777777" w:rsidR="00B3100C" w:rsidRPr="00590752" w:rsidRDefault="00B3100C">
            <w:pPr>
              <w:keepNext/>
              <w:spacing w:before="0"/>
              <w:jc w:val="left"/>
            </w:pPr>
          </w:p>
        </w:tc>
        <w:tc>
          <w:tcPr>
            <w:tcW w:w="3402" w:type="dxa"/>
          </w:tcPr>
          <w:p w14:paraId="6D24CA1C" w14:textId="22D1527C" w:rsidR="00B3100C" w:rsidRPr="00590752" w:rsidRDefault="006418C2">
            <w:pPr>
              <w:keepNext/>
              <w:spacing w:before="0"/>
              <w:jc w:val="left"/>
            </w:pPr>
            <w:r w:rsidRPr="00590752">
              <w:t>Taille totale (avec quiet zone)</w:t>
            </w:r>
            <w:r w:rsidR="001F551E">
              <w:t> </w:t>
            </w:r>
            <w:r w:rsidRPr="00590752">
              <w:t>:</w:t>
            </w:r>
          </w:p>
        </w:tc>
        <w:tc>
          <w:tcPr>
            <w:tcW w:w="2268" w:type="dxa"/>
          </w:tcPr>
          <w:p w14:paraId="376A7967" w14:textId="77777777" w:rsidR="00B3100C" w:rsidRPr="00590752" w:rsidRDefault="006418C2">
            <w:pPr>
              <w:keepNext/>
              <w:spacing w:before="0"/>
              <w:jc w:val="left"/>
            </w:pPr>
            <w:r w:rsidRPr="00590752">
              <w:t xml:space="preserve">40 mm </w:t>
            </w:r>
            <w:r w:rsidRPr="00590752">
              <w:rPr>
                <w:rFonts w:cs="Calibri"/>
              </w:rPr>
              <w:t>× 40 mm</w:t>
            </w:r>
          </w:p>
        </w:tc>
      </w:tr>
      <w:tr w:rsidR="00B3100C" w:rsidRPr="00590752" w14:paraId="601092EE" w14:textId="77777777">
        <w:trPr>
          <w:cantSplit/>
        </w:trPr>
        <w:tc>
          <w:tcPr>
            <w:tcW w:w="4253" w:type="dxa"/>
            <w:gridSpan w:val="3"/>
            <w:vMerge/>
            <w:tcBorders>
              <w:bottom w:val="single" w:sz="4" w:space="0" w:color="auto"/>
            </w:tcBorders>
          </w:tcPr>
          <w:p w14:paraId="08ABE37C" w14:textId="77777777" w:rsidR="00B3100C" w:rsidRPr="00590752" w:rsidRDefault="00B3100C">
            <w:pPr>
              <w:keepNext/>
              <w:spacing w:before="0"/>
              <w:jc w:val="left"/>
            </w:pPr>
          </w:p>
        </w:tc>
        <w:tc>
          <w:tcPr>
            <w:tcW w:w="3402" w:type="dxa"/>
            <w:tcBorders>
              <w:bottom w:val="single" w:sz="4" w:space="0" w:color="auto"/>
            </w:tcBorders>
          </w:tcPr>
          <w:p w14:paraId="4542C25F" w14:textId="535612F9" w:rsidR="00B3100C" w:rsidRPr="00590752" w:rsidRDefault="006418C2">
            <w:pPr>
              <w:keepNext/>
              <w:spacing w:before="0"/>
              <w:jc w:val="left"/>
            </w:pPr>
            <w:r w:rsidRPr="00590752">
              <w:t>Taille des modules</w:t>
            </w:r>
            <w:r w:rsidR="001F551E">
              <w:t> </w:t>
            </w:r>
            <w:r w:rsidRPr="00590752">
              <w:t>:</w:t>
            </w:r>
          </w:p>
        </w:tc>
        <w:tc>
          <w:tcPr>
            <w:tcW w:w="2268" w:type="dxa"/>
            <w:tcBorders>
              <w:bottom w:val="single" w:sz="4" w:space="0" w:color="auto"/>
            </w:tcBorders>
          </w:tcPr>
          <w:p w14:paraId="2D278470" w14:textId="2822AF94" w:rsidR="003A76D9" w:rsidRPr="00590752" w:rsidRDefault="003A76D9">
            <w:pPr>
              <w:keepNext/>
              <w:spacing w:before="0"/>
              <w:jc w:val="left"/>
            </w:pPr>
            <w:r w:rsidRPr="00AE08E2">
              <w:t>19,2 mil (0,488 mm)</w:t>
            </w:r>
          </w:p>
        </w:tc>
      </w:tr>
    </w:tbl>
    <w:p w14:paraId="76E190EB" w14:textId="77777777" w:rsidR="00B3100C" w:rsidRPr="00590752" w:rsidRDefault="00B3100C">
      <w:pPr>
        <w:pStyle w:val="Interligne"/>
      </w:pPr>
    </w:p>
    <w:p w14:paraId="46818D1E" w14:textId="55B6816E" w:rsidR="00B3100C" w:rsidRPr="00590752" w:rsidRDefault="006418C2">
      <w:pPr>
        <w:pStyle w:val="Titre3"/>
      </w:pPr>
      <w:bookmarkStart w:id="516" w:name="_Ref136363327"/>
      <w:bookmarkStart w:id="517" w:name="_Toc162266678"/>
      <w:r w:rsidRPr="00590752">
        <w:lastRenderedPageBreak/>
        <w:t>Exemple 7</w:t>
      </w:r>
      <w:r w:rsidR="001F551E">
        <w:t> </w:t>
      </w:r>
      <w:r w:rsidRPr="00590752">
        <w:t>: 1</w:t>
      </w:r>
      <w:r w:rsidR="001F551E">
        <w:t>7</w:t>
      </w:r>
      <w:r w:rsidRPr="00590752">
        <w:t xml:space="preserve"> secteurs (1, 4, </w:t>
      </w:r>
      <w:r w:rsidR="001F551E">
        <w:t xml:space="preserve">5, </w:t>
      </w:r>
      <w:r w:rsidRPr="00590752">
        <w:t>7 à 14, 20 à 25), authentification complète</w:t>
      </w:r>
      <w:bookmarkEnd w:id="516"/>
      <w:bookmarkEnd w:id="517"/>
    </w:p>
    <w:p w14:paraId="730F9A94" w14:textId="77777777" w:rsidR="00B3100C" w:rsidRPr="00590752" w:rsidRDefault="00B3100C">
      <w:pPr>
        <w:pStyle w:val="Interligne"/>
        <w:keepNext/>
      </w:pPr>
    </w:p>
    <w:tbl>
      <w:tblPr>
        <w:tblStyle w:val="Grilledutableau"/>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left w:w="57" w:type="dxa"/>
          <w:bottom w:w="57" w:type="dxa"/>
          <w:right w:w="57" w:type="dxa"/>
        </w:tblCellMar>
        <w:tblLook w:val="04A0" w:firstRow="1" w:lastRow="0" w:firstColumn="1" w:lastColumn="0" w:noHBand="0" w:noVBand="1"/>
      </w:tblPr>
      <w:tblGrid>
        <w:gridCol w:w="1701"/>
        <w:gridCol w:w="1276"/>
        <w:gridCol w:w="1276"/>
        <w:gridCol w:w="3402"/>
        <w:gridCol w:w="2268"/>
      </w:tblGrid>
      <w:tr w:rsidR="00B3100C" w:rsidRPr="00590752" w14:paraId="2FF09AB1" w14:textId="77777777">
        <w:trPr>
          <w:cantSplit/>
        </w:trPr>
        <w:tc>
          <w:tcPr>
            <w:tcW w:w="1701" w:type="dxa"/>
            <w:tcBorders>
              <w:top w:val="single" w:sz="4" w:space="0" w:color="auto"/>
              <w:bottom w:val="single" w:sz="4" w:space="0" w:color="auto"/>
            </w:tcBorders>
            <w:vAlign w:val="center"/>
          </w:tcPr>
          <w:p w14:paraId="38AA0213" w14:textId="77777777" w:rsidR="00B3100C" w:rsidRPr="00590752" w:rsidRDefault="006418C2">
            <w:pPr>
              <w:keepNext/>
              <w:spacing w:before="0"/>
              <w:jc w:val="left"/>
            </w:pPr>
            <w:r w:rsidRPr="00590752">
              <w:t>Données à encoder</w:t>
            </w:r>
          </w:p>
        </w:tc>
        <w:tc>
          <w:tcPr>
            <w:tcW w:w="1276" w:type="dxa"/>
            <w:tcBorders>
              <w:top w:val="single" w:sz="4" w:space="0" w:color="auto"/>
              <w:bottom w:val="single" w:sz="4" w:space="0" w:color="auto"/>
            </w:tcBorders>
            <w:vAlign w:val="center"/>
          </w:tcPr>
          <w:p w14:paraId="6D1E525D" w14:textId="6EF19A75" w:rsidR="00B3100C" w:rsidRPr="00590752" w:rsidRDefault="006418C2">
            <w:pPr>
              <w:keepNext/>
              <w:spacing w:before="0"/>
              <w:jc w:val="center"/>
              <w:rPr>
                <w:rFonts w:asciiTheme="minorHAnsi" w:hAnsiTheme="minorHAnsi" w:cstheme="minorHAnsi"/>
              </w:rPr>
            </w:pPr>
            <w:r w:rsidRPr="00590752">
              <w:rPr>
                <w:rFonts w:asciiTheme="minorHAnsi" w:hAnsiTheme="minorHAnsi" w:cstheme="minorHAnsi"/>
                <w:szCs w:val="22"/>
              </w:rPr>
              <w:t>27</w:t>
            </w:r>
            <w:r w:rsidR="00944B8D">
              <w:rPr>
                <w:rFonts w:asciiTheme="minorHAnsi" w:hAnsiTheme="minorHAnsi" w:cstheme="minorHAnsi"/>
                <w:szCs w:val="22"/>
              </w:rPr>
              <w:t>8</w:t>
            </w:r>
            <w:r w:rsidRPr="00590752">
              <w:rPr>
                <w:rFonts w:asciiTheme="minorHAnsi" w:hAnsiTheme="minorHAnsi" w:cstheme="minorHAnsi"/>
                <w:szCs w:val="22"/>
              </w:rPr>
              <w:br/>
            </w:r>
            <w:r w:rsidRPr="00590752">
              <w:rPr>
                <w:rFonts w:asciiTheme="minorHAnsi" w:hAnsiTheme="minorHAnsi" w:cstheme="minorHAnsi"/>
              </w:rPr>
              <w:t>octets</w:t>
            </w:r>
          </w:p>
        </w:tc>
        <w:tc>
          <w:tcPr>
            <w:tcW w:w="6946" w:type="dxa"/>
            <w:gridSpan w:val="3"/>
            <w:tcBorders>
              <w:top w:val="single" w:sz="4" w:space="0" w:color="auto"/>
              <w:bottom w:val="single" w:sz="4" w:space="0" w:color="auto"/>
            </w:tcBorders>
            <w:vAlign w:val="center"/>
          </w:tcPr>
          <w:p w14:paraId="3F4AB438" w14:textId="45BF67C0" w:rsidR="00B3100C" w:rsidRPr="00590752" w:rsidRDefault="006418C2">
            <w:pPr>
              <w:keepNext/>
              <w:spacing w:before="0"/>
              <w:jc w:val="left"/>
              <w:rPr>
                <w:rFonts w:asciiTheme="minorHAnsi" w:hAnsiTheme="minorHAnsi" w:cstheme="minorHAnsi"/>
                <w:szCs w:val="22"/>
              </w:rPr>
            </w:pPr>
            <w:r w:rsidRPr="00590752">
              <w:t>‘3001F83F</w:t>
            </w:r>
            <w:r w:rsidR="00C20F48">
              <w:t>D</w:t>
            </w:r>
            <w:r w:rsidRPr="00590752">
              <w:t>9FEF0FEF002250E0020231231CB32075301EDEE43A40CF9A1</w:t>
            </w:r>
            <w:r w:rsidR="00440C5E" w:rsidRPr="00590752">
              <w:rPr>
                <w:lang w:val="en-US"/>
              </w:rPr>
              <w:t>357194EC</w:t>
            </w:r>
            <w:r w:rsidRPr="00590752">
              <w:t>25102112B0F5586BCAFD8AFC963458A29D5964E113197B7E3836877F2CFEBCC2740417C56B07629D811B8A5F5D1EF11FF3DDA80742E2E3E503D6B6BAD5082B0E280ED72268E8E294A257BF5AFD662A9230E9C62C89A9E7973D921A31D0BC453E49C37A2EA4CAD8D52034CAC5EC5D7EDFBF4D33693AB0B5D6F0C1C9B0FDC4C1865D6BD316A6CC69FE8C678084DCD99819EF92AAB8E234B9972F0001E52700D3E48801163BDE00000000000000000000000000000000A014F89794FF3D391AFEC6C50453854412AB50F9A00103CCC4FED41FE4E1253343E3EB712A6B73BF0F8F1A9A11C50AB08D69465556CDD288EB4913ABF31B34DD’h</w:t>
            </w:r>
          </w:p>
        </w:tc>
      </w:tr>
      <w:tr w:rsidR="00B3100C" w:rsidRPr="00590752" w14:paraId="43957F2B" w14:textId="77777777">
        <w:trPr>
          <w:cantSplit/>
        </w:trPr>
        <w:tc>
          <w:tcPr>
            <w:tcW w:w="1701" w:type="dxa"/>
            <w:tcBorders>
              <w:top w:val="single" w:sz="4" w:space="0" w:color="auto"/>
              <w:bottom w:val="single" w:sz="4" w:space="0" w:color="auto"/>
            </w:tcBorders>
            <w:vAlign w:val="center"/>
          </w:tcPr>
          <w:p w14:paraId="3C6B43AE" w14:textId="77777777" w:rsidR="00B3100C" w:rsidRPr="00590752" w:rsidRDefault="006418C2">
            <w:pPr>
              <w:keepNext/>
              <w:spacing w:before="0"/>
              <w:jc w:val="left"/>
            </w:pPr>
            <w:r w:rsidRPr="00590752">
              <w:t>Structure complète</w:t>
            </w:r>
          </w:p>
        </w:tc>
        <w:tc>
          <w:tcPr>
            <w:tcW w:w="1276" w:type="dxa"/>
            <w:tcBorders>
              <w:top w:val="single" w:sz="4" w:space="0" w:color="auto"/>
              <w:bottom w:val="single" w:sz="4" w:space="0" w:color="auto"/>
            </w:tcBorders>
            <w:vAlign w:val="center"/>
          </w:tcPr>
          <w:p w14:paraId="7A1039B5" w14:textId="5AFC044B" w:rsidR="00B3100C" w:rsidRPr="00590752" w:rsidRDefault="006418C2">
            <w:pPr>
              <w:keepNext/>
              <w:spacing w:before="0"/>
              <w:jc w:val="center"/>
              <w:rPr>
                <w:rFonts w:asciiTheme="minorHAnsi" w:hAnsiTheme="minorHAnsi" w:cstheme="minorHAnsi"/>
              </w:rPr>
            </w:pPr>
            <w:r w:rsidRPr="00590752">
              <w:rPr>
                <w:rFonts w:asciiTheme="minorHAnsi" w:hAnsiTheme="minorHAnsi" w:cstheme="minorHAnsi"/>
                <w:szCs w:val="22"/>
              </w:rPr>
              <w:t>4</w:t>
            </w:r>
            <w:r w:rsidR="00CD602E">
              <w:rPr>
                <w:rFonts w:asciiTheme="minorHAnsi" w:hAnsiTheme="minorHAnsi" w:cstheme="minorHAnsi"/>
                <w:szCs w:val="22"/>
              </w:rPr>
              <w:t>22</w:t>
            </w:r>
            <w:r w:rsidRPr="00590752">
              <w:rPr>
                <w:rFonts w:asciiTheme="minorHAnsi" w:hAnsiTheme="minorHAnsi" w:cstheme="minorHAnsi"/>
              </w:rPr>
              <w:t xml:space="preserve"> caractères</w:t>
            </w:r>
          </w:p>
        </w:tc>
        <w:tc>
          <w:tcPr>
            <w:tcW w:w="6946" w:type="dxa"/>
            <w:gridSpan w:val="3"/>
            <w:tcBorders>
              <w:top w:val="single" w:sz="4" w:space="0" w:color="auto"/>
              <w:bottom w:val="single" w:sz="4" w:space="0" w:color="auto"/>
            </w:tcBorders>
            <w:vAlign w:val="center"/>
          </w:tcPr>
          <w:p w14:paraId="5B82CA3D" w14:textId="3ECA1784" w:rsidR="00B3100C" w:rsidRPr="00590752" w:rsidRDefault="006418C2" w:rsidP="00CD602E">
            <w:pPr>
              <w:keepNext/>
              <w:spacing w:before="0"/>
              <w:jc w:val="left"/>
              <w:rPr>
                <w:rFonts w:asciiTheme="minorHAnsi" w:hAnsiTheme="minorHAnsi" w:cstheme="minorHAnsi"/>
                <w:szCs w:val="22"/>
              </w:rPr>
            </w:pPr>
            <w:r w:rsidRPr="00590752">
              <w:rPr>
                <w:rFonts w:asciiTheme="minorHAnsi" w:hAnsiTheme="minorHAnsi" w:cstheme="minorHAnsi"/>
                <w:szCs w:val="22"/>
              </w:rPr>
              <w:t>AMC1</w:t>
            </w:r>
            <w:r w:rsidR="00F870AA">
              <w:rPr>
                <w:rFonts w:asciiTheme="minorHAnsi" w:hAnsiTheme="minorHAnsi" w:cstheme="minorHAnsi"/>
                <w:szCs w:val="22"/>
              </w:rPr>
              <w:t>Q</w:t>
            </w:r>
            <w:r w:rsidR="00CD602E" w:rsidRPr="00CD602E">
              <w:rPr>
                <w:rFonts w:asciiTheme="minorHAnsi" w:hAnsiTheme="minorHAnsi" w:cstheme="minorHAnsi"/>
                <w:szCs w:val="22"/>
              </w:rPr>
              <w:t>436BHV6</w:t>
            </w:r>
            <w:proofErr w:type="gramStart"/>
            <w:r w:rsidR="00CD602E" w:rsidRPr="00CD602E">
              <w:rPr>
                <w:rFonts w:asciiTheme="minorHAnsi" w:hAnsiTheme="minorHAnsi" w:cstheme="minorHAnsi"/>
                <w:szCs w:val="22"/>
              </w:rPr>
              <w:t>PR:KUHFU</w:t>
            </w:r>
            <w:proofErr w:type="gramEnd"/>
            <w:r w:rsidR="00CD602E" w:rsidRPr="00CD602E">
              <w:rPr>
                <w:rFonts w:asciiTheme="minorHAnsi" w:hAnsiTheme="minorHAnsi" w:cstheme="minorHAnsi"/>
                <w:szCs w:val="22"/>
              </w:rPr>
              <w:t xml:space="preserve"> U4W00NJ4CD6RE69MAP3U O8 S14HK6GEI%TY12EG2X0V9SDG2W.-VZR64PKODBJKS/932/F9+6L3G79WAQOCN04/O0.01-JUL3N2C1-3Y14:0SD-0XUS$.SL6R*RNL11OZ1J*1XF4%JTPZI84BSMB9-CTLI-OTGS5PLLH5J7LIHD62 NF*72WOF+5/SPK.QEU6/0P* B*CS8Y9SDDCFMY7RJMO*GME*OH:GISD%%2*$P48W 3D$ZG*MROC3GOIZGN.T635J100S/SV404+S860QP7000000000000000000000000UAK9JVS$IDX7PI3Z5PRO06%G9G2TAABAKRL0U+OX Q3.SSV49Q8IYTEG5LSEN/1FG34B2 F1L*H5+8 /AVRQNXT+L20XUXU6</w:t>
            </w:r>
          </w:p>
        </w:tc>
      </w:tr>
      <w:tr w:rsidR="00B3100C" w:rsidRPr="00590752" w14:paraId="2C45A834" w14:textId="77777777">
        <w:trPr>
          <w:cantSplit/>
        </w:trPr>
        <w:tc>
          <w:tcPr>
            <w:tcW w:w="4253" w:type="dxa"/>
            <w:gridSpan w:val="3"/>
            <w:vMerge w:val="restart"/>
            <w:tcBorders>
              <w:top w:val="single" w:sz="4" w:space="0" w:color="auto"/>
            </w:tcBorders>
            <w:vAlign w:val="center"/>
          </w:tcPr>
          <w:p w14:paraId="593C7BDF" w14:textId="63155508" w:rsidR="00B3100C" w:rsidRPr="0067182E" w:rsidRDefault="00CD602E">
            <w:pPr>
              <w:keepNext/>
              <w:spacing w:before="0"/>
              <w:jc w:val="center"/>
            </w:pPr>
            <w:r w:rsidRPr="0067182E">
              <w:rPr>
                <w:rFonts w:asciiTheme="minorHAnsi" w:hAnsiTheme="minorHAnsi" w:cstheme="minorHAnsi"/>
                <w:noProof/>
                <w:szCs w:val="22"/>
              </w:rPr>
              <w:drawing>
                <wp:inline distT="0" distB="0" distL="0" distR="0" wp14:anchorId="4DF748AC" wp14:editId="4ED57808">
                  <wp:extent cx="1440000" cy="1440000"/>
                  <wp:effectExtent l="0" t="0" r="8255" b="8255"/>
                  <wp:docPr id="393039355"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40000" cy="1440000"/>
                          </a:xfrm>
                          <a:prstGeom prst="rect">
                            <a:avLst/>
                          </a:prstGeom>
                          <a:noFill/>
                          <a:ln>
                            <a:noFill/>
                          </a:ln>
                        </pic:spPr>
                      </pic:pic>
                    </a:graphicData>
                  </a:graphic>
                </wp:inline>
              </w:drawing>
            </w:r>
          </w:p>
        </w:tc>
        <w:tc>
          <w:tcPr>
            <w:tcW w:w="3402" w:type="dxa"/>
            <w:tcBorders>
              <w:top w:val="single" w:sz="4" w:space="0" w:color="auto"/>
            </w:tcBorders>
          </w:tcPr>
          <w:p w14:paraId="0068FF65" w14:textId="77777777" w:rsidR="00B3100C" w:rsidRPr="0067182E" w:rsidRDefault="006418C2">
            <w:pPr>
              <w:keepNext/>
              <w:spacing w:before="0"/>
              <w:jc w:val="left"/>
            </w:pPr>
            <w:r w:rsidRPr="0067182E">
              <w:t>Modules (sans quiet zone) :</w:t>
            </w:r>
          </w:p>
        </w:tc>
        <w:tc>
          <w:tcPr>
            <w:tcW w:w="2268" w:type="dxa"/>
            <w:tcBorders>
              <w:top w:val="single" w:sz="4" w:space="0" w:color="auto"/>
            </w:tcBorders>
          </w:tcPr>
          <w:p w14:paraId="571A6FF3" w14:textId="77777777" w:rsidR="00B3100C" w:rsidRPr="0067182E" w:rsidRDefault="006418C2">
            <w:pPr>
              <w:keepNext/>
              <w:spacing w:before="0"/>
              <w:jc w:val="left"/>
            </w:pPr>
            <w:r w:rsidRPr="0067182E">
              <w:rPr>
                <w:rFonts w:asciiTheme="minorHAnsi" w:hAnsiTheme="minorHAnsi" w:cstheme="minorHAnsi"/>
                <w:szCs w:val="22"/>
              </w:rPr>
              <w:t>65</w:t>
            </w:r>
            <w:r w:rsidRPr="0067182E">
              <w:t xml:space="preserve"> </w:t>
            </w:r>
            <w:r w:rsidRPr="0067182E">
              <w:rPr>
                <w:rFonts w:cs="Calibri"/>
              </w:rPr>
              <w:t>× 65</w:t>
            </w:r>
          </w:p>
        </w:tc>
      </w:tr>
      <w:tr w:rsidR="00B3100C" w:rsidRPr="00590752" w14:paraId="682DB740" w14:textId="77777777">
        <w:trPr>
          <w:cantSplit/>
        </w:trPr>
        <w:tc>
          <w:tcPr>
            <w:tcW w:w="4253" w:type="dxa"/>
            <w:gridSpan w:val="3"/>
            <w:vMerge/>
            <w:tcBorders>
              <w:bottom w:val="single" w:sz="4" w:space="0" w:color="auto"/>
            </w:tcBorders>
          </w:tcPr>
          <w:p w14:paraId="07529C79" w14:textId="77777777" w:rsidR="00B3100C" w:rsidRPr="0067182E" w:rsidRDefault="00B3100C">
            <w:pPr>
              <w:keepNext/>
              <w:spacing w:before="0"/>
              <w:jc w:val="left"/>
            </w:pPr>
          </w:p>
        </w:tc>
        <w:tc>
          <w:tcPr>
            <w:tcW w:w="3402" w:type="dxa"/>
          </w:tcPr>
          <w:p w14:paraId="07498FAC" w14:textId="77777777" w:rsidR="00B3100C" w:rsidRPr="0067182E" w:rsidRDefault="006418C2">
            <w:pPr>
              <w:keepNext/>
              <w:spacing w:before="0"/>
              <w:jc w:val="left"/>
            </w:pPr>
            <w:r w:rsidRPr="0067182E">
              <w:t>Taille totale (avec quiet zone) :</w:t>
            </w:r>
          </w:p>
        </w:tc>
        <w:tc>
          <w:tcPr>
            <w:tcW w:w="2268" w:type="dxa"/>
          </w:tcPr>
          <w:p w14:paraId="2C19786D" w14:textId="77777777" w:rsidR="00B3100C" w:rsidRPr="0067182E" w:rsidRDefault="006418C2">
            <w:pPr>
              <w:keepNext/>
              <w:spacing w:before="0"/>
              <w:jc w:val="left"/>
            </w:pPr>
            <w:r w:rsidRPr="0067182E">
              <w:t xml:space="preserve">40 mm </w:t>
            </w:r>
            <w:r w:rsidRPr="0067182E">
              <w:rPr>
                <w:rFonts w:cs="Calibri"/>
              </w:rPr>
              <w:t>× 40 mm</w:t>
            </w:r>
          </w:p>
        </w:tc>
      </w:tr>
      <w:tr w:rsidR="00B3100C" w:rsidRPr="00590752" w14:paraId="273C796F" w14:textId="77777777">
        <w:trPr>
          <w:cantSplit/>
        </w:trPr>
        <w:tc>
          <w:tcPr>
            <w:tcW w:w="4253" w:type="dxa"/>
            <w:gridSpan w:val="3"/>
            <w:vMerge/>
            <w:tcBorders>
              <w:bottom w:val="single" w:sz="4" w:space="0" w:color="auto"/>
            </w:tcBorders>
          </w:tcPr>
          <w:p w14:paraId="3CDC014B" w14:textId="77777777" w:rsidR="00B3100C" w:rsidRPr="0067182E" w:rsidRDefault="00B3100C">
            <w:pPr>
              <w:keepNext/>
              <w:spacing w:before="0"/>
              <w:jc w:val="left"/>
            </w:pPr>
          </w:p>
        </w:tc>
        <w:tc>
          <w:tcPr>
            <w:tcW w:w="3402" w:type="dxa"/>
            <w:tcBorders>
              <w:bottom w:val="single" w:sz="4" w:space="0" w:color="auto"/>
            </w:tcBorders>
          </w:tcPr>
          <w:p w14:paraId="5F2A7B6D" w14:textId="77777777" w:rsidR="00B3100C" w:rsidRPr="0067182E" w:rsidRDefault="006418C2">
            <w:pPr>
              <w:keepNext/>
              <w:spacing w:before="0"/>
              <w:jc w:val="left"/>
            </w:pPr>
            <w:r w:rsidRPr="0067182E">
              <w:t>Taille des modules :</w:t>
            </w:r>
          </w:p>
        </w:tc>
        <w:tc>
          <w:tcPr>
            <w:tcW w:w="2268" w:type="dxa"/>
            <w:tcBorders>
              <w:bottom w:val="single" w:sz="4" w:space="0" w:color="auto"/>
            </w:tcBorders>
          </w:tcPr>
          <w:p w14:paraId="7BCDF4FD" w14:textId="77777777" w:rsidR="00B3100C" w:rsidRPr="0067182E" w:rsidRDefault="006418C2">
            <w:pPr>
              <w:keepNext/>
              <w:spacing w:before="0"/>
              <w:jc w:val="left"/>
            </w:pPr>
            <w:r w:rsidRPr="0067182E">
              <w:t>21,6 mil (0,548 mm)</w:t>
            </w:r>
          </w:p>
        </w:tc>
      </w:tr>
    </w:tbl>
    <w:p w14:paraId="560B63FA" w14:textId="77777777" w:rsidR="00B3100C" w:rsidRPr="00590752" w:rsidRDefault="00B3100C">
      <w:pPr>
        <w:pStyle w:val="Interligne"/>
      </w:pPr>
    </w:p>
    <w:p w14:paraId="0E0740B2" w14:textId="03127938" w:rsidR="00B3100C" w:rsidRPr="00590752" w:rsidRDefault="006418C2">
      <w:pPr>
        <w:pStyle w:val="Titre3"/>
        <w:pageBreakBefore/>
        <w:ind w:left="992" w:hanging="992"/>
      </w:pPr>
      <w:bookmarkStart w:id="518" w:name="_Toc162266679"/>
      <w:r w:rsidRPr="00590752">
        <w:lastRenderedPageBreak/>
        <w:t>Comparaison</w:t>
      </w:r>
      <w:r w:rsidR="00850177">
        <w:t xml:space="preserve"> des CB2D</w:t>
      </w:r>
      <w:bookmarkEnd w:id="518"/>
    </w:p>
    <w:p w14:paraId="47499C18" w14:textId="77777777" w:rsidR="00B3100C" w:rsidRPr="00590752" w:rsidRDefault="006418C2">
      <w:pPr>
        <w:pStyle w:val="Intertitre"/>
      </w:pPr>
      <w:r w:rsidRPr="00590752">
        <w:t xml:space="preserve">Taille totale fixe : impression en 20 mm </w:t>
      </w:r>
      <w:r w:rsidRPr="00590752">
        <w:rPr>
          <w:rFonts w:cs="Calibri"/>
        </w:rPr>
        <w:t xml:space="preserve">× </w:t>
      </w:r>
      <w:r w:rsidRPr="00590752">
        <w:t xml:space="preserve">20 mm ou affichage en 40 mm </w:t>
      </w:r>
      <w:r w:rsidRPr="00590752">
        <w:rPr>
          <w:rFonts w:cs="Calibri"/>
        </w:rPr>
        <w:t xml:space="preserve">× </w:t>
      </w:r>
      <w:r w:rsidRPr="00590752">
        <w:t>40 mm (avec quiet zone)</w:t>
      </w:r>
    </w:p>
    <w:p w14:paraId="6DF61DBB" w14:textId="77777777" w:rsidR="00B3100C" w:rsidRPr="00590752" w:rsidRDefault="00B3100C">
      <w:pPr>
        <w:pStyle w:val="Interligne"/>
        <w:keepNext/>
      </w:pPr>
    </w:p>
    <w:tbl>
      <w:tblPr>
        <w:tblStyle w:val="Grilledutableau"/>
        <w:tblW w:w="99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left w:w="57" w:type="dxa"/>
          <w:bottom w:w="57" w:type="dxa"/>
          <w:right w:w="57" w:type="dxa"/>
        </w:tblCellMar>
        <w:tblLook w:val="04A0" w:firstRow="1" w:lastRow="0" w:firstColumn="1" w:lastColumn="0" w:noHBand="0" w:noVBand="1"/>
      </w:tblPr>
      <w:tblGrid>
        <w:gridCol w:w="2976"/>
        <w:gridCol w:w="2976"/>
        <w:gridCol w:w="3969"/>
      </w:tblGrid>
      <w:tr w:rsidR="00B3100C" w:rsidRPr="009C11AD" w14:paraId="134BF347" w14:textId="77777777">
        <w:trPr>
          <w:cantSplit/>
        </w:trPr>
        <w:tc>
          <w:tcPr>
            <w:tcW w:w="2976" w:type="dxa"/>
            <w:tcBorders>
              <w:top w:val="single" w:sz="4" w:space="0" w:color="auto"/>
            </w:tcBorders>
            <w:shd w:val="clear" w:color="auto" w:fill="E7E6E6" w:themeFill="background2"/>
            <w:vAlign w:val="center"/>
          </w:tcPr>
          <w:p w14:paraId="15DF870C" w14:textId="77777777" w:rsidR="00B3100C" w:rsidRPr="009C11AD" w:rsidRDefault="006418C2">
            <w:pPr>
              <w:keepNext/>
              <w:spacing w:before="0"/>
              <w:jc w:val="center"/>
            </w:pPr>
            <w:r w:rsidRPr="009C11AD">
              <w:t>Exemple 1</w:t>
            </w:r>
          </w:p>
        </w:tc>
        <w:tc>
          <w:tcPr>
            <w:tcW w:w="2976" w:type="dxa"/>
            <w:tcBorders>
              <w:top w:val="single" w:sz="4" w:space="0" w:color="auto"/>
            </w:tcBorders>
            <w:shd w:val="clear" w:color="auto" w:fill="E7E6E6" w:themeFill="background2"/>
            <w:vAlign w:val="center"/>
          </w:tcPr>
          <w:p w14:paraId="3B4C916E" w14:textId="77777777" w:rsidR="00B3100C" w:rsidRPr="009C11AD" w:rsidRDefault="006418C2">
            <w:pPr>
              <w:keepNext/>
              <w:spacing w:before="0"/>
              <w:jc w:val="center"/>
              <w:rPr>
                <w:rFonts w:asciiTheme="minorHAnsi" w:hAnsiTheme="minorHAnsi" w:cstheme="minorHAnsi"/>
              </w:rPr>
            </w:pPr>
            <w:r w:rsidRPr="009C11AD">
              <w:t>Exemple 2</w:t>
            </w:r>
          </w:p>
        </w:tc>
        <w:tc>
          <w:tcPr>
            <w:tcW w:w="3969" w:type="dxa"/>
            <w:tcBorders>
              <w:top w:val="single" w:sz="4" w:space="0" w:color="auto"/>
            </w:tcBorders>
            <w:shd w:val="clear" w:color="auto" w:fill="E7E6E6" w:themeFill="background2"/>
            <w:vAlign w:val="center"/>
          </w:tcPr>
          <w:p w14:paraId="0373FA0A" w14:textId="77777777" w:rsidR="00B3100C" w:rsidRPr="009C11AD" w:rsidRDefault="006418C2">
            <w:pPr>
              <w:keepNext/>
              <w:spacing w:before="0"/>
              <w:jc w:val="center"/>
              <w:rPr>
                <w:rFonts w:asciiTheme="minorHAnsi" w:hAnsiTheme="minorHAnsi" w:cstheme="minorHAnsi"/>
                <w:szCs w:val="22"/>
              </w:rPr>
            </w:pPr>
            <w:r w:rsidRPr="009C11AD">
              <w:t>Exemple 3</w:t>
            </w:r>
          </w:p>
        </w:tc>
      </w:tr>
      <w:tr w:rsidR="00B3100C" w:rsidRPr="009C11AD" w14:paraId="1F6A84E3" w14:textId="77777777">
        <w:trPr>
          <w:cantSplit/>
        </w:trPr>
        <w:tc>
          <w:tcPr>
            <w:tcW w:w="2976" w:type="dxa"/>
            <w:shd w:val="clear" w:color="auto" w:fill="E7E6E6" w:themeFill="background2"/>
            <w:vAlign w:val="center"/>
          </w:tcPr>
          <w:p w14:paraId="63C0B39F" w14:textId="35E1DCBC" w:rsidR="0085771C" w:rsidRPr="009C11AD" w:rsidRDefault="00DD58B1" w:rsidP="00151E63">
            <w:pPr>
              <w:keepNext/>
              <w:spacing w:before="0"/>
              <w:jc w:val="center"/>
            </w:pPr>
            <w:r w:rsidRPr="009C11AD">
              <w:rPr>
                <w:rFonts w:asciiTheme="minorHAnsi" w:hAnsiTheme="minorHAnsi" w:cstheme="minorHAnsi"/>
                <w:noProof/>
                <w:szCs w:val="22"/>
              </w:rPr>
              <w:drawing>
                <wp:inline distT="0" distB="0" distL="0" distR="0" wp14:anchorId="4D4225D4" wp14:editId="7DB21D30">
                  <wp:extent cx="720000" cy="720000"/>
                  <wp:effectExtent l="0" t="0" r="4445" b="4445"/>
                  <wp:docPr id="1276981363" name="Image 1276981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pic:spPr>
                      </pic:pic>
                    </a:graphicData>
                  </a:graphic>
                </wp:inline>
              </w:drawing>
            </w:r>
          </w:p>
        </w:tc>
        <w:tc>
          <w:tcPr>
            <w:tcW w:w="2976" w:type="dxa"/>
            <w:shd w:val="clear" w:color="auto" w:fill="E7E6E6" w:themeFill="background2"/>
            <w:vAlign w:val="center"/>
          </w:tcPr>
          <w:p w14:paraId="72B7C9E1" w14:textId="0749487B" w:rsidR="00621933" w:rsidRPr="009C11AD" w:rsidRDefault="00661E68" w:rsidP="00151E63">
            <w:pPr>
              <w:keepNext/>
              <w:spacing w:before="0"/>
              <w:jc w:val="center"/>
              <w:rPr>
                <w:rFonts w:asciiTheme="minorHAnsi" w:hAnsiTheme="minorHAnsi" w:cstheme="minorHAnsi"/>
              </w:rPr>
            </w:pPr>
            <w:r w:rsidRPr="009C11AD">
              <w:rPr>
                <w:rFonts w:asciiTheme="minorHAnsi" w:hAnsiTheme="minorHAnsi" w:cstheme="minorHAnsi"/>
                <w:noProof/>
                <w:szCs w:val="22"/>
              </w:rPr>
              <w:drawing>
                <wp:inline distT="0" distB="0" distL="0" distR="0" wp14:anchorId="161545B7" wp14:editId="4920311B">
                  <wp:extent cx="720000" cy="720000"/>
                  <wp:effectExtent l="0" t="0" r="4445" b="4445"/>
                  <wp:docPr id="1575361660" name="Image 1575361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pic:spPr>
                      </pic:pic>
                    </a:graphicData>
                  </a:graphic>
                </wp:inline>
              </w:drawing>
            </w:r>
          </w:p>
        </w:tc>
        <w:tc>
          <w:tcPr>
            <w:tcW w:w="3969" w:type="dxa"/>
            <w:shd w:val="clear" w:color="auto" w:fill="E7E6E6" w:themeFill="background2"/>
            <w:vAlign w:val="center"/>
          </w:tcPr>
          <w:p w14:paraId="0FC8A4E4" w14:textId="03BD7417" w:rsidR="0016290C" w:rsidRPr="009C11AD" w:rsidRDefault="00223798" w:rsidP="00151E63">
            <w:pPr>
              <w:keepNext/>
              <w:spacing w:before="0"/>
              <w:jc w:val="center"/>
              <w:rPr>
                <w:rFonts w:asciiTheme="minorHAnsi" w:hAnsiTheme="minorHAnsi" w:cstheme="minorHAnsi"/>
                <w:szCs w:val="22"/>
              </w:rPr>
            </w:pPr>
            <w:r w:rsidRPr="009C11AD">
              <w:rPr>
                <w:rFonts w:asciiTheme="minorHAnsi" w:hAnsiTheme="minorHAnsi" w:cstheme="minorHAnsi"/>
                <w:noProof/>
                <w:szCs w:val="22"/>
              </w:rPr>
              <w:drawing>
                <wp:inline distT="0" distB="0" distL="0" distR="0" wp14:anchorId="4E22304E" wp14:editId="10A40664">
                  <wp:extent cx="1440000" cy="1440000"/>
                  <wp:effectExtent l="0" t="0" r="8255" b="8255"/>
                  <wp:docPr id="852860393" name="Image 852860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440000" cy="1440000"/>
                          </a:xfrm>
                          <a:prstGeom prst="rect">
                            <a:avLst/>
                          </a:prstGeom>
                          <a:noFill/>
                          <a:ln>
                            <a:noFill/>
                          </a:ln>
                        </pic:spPr>
                      </pic:pic>
                    </a:graphicData>
                  </a:graphic>
                </wp:inline>
              </w:drawing>
            </w:r>
          </w:p>
        </w:tc>
      </w:tr>
      <w:tr w:rsidR="00B3100C" w:rsidRPr="009C11AD" w14:paraId="232124BC" w14:textId="77777777">
        <w:trPr>
          <w:cantSplit/>
        </w:trPr>
        <w:tc>
          <w:tcPr>
            <w:tcW w:w="2976" w:type="dxa"/>
            <w:tcBorders>
              <w:bottom w:val="single" w:sz="4" w:space="0" w:color="auto"/>
            </w:tcBorders>
            <w:shd w:val="clear" w:color="auto" w:fill="E7E6E6" w:themeFill="background2"/>
            <w:vAlign w:val="center"/>
          </w:tcPr>
          <w:p w14:paraId="6CF7F67B" w14:textId="06DFE8DA" w:rsidR="0085771C" w:rsidRPr="009C11AD" w:rsidRDefault="0085771C" w:rsidP="0085771C">
            <w:pPr>
              <w:keepNext/>
              <w:spacing w:before="0"/>
              <w:jc w:val="center"/>
              <w:rPr>
                <w:rFonts w:cs="Calibri"/>
              </w:rPr>
            </w:pPr>
            <w:r w:rsidRPr="009C11AD">
              <w:rPr>
                <w:rFonts w:asciiTheme="minorHAnsi" w:hAnsiTheme="minorHAnsi" w:cstheme="minorHAnsi"/>
                <w:szCs w:val="22"/>
              </w:rPr>
              <w:t>33</w:t>
            </w:r>
            <w:r w:rsidRPr="009C11AD">
              <w:t xml:space="preserve"> </w:t>
            </w:r>
            <w:r w:rsidRPr="009C11AD">
              <w:rPr>
                <w:rFonts w:cs="Calibri"/>
              </w:rPr>
              <w:t>× 33</w:t>
            </w:r>
            <w:r w:rsidR="00FA2C5D" w:rsidRPr="009C11AD">
              <w:rPr>
                <w:rFonts w:cs="Calibri"/>
              </w:rPr>
              <w:t xml:space="preserve"> + </w:t>
            </w:r>
            <w:r w:rsidR="00DC3538" w:rsidRPr="009C11AD">
              <w:rPr>
                <w:rFonts w:cs="Calibri"/>
              </w:rPr>
              <w:t>4 par côté</w:t>
            </w:r>
          </w:p>
          <w:p w14:paraId="39347700" w14:textId="7FB7C730" w:rsidR="0085771C" w:rsidRPr="009C11AD" w:rsidRDefault="0085771C" w:rsidP="0085771C">
            <w:pPr>
              <w:keepNext/>
              <w:spacing w:before="0"/>
              <w:jc w:val="center"/>
            </w:pPr>
            <w:r w:rsidRPr="009C11AD">
              <w:t>19,2 mil (0,488 mm)</w:t>
            </w:r>
          </w:p>
        </w:tc>
        <w:tc>
          <w:tcPr>
            <w:tcW w:w="2976" w:type="dxa"/>
            <w:tcBorders>
              <w:bottom w:val="single" w:sz="4" w:space="0" w:color="auto"/>
            </w:tcBorders>
            <w:shd w:val="clear" w:color="auto" w:fill="E7E6E6" w:themeFill="background2"/>
            <w:vAlign w:val="center"/>
          </w:tcPr>
          <w:p w14:paraId="65FB1DC5" w14:textId="302466A8" w:rsidR="00621933" w:rsidRPr="009C11AD" w:rsidRDefault="00621933" w:rsidP="00621933">
            <w:pPr>
              <w:keepNext/>
              <w:spacing w:before="0"/>
              <w:jc w:val="center"/>
              <w:rPr>
                <w:rFonts w:cs="Calibri"/>
              </w:rPr>
            </w:pPr>
            <w:r w:rsidRPr="009C11AD">
              <w:rPr>
                <w:rFonts w:asciiTheme="minorHAnsi" w:hAnsiTheme="minorHAnsi" w:cstheme="minorHAnsi"/>
                <w:szCs w:val="22"/>
              </w:rPr>
              <w:t>45</w:t>
            </w:r>
            <w:r w:rsidRPr="009C11AD">
              <w:t xml:space="preserve"> </w:t>
            </w:r>
            <w:r w:rsidRPr="009C11AD">
              <w:rPr>
                <w:rFonts w:cs="Calibri"/>
              </w:rPr>
              <w:t>× 45</w:t>
            </w:r>
            <w:r w:rsidR="00FA2C5D" w:rsidRPr="009C11AD">
              <w:rPr>
                <w:rFonts w:cs="Calibri"/>
              </w:rPr>
              <w:t xml:space="preserve"> + </w:t>
            </w:r>
            <w:r w:rsidR="00DC3538" w:rsidRPr="009C11AD">
              <w:rPr>
                <w:rFonts w:cs="Calibri"/>
              </w:rPr>
              <w:t>4 par côté</w:t>
            </w:r>
          </w:p>
          <w:p w14:paraId="46C9A5E3" w14:textId="7D08272F" w:rsidR="00621933" w:rsidRPr="009C11AD" w:rsidRDefault="00621933" w:rsidP="00621933">
            <w:pPr>
              <w:keepNext/>
              <w:spacing w:before="0"/>
              <w:jc w:val="center"/>
            </w:pPr>
            <w:r w:rsidRPr="009C11AD">
              <w:t>14,9 mil (0,377 mm)</w:t>
            </w:r>
          </w:p>
        </w:tc>
        <w:tc>
          <w:tcPr>
            <w:tcW w:w="3969" w:type="dxa"/>
            <w:tcBorders>
              <w:bottom w:val="single" w:sz="4" w:space="0" w:color="auto"/>
            </w:tcBorders>
            <w:shd w:val="clear" w:color="auto" w:fill="E7E6E6" w:themeFill="background2"/>
            <w:vAlign w:val="center"/>
          </w:tcPr>
          <w:p w14:paraId="40EDE003" w14:textId="128B2E68" w:rsidR="00B3100C" w:rsidRPr="009C11AD" w:rsidRDefault="006418C2">
            <w:pPr>
              <w:keepNext/>
              <w:spacing w:before="0"/>
              <w:jc w:val="center"/>
              <w:rPr>
                <w:rFonts w:cs="Calibri"/>
              </w:rPr>
            </w:pPr>
            <w:r w:rsidRPr="009C11AD">
              <w:rPr>
                <w:rFonts w:asciiTheme="minorHAnsi" w:hAnsiTheme="minorHAnsi" w:cstheme="minorHAnsi"/>
                <w:szCs w:val="22"/>
              </w:rPr>
              <w:t>61</w:t>
            </w:r>
            <w:r w:rsidRPr="009C11AD">
              <w:t xml:space="preserve"> </w:t>
            </w:r>
            <w:r w:rsidRPr="009C11AD">
              <w:rPr>
                <w:rFonts w:cs="Calibri"/>
              </w:rPr>
              <w:t>× 61</w:t>
            </w:r>
            <w:r w:rsidR="00FA2C5D" w:rsidRPr="009C11AD">
              <w:rPr>
                <w:rFonts w:cs="Calibri"/>
              </w:rPr>
              <w:t xml:space="preserve"> + </w:t>
            </w:r>
            <w:r w:rsidR="00DC3538" w:rsidRPr="009C11AD">
              <w:rPr>
                <w:rFonts w:cs="Calibri"/>
              </w:rPr>
              <w:t>4 par côté</w:t>
            </w:r>
          </w:p>
          <w:p w14:paraId="00B7B82C" w14:textId="77777777" w:rsidR="00B3100C" w:rsidRPr="009C11AD" w:rsidRDefault="006418C2">
            <w:pPr>
              <w:keepNext/>
              <w:spacing w:before="0"/>
              <w:jc w:val="center"/>
            </w:pPr>
            <w:r w:rsidRPr="009C11AD">
              <w:t>22,8 mil (0,580 mm)</w:t>
            </w:r>
          </w:p>
        </w:tc>
      </w:tr>
      <w:tr w:rsidR="00B3100C" w:rsidRPr="009C11AD" w14:paraId="6D4C1796" w14:textId="77777777">
        <w:trPr>
          <w:cantSplit/>
        </w:trPr>
        <w:tc>
          <w:tcPr>
            <w:tcW w:w="2976" w:type="dxa"/>
            <w:tcBorders>
              <w:top w:val="single" w:sz="4" w:space="0" w:color="auto"/>
            </w:tcBorders>
            <w:shd w:val="clear" w:color="auto" w:fill="E7E6E6" w:themeFill="background2"/>
            <w:vAlign w:val="center"/>
          </w:tcPr>
          <w:p w14:paraId="498B1557" w14:textId="77777777" w:rsidR="00B3100C" w:rsidRPr="009C11AD" w:rsidRDefault="006418C2">
            <w:pPr>
              <w:keepNext/>
              <w:spacing w:before="0"/>
              <w:jc w:val="center"/>
            </w:pPr>
            <w:r w:rsidRPr="009C11AD">
              <w:t>Exemple 4</w:t>
            </w:r>
          </w:p>
        </w:tc>
        <w:tc>
          <w:tcPr>
            <w:tcW w:w="2976" w:type="dxa"/>
            <w:tcBorders>
              <w:top w:val="single" w:sz="4" w:space="0" w:color="auto"/>
            </w:tcBorders>
            <w:shd w:val="clear" w:color="auto" w:fill="E7E6E6" w:themeFill="background2"/>
            <w:vAlign w:val="center"/>
          </w:tcPr>
          <w:p w14:paraId="77BE9629" w14:textId="77777777" w:rsidR="00B3100C" w:rsidRPr="009C11AD" w:rsidRDefault="006418C2">
            <w:pPr>
              <w:keepNext/>
              <w:spacing w:before="0"/>
              <w:jc w:val="center"/>
              <w:rPr>
                <w:rFonts w:asciiTheme="minorHAnsi" w:hAnsiTheme="minorHAnsi" w:cstheme="minorHAnsi"/>
              </w:rPr>
            </w:pPr>
            <w:r w:rsidRPr="009C11AD">
              <w:t>Exemple 5</w:t>
            </w:r>
          </w:p>
        </w:tc>
        <w:tc>
          <w:tcPr>
            <w:tcW w:w="3969" w:type="dxa"/>
            <w:tcBorders>
              <w:top w:val="single" w:sz="4" w:space="0" w:color="auto"/>
            </w:tcBorders>
            <w:shd w:val="clear" w:color="auto" w:fill="E7E6E6" w:themeFill="background2"/>
            <w:vAlign w:val="center"/>
          </w:tcPr>
          <w:p w14:paraId="6593AC76" w14:textId="77777777" w:rsidR="00B3100C" w:rsidRPr="009C11AD" w:rsidRDefault="006418C2">
            <w:pPr>
              <w:keepNext/>
              <w:spacing w:before="0"/>
              <w:jc w:val="center"/>
              <w:rPr>
                <w:rFonts w:asciiTheme="minorHAnsi" w:hAnsiTheme="minorHAnsi" w:cstheme="minorHAnsi"/>
                <w:szCs w:val="22"/>
              </w:rPr>
            </w:pPr>
            <w:r w:rsidRPr="009C11AD">
              <w:t>Exemple 6</w:t>
            </w:r>
          </w:p>
        </w:tc>
      </w:tr>
      <w:tr w:rsidR="00B3100C" w:rsidRPr="009C11AD" w14:paraId="3D49CE3C" w14:textId="77777777">
        <w:trPr>
          <w:cantSplit/>
        </w:trPr>
        <w:tc>
          <w:tcPr>
            <w:tcW w:w="2976" w:type="dxa"/>
            <w:shd w:val="clear" w:color="auto" w:fill="E7E6E6" w:themeFill="background2"/>
            <w:vAlign w:val="center"/>
          </w:tcPr>
          <w:p w14:paraId="1B31C4D7" w14:textId="7F831607" w:rsidR="00F74035" w:rsidRPr="009C11AD" w:rsidRDefault="000738BF" w:rsidP="00151E63">
            <w:pPr>
              <w:keepNext/>
              <w:spacing w:before="0"/>
              <w:jc w:val="center"/>
            </w:pPr>
            <w:r w:rsidRPr="009C11AD">
              <w:rPr>
                <w:rFonts w:asciiTheme="minorHAnsi" w:hAnsiTheme="minorHAnsi" w:cstheme="minorHAnsi"/>
                <w:noProof/>
                <w:szCs w:val="22"/>
              </w:rPr>
              <w:drawing>
                <wp:inline distT="0" distB="0" distL="0" distR="0" wp14:anchorId="402080B7" wp14:editId="39F6CA11">
                  <wp:extent cx="720000" cy="720000"/>
                  <wp:effectExtent l="0" t="0" r="4445" b="4445"/>
                  <wp:docPr id="1859371343" name="Image 1859371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pic:spPr>
                      </pic:pic>
                    </a:graphicData>
                  </a:graphic>
                </wp:inline>
              </w:drawing>
            </w:r>
          </w:p>
        </w:tc>
        <w:tc>
          <w:tcPr>
            <w:tcW w:w="2976" w:type="dxa"/>
            <w:shd w:val="clear" w:color="auto" w:fill="E7E6E6" w:themeFill="background2"/>
            <w:vAlign w:val="center"/>
          </w:tcPr>
          <w:p w14:paraId="5F591C95" w14:textId="3DB5ED78" w:rsidR="0000364C" w:rsidRPr="009C11AD" w:rsidRDefault="002B2CDE">
            <w:pPr>
              <w:keepNext/>
              <w:spacing w:before="0"/>
              <w:jc w:val="center"/>
              <w:rPr>
                <w:rFonts w:asciiTheme="minorHAnsi" w:hAnsiTheme="minorHAnsi" w:cstheme="minorHAnsi"/>
              </w:rPr>
            </w:pPr>
            <w:r w:rsidRPr="009C11AD">
              <w:rPr>
                <w:rFonts w:asciiTheme="minorHAnsi" w:hAnsiTheme="minorHAnsi" w:cstheme="minorHAnsi"/>
                <w:noProof/>
                <w:szCs w:val="22"/>
              </w:rPr>
              <w:drawing>
                <wp:inline distT="0" distB="0" distL="0" distR="0" wp14:anchorId="22F3B119" wp14:editId="79DDE026">
                  <wp:extent cx="720000" cy="720000"/>
                  <wp:effectExtent l="0" t="0" r="4445" b="4445"/>
                  <wp:docPr id="1709009570" name="Image 1709009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pic:spPr>
                      </pic:pic>
                    </a:graphicData>
                  </a:graphic>
                </wp:inline>
              </w:drawing>
            </w:r>
          </w:p>
        </w:tc>
        <w:tc>
          <w:tcPr>
            <w:tcW w:w="3969" w:type="dxa"/>
            <w:shd w:val="clear" w:color="auto" w:fill="E7E6E6" w:themeFill="background2"/>
            <w:vAlign w:val="center"/>
          </w:tcPr>
          <w:p w14:paraId="78AA6DF8" w14:textId="6C048C95" w:rsidR="00136FA5" w:rsidRPr="009C11AD" w:rsidRDefault="00F419B5" w:rsidP="00151E63">
            <w:pPr>
              <w:keepNext/>
              <w:spacing w:before="0"/>
              <w:jc w:val="center"/>
              <w:rPr>
                <w:rFonts w:asciiTheme="minorHAnsi" w:hAnsiTheme="minorHAnsi" w:cstheme="minorHAnsi"/>
                <w:szCs w:val="22"/>
              </w:rPr>
            </w:pPr>
            <w:r w:rsidRPr="009C11AD">
              <w:rPr>
                <w:rFonts w:asciiTheme="minorHAnsi" w:hAnsiTheme="minorHAnsi" w:cstheme="minorHAnsi"/>
                <w:noProof/>
                <w:szCs w:val="22"/>
              </w:rPr>
              <w:drawing>
                <wp:inline distT="0" distB="0" distL="0" distR="0" wp14:anchorId="0554ACBD" wp14:editId="1C738F8D">
                  <wp:extent cx="1440000" cy="1440000"/>
                  <wp:effectExtent l="0" t="0" r="8255" b="8255"/>
                  <wp:docPr id="2145430628" name="Image 21454306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440000" cy="1440000"/>
                          </a:xfrm>
                          <a:prstGeom prst="rect">
                            <a:avLst/>
                          </a:prstGeom>
                          <a:noFill/>
                          <a:ln>
                            <a:noFill/>
                          </a:ln>
                        </pic:spPr>
                      </pic:pic>
                    </a:graphicData>
                  </a:graphic>
                </wp:inline>
              </w:drawing>
            </w:r>
          </w:p>
        </w:tc>
      </w:tr>
      <w:tr w:rsidR="00B3100C" w:rsidRPr="009C11AD" w14:paraId="454B21FC" w14:textId="77777777" w:rsidTr="0085771C">
        <w:trPr>
          <w:cantSplit/>
        </w:trPr>
        <w:tc>
          <w:tcPr>
            <w:tcW w:w="2976" w:type="dxa"/>
            <w:tcBorders>
              <w:bottom w:val="single" w:sz="4" w:space="0" w:color="auto"/>
            </w:tcBorders>
            <w:shd w:val="clear" w:color="auto" w:fill="E7E6E6" w:themeFill="background2"/>
            <w:vAlign w:val="center"/>
          </w:tcPr>
          <w:p w14:paraId="7FCD4373" w14:textId="08A4B81B" w:rsidR="00F74035" w:rsidRPr="009C11AD" w:rsidRDefault="00F74035">
            <w:pPr>
              <w:keepNext/>
              <w:spacing w:before="0"/>
              <w:jc w:val="center"/>
            </w:pPr>
            <w:r w:rsidRPr="009C11AD">
              <w:rPr>
                <w:rFonts w:asciiTheme="minorHAnsi" w:hAnsiTheme="minorHAnsi" w:cstheme="minorHAnsi"/>
                <w:szCs w:val="22"/>
              </w:rPr>
              <w:t>37</w:t>
            </w:r>
            <w:r w:rsidRPr="009C11AD">
              <w:t xml:space="preserve"> </w:t>
            </w:r>
            <w:r w:rsidRPr="009C11AD">
              <w:rPr>
                <w:rFonts w:cs="Calibri"/>
              </w:rPr>
              <w:t>× 37</w:t>
            </w:r>
            <w:r w:rsidR="00FA2C5D" w:rsidRPr="009C11AD">
              <w:rPr>
                <w:rFonts w:cs="Calibri"/>
              </w:rPr>
              <w:t xml:space="preserve"> + </w:t>
            </w:r>
            <w:r w:rsidR="00DC3538" w:rsidRPr="009C11AD">
              <w:rPr>
                <w:rFonts w:cs="Calibri"/>
              </w:rPr>
              <w:t>4 par côté</w:t>
            </w:r>
            <w:r w:rsidRPr="009C11AD">
              <w:rPr>
                <w:rFonts w:cs="Calibri"/>
              </w:rPr>
              <w:br/>
            </w:r>
            <w:r w:rsidRPr="009C11AD">
              <w:t>17,5 mil (0,444 mm)</w:t>
            </w:r>
          </w:p>
        </w:tc>
        <w:tc>
          <w:tcPr>
            <w:tcW w:w="2976" w:type="dxa"/>
            <w:tcBorders>
              <w:bottom w:val="single" w:sz="4" w:space="0" w:color="auto"/>
            </w:tcBorders>
            <w:shd w:val="clear" w:color="auto" w:fill="E7E6E6" w:themeFill="background2"/>
            <w:vAlign w:val="center"/>
          </w:tcPr>
          <w:p w14:paraId="00A19395" w14:textId="05C2F6F8" w:rsidR="00B3100C" w:rsidRPr="009C11AD" w:rsidRDefault="006418C2">
            <w:pPr>
              <w:keepNext/>
              <w:spacing w:before="0"/>
              <w:jc w:val="center"/>
              <w:rPr>
                <w:rFonts w:cs="Calibri"/>
              </w:rPr>
            </w:pPr>
            <w:r w:rsidRPr="009C11AD">
              <w:rPr>
                <w:rFonts w:asciiTheme="minorHAnsi" w:hAnsiTheme="minorHAnsi" w:cstheme="minorHAnsi"/>
                <w:szCs w:val="22"/>
              </w:rPr>
              <w:t>49</w:t>
            </w:r>
            <w:r w:rsidRPr="009C11AD">
              <w:t xml:space="preserve"> </w:t>
            </w:r>
            <w:r w:rsidRPr="009C11AD">
              <w:rPr>
                <w:rFonts w:cs="Calibri"/>
              </w:rPr>
              <w:t>× 49</w:t>
            </w:r>
            <w:r w:rsidR="00FA2C5D" w:rsidRPr="009C11AD">
              <w:rPr>
                <w:rFonts w:cs="Calibri"/>
              </w:rPr>
              <w:t xml:space="preserve"> + </w:t>
            </w:r>
            <w:r w:rsidR="00DC3538" w:rsidRPr="009C11AD">
              <w:rPr>
                <w:rFonts w:cs="Calibri"/>
              </w:rPr>
              <w:t>4 par côté</w:t>
            </w:r>
          </w:p>
          <w:p w14:paraId="51A777E5" w14:textId="77777777" w:rsidR="00B3100C" w:rsidRPr="009C11AD" w:rsidRDefault="006418C2">
            <w:pPr>
              <w:keepNext/>
              <w:spacing w:before="0"/>
              <w:jc w:val="center"/>
            </w:pPr>
            <w:r w:rsidRPr="009C11AD">
              <w:t>13,8 mil (0,351 mm)</w:t>
            </w:r>
          </w:p>
        </w:tc>
        <w:tc>
          <w:tcPr>
            <w:tcW w:w="3969" w:type="dxa"/>
            <w:tcBorders>
              <w:bottom w:val="single" w:sz="4" w:space="0" w:color="auto"/>
            </w:tcBorders>
            <w:shd w:val="clear" w:color="auto" w:fill="E7E6E6" w:themeFill="background2"/>
            <w:vAlign w:val="center"/>
          </w:tcPr>
          <w:p w14:paraId="7E74D43E" w14:textId="2A864D14" w:rsidR="00136FA5" w:rsidRPr="009C11AD" w:rsidRDefault="00136FA5" w:rsidP="00136FA5">
            <w:pPr>
              <w:keepNext/>
              <w:spacing w:before="0"/>
              <w:jc w:val="center"/>
              <w:rPr>
                <w:rFonts w:cs="Calibri"/>
              </w:rPr>
            </w:pPr>
            <w:r w:rsidRPr="009C11AD">
              <w:rPr>
                <w:rFonts w:asciiTheme="minorHAnsi" w:hAnsiTheme="minorHAnsi" w:cstheme="minorHAnsi"/>
                <w:szCs w:val="22"/>
              </w:rPr>
              <w:t>65</w:t>
            </w:r>
            <w:r w:rsidRPr="009C11AD">
              <w:t xml:space="preserve"> </w:t>
            </w:r>
            <w:r w:rsidRPr="009C11AD">
              <w:rPr>
                <w:rFonts w:cs="Calibri"/>
              </w:rPr>
              <w:t>× 65</w:t>
            </w:r>
            <w:r w:rsidR="00FA2C5D" w:rsidRPr="009C11AD">
              <w:rPr>
                <w:rFonts w:cs="Calibri"/>
              </w:rPr>
              <w:t xml:space="preserve"> + </w:t>
            </w:r>
            <w:r w:rsidR="00DC3538" w:rsidRPr="009C11AD">
              <w:rPr>
                <w:rFonts w:cs="Calibri"/>
              </w:rPr>
              <w:t>4 par côté</w:t>
            </w:r>
          </w:p>
          <w:p w14:paraId="05B3297C" w14:textId="62FF4AD4" w:rsidR="00136FA5" w:rsidRPr="009C11AD" w:rsidRDefault="00136FA5" w:rsidP="00136FA5">
            <w:pPr>
              <w:keepNext/>
              <w:spacing w:before="0"/>
              <w:jc w:val="center"/>
            </w:pPr>
            <w:r w:rsidRPr="009C11AD">
              <w:t>21,6 mil (0,548 mm)</w:t>
            </w:r>
          </w:p>
        </w:tc>
      </w:tr>
      <w:tr w:rsidR="009064FE" w:rsidRPr="009C11AD" w14:paraId="7906B437" w14:textId="77777777" w:rsidTr="0085771C">
        <w:trPr>
          <w:cantSplit/>
        </w:trPr>
        <w:tc>
          <w:tcPr>
            <w:tcW w:w="2976" w:type="dxa"/>
            <w:tcBorders>
              <w:top w:val="single" w:sz="4" w:space="0" w:color="auto"/>
            </w:tcBorders>
            <w:shd w:val="clear" w:color="auto" w:fill="auto"/>
            <w:vAlign w:val="center"/>
          </w:tcPr>
          <w:p w14:paraId="6E639344" w14:textId="64609BA1" w:rsidR="009064FE" w:rsidRPr="009C11AD" w:rsidRDefault="009064FE" w:rsidP="009064FE">
            <w:pPr>
              <w:keepNext/>
              <w:spacing w:before="0"/>
              <w:jc w:val="center"/>
            </w:pPr>
          </w:p>
        </w:tc>
        <w:tc>
          <w:tcPr>
            <w:tcW w:w="2976" w:type="dxa"/>
            <w:tcBorders>
              <w:top w:val="single" w:sz="4" w:space="0" w:color="auto"/>
            </w:tcBorders>
            <w:vAlign w:val="center"/>
          </w:tcPr>
          <w:p w14:paraId="7D1585EB" w14:textId="77777777" w:rsidR="009064FE" w:rsidRPr="009C11AD" w:rsidRDefault="009064FE" w:rsidP="009064FE">
            <w:pPr>
              <w:keepNext/>
              <w:spacing w:before="0"/>
              <w:jc w:val="center"/>
              <w:rPr>
                <w:rFonts w:asciiTheme="minorHAnsi" w:hAnsiTheme="minorHAnsi" w:cstheme="minorHAnsi"/>
              </w:rPr>
            </w:pPr>
          </w:p>
        </w:tc>
        <w:tc>
          <w:tcPr>
            <w:tcW w:w="3969" w:type="dxa"/>
            <w:tcBorders>
              <w:top w:val="single" w:sz="4" w:space="0" w:color="auto"/>
            </w:tcBorders>
            <w:shd w:val="clear" w:color="auto" w:fill="E7E6E6" w:themeFill="background2"/>
            <w:vAlign w:val="center"/>
          </w:tcPr>
          <w:p w14:paraId="3DBF9011" w14:textId="77777777" w:rsidR="009064FE" w:rsidRPr="009C11AD" w:rsidRDefault="009064FE" w:rsidP="009064FE">
            <w:pPr>
              <w:keepNext/>
              <w:spacing w:before="0"/>
              <w:jc w:val="center"/>
              <w:rPr>
                <w:rFonts w:asciiTheme="minorHAnsi" w:hAnsiTheme="minorHAnsi" w:cstheme="minorHAnsi"/>
                <w:szCs w:val="22"/>
              </w:rPr>
            </w:pPr>
            <w:r w:rsidRPr="009C11AD">
              <w:t>Exemple 7</w:t>
            </w:r>
          </w:p>
        </w:tc>
      </w:tr>
      <w:tr w:rsidR="009064FE" w:rsidRPr="009C11AD" w14:paraId="020326E5" w14:textId="77777777" w:rsidTr="0085771C">
        <w:trPr>
          <w:cantSplit/>
        </w:trPr>
        <w:tc>
          <w:tcPr>
            <w:tcW w:w="2976" w:type="dxa"/>
            <w:shd w:val="clear" w:color="auto" w:fill="auto"/>
            <w:vAlign w:val="center"/>
          </w:tcPr>
          <w:p w14:paraId="113C8C3B" w14:textId="693F5BE8" w:rsidR="009064FE" w:rsidRPr="009C11AD" w:rsidRDefault="009064FE" w:rsidP="009064FE">
            <w:pPr>
              <w:keepNext/>
              <w:spacing w:before="0"/>
              <w:jc w:val="center"/>
            </w:pPr>
          </w:p>
        </w:tc>
        <w:tc>
          <w:tcPr>
            <w:tcW w:w="2976" w:type="dxa"/>
            <w:vAlign w:val="center"/>
          </w:tcPr>
          <w:p w14:paraId="5ADC7CC9" w14:textId="77777777" w:rsidR="009064FE" w:rsidRPr="009C11AD" w:rsidRDefault="009064FE" w:rsidP="009064FE">
            <w:pPr>
              <w:keepNext/>
              <w:spacing w:before="0"/>
              <w:jc w:val="center"/>
              <w:rPr>
                <w:rFonts w:asciiTheme="minorHAnsi" w:hAnsiTheme="minorHAnsi" w:cstheme="minorHAnsi"/>
              </w:rPr>
            </w:pPr>
          </w:p>
        </w:tc>
        <w:tc>
          <w:tcPr>
            <w:tcW w:w="3969" w:type="dxa"/>
            <w:shd w:val="clear" w:color="auto" w:fill="E7E6E6" w:themeFill="background2"/>
            <w:vAlign w:val="center"/>
          </w:tcPr>
          <w:p w14:paraId="57AC248D" w14:textId="77EBEDD5" w:rsidR="009064FE" w:rsidRPr="009C11AD" w:rsidRDefault="009C11AD" w:rsidP="009064FE">
            <w:pPr>
              <w:keepNext/>
              <w:spacing w:before="0"/>
              <w:jc w:val="center"/>
              <w:rPr>
                <w:rFonts w:asciiTheme="minorHAnsi" w:hAnsiTheme="minorHAnsi" w:cstheme="minorHAnsi"/>
                <w:szCs w:val="22"/>
              </w:rPr>
            </w:pPr>
            <w:r w:rsidRPr="009C11AD">
              <w:rPr>
                <w:rFonts w:asciiTheme="minorHAnsi" w:hAnsiTheme="minorHAnsi" w:cstheme="minorHAnsi"/>
                <w:noProof/>
                <w:szCs w:val="22"/>
              </w:rPr>
              <w:drawing>
                <wp:inline distT="0" distB="0" distL="0" distR="0" wp14:anchorId="1D4F18CD" wp14:editId="7E7740B8">
                  <wp:extent cx="1440000" cy="1440000"/>
                  <wp:effectExtent l="0" t="0" r="8255" b="8255"/>
                  <wp:docPr id="272442615" name="Image 2724426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40000" cy="1440000"/>
                          </a:xfrm>
                          <a:prstGeom prst="rect">
                            <a:avLst/>
                          </a:prstGeom>
                          <a:noFill/>
                          <a:ln>
                            <a:noFill/>
                          </a:ln>
                        </pic:spPr>
                      </pic:pic>
                    </a:graphicData>
                  </a:graphic>
                </wp:inline>
              </w:drawing>
            </w:r>
          </w:p>
        </w:tc>
      </w:tr>
      <w:tr w:rsidR="009064FE" w:rsidRPr="00950A52" w14:paraId="7398BF7F" w14:textId="77777777" w:rsidTr="0085771C">
        <w:trPr>
          <w:cantSplit/>
        </w:trPr>
        <w:tc>
          <w:tcPr>
            <w:tcW w:w="2976" w:type="dxa"/>
            <w:shd w:val="clear" w:color="auto" w:fill="auto"/>
            <w:vAlign w:val="center"/>
          </w:tcPr>
          <w:p w14:paraId="4DF7C15C" w14:textId="235397C2" w:rsidR="009064FE" w:rsidRPr="009C11AD" w:rsidRDefault="009064FE" w:rsidP="009064FE">
            <w:pPr>
              <w:keepNext/>
              <w:spacing w:before="0"/>
              <w:jc w:val="center"/>
            </w:pPr>
          </w:p>
        </w:tc>
        <w:tc>
          <w:tcPr>
            <w:tcW w:w="2976" w:type="dxa"/>
            <w:vAlign w:val="center"/>
          </w:tcPr>
          <w:p w14:paraId="34C1B9AC" w14:textId="77777777" w:rsidR="009064FE" w:rsidRPr="009C11AD" w:rsidRDefault="009064FE" w:rsidP="009064FE">
            <w:pPr>
              <w:keepNext/>
              <w:spacing w:before="0"/>
              <w:jc w:val="center"/>
            </w:pPr>
          </w:p>
        </w:tc>
        <w:tc>
          <w:tcPr>
            <w:tcW w:w="3969" w:type="dxa"/>
            <w:tcBorders>
              <w:bottom w:val="single" w:sz="4" w:space="0" w:color="auto"/>
            </w:tcBorders>
            <w:shd w:val="clear" w:color="auto" w:fill="E7E6E6" w:themeFill="background2"/>
            <w:vAlign w:val="center"/>
          </w:tcPr>
          <w:p w14:paraId="06FCBE66" w14:textId="00C3A20C" w:rsidR="009064FE" w:rsidRPr="009C11AD" w:rsidRDefault="009064FE" w:rsidP="009064FE">
            <w:pPr>
              <w:keepNext/>
              <w:spacing w:before="0"/>
              <w:jc w:val="center"/>
              <w:rPr>
                <w:rFonts w:cs="Calibri"/>
              </w:rPr>
            </w:pPr>
            <w:r w:rsidRPr="009C11AD">
              <w:rPr>
                <w:rFonts w:asciiTheme="minorHAnsi" w:hAnsiTheme="minorHAnsi" w:cstheme="minorHAnsi"/>
                <w:szCs w:val="22"/>
              </w:rPr>
              <w:t>65</w:t>
            </w:r>
            <w:r w:rsidRPr="009C11AD">
              <w:t xml:space="preserve"> </w:t>
            </w:r>
            <w:r w:rsidRPr="009C11AD">
              <w:rPr>
                <w:rFonts w:cs="Calibri"/>
              </w:rPr>
              <w:t>× 65</w:t>
            </w:r>
            <w:r w:rsidR="00FA2C5D" w:rsidRPr="009C11AD">
              <w:rPr>
                <w:rFonts w:cs="Calibri"/>
              </w:rPr>
              <w:t xml:space="preserve"> + </w:t>
            </w:r>
            <w:r w:rsidR="00DC3538" w:rsidRPr="009C11AD">
              <w:rPr>
                <w:rFonts w:cs="Calibri"/>
              </w:rPr>
              <w:t>4 par côté</w:t>
            </w:r>
          </w:p>
          <w:p w14:paraId="29210A66" w14:textId="77777777" w:rsidR="009064FE" w:rsidRPr="00950A52" w:rsidRDefault="009064FE" w:rsidP="009064FE">
            <w:pPr>
              <w:keepNext/>
              <w:spacing w:before="0"/>
              <w:jc w:val="center"/>
            </w:pPr>
            <w:r w:rsidRPr="009C11AD">
              <w:t>21,6 mil (0,548 mm)</w:t>
            </w:r>
          </w:p>
        </w:tc>
      </w:tr>
    </w:tbl>
    <w:p w14:paraId="45F7602D" w14:textId="77777777" w:rsidR="00B3100C" w:rsidRPr="00590752" w:rsidRDefault="00B3100C">
      <w:pPr>
        <w:pStyle w:val="Interligne"/>
      </w:pPr>
    </w:p>
    <w:p w14:paraId="3E316DB2" w14:textId="77777777" w:rsidR="00B3100C" w:rsidRPr="00590752" w:rsidRDefault="006418C2">
      <w:pPr>
        <w:pStyle w:val="Intertitre"/>
      </w:pPr>
      <w:r w:rsidRPr="00590752">
        <w:lastRenderedPageBreak/>
        <w:t>Taille de module fixe : 20 mil (0,508 mm)</w:t>
      </w:r>
    </w:p>
    <w:p w14:paraId="094A2D38" w14:textId="77777777" w:rsidR="00B3100C" w:rsidRPr="00590752" w:rsidRDefault="00B3100C">
      <w:pPr>
        <w:pStyle w:val="Interligne"/>
        <w:keepNext/>
      </w:pPr>
    </w:p>
    <w:tbl>
      <w:tblPr>
        <w:tblStyle w:val="Grilledutableau"/>
        <w:tblW w:w="99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left w:w="57" w:type="dxa"/>
          <w:bottom w:w="57" w:type="dxa"/>
          <w:right w:w="57" w:type="dxa"/>
        </w:tblCellMar>
        <w:tblLook w:val="04A0" w:firstRow="1" w:lastRow="0" w:firstColumn="1" w:lastColumn="0" w:noHBand="0" w:noVBand="1"/>
      </w:tblPr>
      <w:tblGrid>
        <w:gridCol w:w="2977"/>
        <w:gridCol w:w="2976"/>
        <w:gridCol w:w="3968"/>
      </w:tblGrid>
      <w:tr w:rsidR="00B3100C" w:rsidRPr="00FE2719" w14:paraId="0E1EE28B" w14:textId="77777777" w:rsidTr="00FF4D76">
        <w:trPr>
          <w:cantSplit/>
        </w:trPr>
        <w:tc>
          <w:tcPr>
            <w:tcW w:w="2977" w:type="dxa"/>
            <w:tcBorders>
              <w:top w:val="single" w:sz="4" w:space="0" w:color="auto"/>
            </w:tcBorders>
            <w:shd w:val="clear" w:color="auto" w:fill="E7E6E6" w:themeFill="background2"/>
            <w:vAlign w:val="center"/>
          </w:tcPr>
          <w:p w14:paraId="7DB571DD" w14:textId="77777777" w:rsidR="00B3100C" w:rsidRPr="00FE2719" w:rsidRDefault="006418C2">
            <w:pPr>
              <w:keepNext/>
              <w:spacing w:before="40" w:after="40"/>
              <w:jc w:val="center"/>
            </w:pPr>
            <w:r w:rsidRPr="00FE2719">
              <w:t>Exemple 1</w:t>
            </w:r>
          </w:p>
        </w:tc>
        <w:tc>
          <w:tcPr>
            <w:tcW w:w="2976" w:type="dxa"/>
            <w:tcBorders>
              <w:top w:val="single" w:sz="4" w:space="0" w:color="auto"/>
            </w:tcBorders>
            <w:shd w:val="clear" w:color="auto" w:fill="E7E6E6" w:themeFill="background2"/>
            <w:vAlign w:val="center"/>
          </w:tcPr>
          <w:p w14:paraId="34DE3827" w14:textId="77777777" w:rsidR="00B3100C" w:rsidRPr="00FE2719" w:rsidRDefault="006418C2">
            <w:pPr>
              <w:keepNext/>
              <w:spacing w:before="40" w:after="40"/>
              <w:jc w:val="center"/>
              <w:rPr>
                <w:rFonts w:asciiTheme="minorHAnsi" w:hAnsiTheme="minorHAnsi" w:cstheme="minorHAnsi"/>
              </w:rPr>
            </w:pPr>
            <w:r w:rsidRPr="00FE2719">
              <w:t>Exemple 2</w:t>
            </w:r>
          </w:p>
        </w:tc>
        <w:tc>
          <w:tcPr>
            <w:tcW w:w="3968" w:type="dxa"/>
            <w:tcBorders>
              <w:top w:val="single" w:sz="4" w:space="0" w:color="auto"/>
            </w:tcBorders>
            <w:shd w:val="clear" w:color="auto" w:fill="E7E6E6" w:themeFill="background2"/>
            <w:vAlign w:val="center"/>
          </w:tcPr>
          <w:p w14:paraId="4C1CF63A" w14:textId="77777777" w:rsidR="00B3100C" w:rsidRPr="00FE2719" w:rsidRDefault="006418C2">
            <w:pPr>
              <w:keepNext/>
              <w:spacing w:before="40" w:after="40"/>
              <w:jc w:val="center"/>
              <w:rPr>
                <w:rFonts w:asciiTheme="minorHAnsi" w:hAnsiTheme="minorHAnsi" w:cstheme="minorHAnsi"/>
                <w:szCs w:val="22"/>
              </w:rPr>
            </w:pPr>
            <w:r w:rsidRPr="00FE2719">
              <w:t>Exemple 3</w:t>
            </w:r>
          </w:p>
        </w:tc>
      </w:tr>
      <w:tr w:rsidR="00B3100C" w:rsidRPr="00FE2719" w14:paraId="4D7EB1A1" w14:textId="77777777" w:rsidTr="00FF4D76">
        <w:trPr>
          <w:cantSplit/>
        </w:trPr>
        <w:tc>
          <w:tcPr>
            <w:tcW w:w="2977" w:type="dxa"/>
            <w:shd w:val="clear" w:color="auto" w:fill="E7E6E6" w:themeFill="background2"/>
            <w:vAlign w:val="center"/>
          </w:tcPr>
          <w:p w14:paraId="51E5AF4F" w14:textId="1C7B53CF" w:rsidR="008D287E" w:rsidRPr="00FE2719" w:rsidRDefault="00A52445" w:rsidP="00871737">
            <w:pPr>
              <w:keepNext/>
              <w:spacing w:before="40" w:after="40"/>
              <w:jc w:val="center"/>
            </w:pPr>
            <w:r w:rsidRPr="00FE2719">
              <w:rPr>
                <w:rFonts w:asciiTheme="minorHAnsi" w:hAnsiTheme="minorHAnsi" w:cstheme="minorHAnsi"/>
                <w:noProof/>
                <w:szCs w:val="22"/>
              </w:rPr>
              <w:drawing>
                <wp:inline distT="0" distB="0" distL="0" distR="0" wp14:anchorId="2CF70B3B" wp14:editId="7517D6FC">
                  <wp:extent cx="748800" cy="748800"/>
                  <wp:effectExtent l="0" t="0" r="0" b="0"/>
                  <wp:docPr id="1290955520" name="Image 1290955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48800" cy="748800"/>
                          </a:xfrm>
                          <a:prstGeom prst="rect">
                            <a:avLst/>
                          </a:prstGeom>
                          <a:noFill/>
                          <a:ln>
                            <a:noFill/>
                          </a:ln>
                        </pic:spPr>
                      </pic:pic>
                    </a:graphicData>
                  </a:graphic>
                </wp:inline>
              </w:drawing>
            </w:r>
          </w:p>
        </w:tc>
        <w:tc>
          <w:tcPr>
            <w:tcW w:w="2976" w:type="dxa"/>
            <w:shd w:val="clear" w:color="auto" w:fill="E7E6E6" w:themeFill="background2"/>
            <w:vAlign w:val="center"/>
          </w:tcPr>
          <w:p w14:paraId="7383481B" w14:textId="4672633D" w:rsidR="002A2EAE" w:rsidRPr="00FE2719" w:rsidRDefault="00661E68" w:rsidP="00871737">
            <w:pPr>
              <w:keepNext/>
              <w:spacing w:before="40" w:after="40"/>
              <w:jc w:val="center"/>
              <w:rPr>
                <w:rFonts w:asciiTheme="minorHAnsi" w:hAnsiTheme="minorHAnsi" w:cstheme="minorHAnsi"/>
              </w:rPr>
            </w:pPr>
            <w:r w:rsidRPr="00FE2719">
              <w:rPr>
                <w:rFonts w:asciiTheme="minorHAnsi" w:hAnsiTheme="minorHAnsi" w:cstheme="minorHAnsi"/>
                <w:noProof/>
                <w:szCs w:val="22"/>
              </w:rPr>
              <w:drawing>
                <wp:inline distT="0" distB="0" distL="0" distR="0" wp14:anchorId="318DA3A1" wp14:editId="32D1622A">
                  <wp:extent cx="968400" cy="968400"/>
                  <wp:effectExtent l="0" t="0" r="3175" b="3175"/>
                  <wp:docPr id="154472806" name="Image 1544728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968400" cy="968400"/>
                          </a:xfrm>
                          <a:prstGeom prst="rect">
                            <a:avLst/>
                          </a:prstGeom>
                          <a:noFill/>
                          <a:ln>
                            <a:noFill/>
                          </a:ln>
                        </pic:spPr>
                      </pic:pic>
                    </a:graphicData>
                  </a:graphic>
                </wp:inline>
              </w:drawing>
            </w:r>
          </w:p>
        </w:tc>
        <w:tc>
          <w:tcPr>
            <w:tcW w:w="3968" w:type="dxa"/>
            <w:shd w:val="clear" w:color="auto" w:fill="E7E6E6" w:themeFill="background2"/>
            <w:vAlign w:val="center"/>
          </w:tcPr>
          <w:p w14:paraId="0E722EEB" w14:textId="2EF1C3E7" w:rsidR="0016290C" w:rsidRPr="00FE2719" w:rsidRDefault="001A5B97" w:rsidP="00871737">
            <w:pPr>
              <w:keepNext/>
              <w:spacing w:before="40" w:after="40"/>
              <w:jc w:val="center"/>
              <w:rPr>
                <w:rFonts w:asciiTheme="minorHAnsi" w:hAnsiTheme="minorHAnsi" w:cstheme="minorHAnsi"/>
                <w:szCs w:val="22"/>
              </w:rPr>
            </w:pPr>
            <w:r w:rsidRPr="00FE2719">
              <w:rPr>
                <w:rFonts w:asciiTheme="minorHAnsi" w:hAnsiTheme="minorHAnsi" w:cstheme="minorHAnsi"/>
                <w:noProof/>
                <w:szCs w:val="22"/>
              </w:rPr>
              <w:drawing>
                <wp:inline distT="0" distB="0" distL="0" distR="0" wp14:anchorId="54A549F1" wp14:editId="3581E303">
                  <wp:extent cx="1263600" cy="1263600"/>
                  <wp:effectExtent l="0" t="0" r="0" b="0"/>
                  <wp:docPr id="260981975" name="Image 2609819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263600" cy="1263600"/>
                          </a:xfrm>
                          <a:prstGeom prst="rect">
                            <a:avLst/>
                          </a:prstGeom>
                          <a:noFill/>
                          <a:ln>
                            <a:noFill/>
                          </a:ln>
                        </pic:spPr>
                      </pic:pic>
                    </a:graphicData>
                  </a:graphic>
                </wp:inline>
              </w:drawing>
            </w:r>
          </w:p>
        </w:tc>
      </w:tr>
      <w:tr w:rsidR="00B3100C" w:rsidRPr="00FE2719" w14:paraId="242DA4FC" w14:textId="77777777" w:rsidTr="00FF4D76">
        <w:trPr>
          <w:cantSplit/>
        </w:trPr>
        <w:tc>
          <w:tcPr>
            <w:tcW w:w="2977" w:type="dxa"/>
            <w:tcBorders>
              <w:bottom w:val="single" w:sz="4" w:space="0" w:color="auto"/>
            </w:tcBorders>
            <w:shd w:val="clear" w:color="auto" w:fill="E7E6E6" w:themeFill="background2"/>
            <w:vAlign w:val="center"/>
          </w:tcPr>
          <w:p w14:paraId="408ADB80" w14:textId="116D72EA" w:rsidR="008D287E" w:rsidRPr="00FE2719" w:rsidRDefault="008D287E" w:rsidP="008D287E">
            <w:pPr>
              <w:keepNext/>
              <w:spacing w:before="0"/>
              <w:jc w:val="center"/>
              <w:rPr>
                <w:rFonts w:cs="Calibri"/>
              </w:rPr>
            </w:pPr>
            <w:r w:rsidRPr="00FE2719">
              <w:rPr>
                <w:rFonts w:asciiTheme="minorHAnsi" w:hAnsiTheme="minorHAnsi" w:cstheme="minorHAnsi"/>
                <w:szCs w:val="22"/>
              </w:rPr>
              <w:t>33</w:t>
            </w:r>
            <w:r w:rsidRPr="00FE2719">
              <w:t xml:space="preserve"> </w:t>
            </w:r>
            <w:r w:rsidRPr="00FE2719">
              <w:rPr>
                <w:rFonts w:cs="Calibri"/>
              </w:rPr>
              <w:t>× 33</w:t>
            </w:r>
            <w:r w:rsidR="00FA2C5D" w:rsidRPr="00FE2719">
              <w:rPr>
                <w:rFonts w:cs="Calibri"/>
              </w:rPr>
              <w:t xml:space="preserve"> + </w:t>
            </w:r>
            <w:r w:rsidR="00DC3538" w:rsidRPr="00FE2719">
              <w:rPr>
                <w:rFonts w:cs="Calibri"/>
              </w:rPr>
              <w:t>4 par côté</w:t>
            </w:r>
          </w:p>
          <w:p w14:paraId="6784B3C2" w14:textId="2A139EE9" w:rsidR="008D287E" w:rsidRPr="00FE2719" w:rsidRDefault="008D287E" w:rsidP="008D287E">
            <w:pPr>
              <w:keepNext/>
              <w:spacing w:before="0"/>
              <w:jc w:val="center"/>
            </w:pPr>
            <w:r w:rsidRPr="00FE2719">
              <w:t xml:space="preserve">20,8 mm </w:t>
            </w:r>
            <w:r w:rsidRPr="00FE2719">
              <w:rPr>
                <w:rFonts w:cs="Calibri"/>
              </w:rPr>
              <w:t>× 20,8 mm</w:t>
            </w:r>
          </w:p>
        </w:tc>
        <w:tc>
          <w:tcPr>
            <w:tcW w:w="2976" w:type="dxa"/>
            <w:tcBorders>
              <w:bottom w:val="single" w:sz="4" w:space="0" w:color="auto"/>
            </w:tcBorders>
            <w:shd w:val="clear" w:color="auto" w:fill="E7E6E6" w:themeFill="background2"/>
            <w:vAlign w:val="center"/>
          </w:tcPr>
          <w:p w14:paraId="76459C41" w14:textId="039EA013" w:rsidR="002A2EAE" w:rsidRPr="00FE2719" w:rsidRDefault="002A2EAE" w:rsidP="002A2EAE">
            <w:pPr>
              <w:keepNext/>
              <w:spacing w:before="0"/>
              <w:jc w:val="center"/>
              <w:rPr>
                <w:rFonts w:cs="Calibri"/>
              </w:rPr>
            </w:pPr>
            <w:r w:rsidRPr="00FE2719">
              <w:rPr>
                <w:rFonts w:asciiTheme="minorHAnsi" w:hAnsiTheme="minorHAnsi" w:cstheme="minorHAnsi"/>
                <w:szCs w:val="22"/>
              </w:rPr>
              <w:t>45</w:t>
            </w:r>
            <w:r w:rsidRPr="00FE2719">
              <w:t xml:space="preserve"> </w:t>
            </w:r>
            <w:r w:rsidRPr="00FE2719">
              <w:rPr>
                <w:rFonts w:cs="Calibri"/>
              </w:rPr>
              <w:t>× 45</w:t>
            </w:r>
            <w:r w:rsidR="00FA2C5D" w:rsidRPr="00FE2719">
              <w:rPr>
                <w:rFonts w:cs="Calibri"/>
              </w:rPr>
              <w:t xml:space="preserve"> + </w:t>
            </w:r>
            <w:r w:rsidR="00DC3538" w:rsidRPr="00FE2719">
              <w:rPr>
                <w:rFonts w:cs="Calibri"/>
              </w:rPr>
              <w:t>4 par côté</w:t>
            </w:r>
          </w:p>
          <w:p w14:paraId="03C96184" w14:textId="004ECBE4" w:rsidR="002A2EAE" w:rsidRPr="00FE2719" w:rsidRDefault="002A2EAE" w:rsidP="002A2EAE">
            <w:pPr>
              <w:keepNext/>
              <w:spacing w:before="0"/>
              <w:jc w:val="center"/>
            </w:pPr>
            <w:r w:rsidRPr="00FE2719">
              <w:t xml:space="preserve">26,9 mm </w:t>
            </w:r>
            <w:r w:rsidRPr="00FE2719">
              <w:rPr>
                <w:rFonts w:cs="Calibri"/>
              </w:rPr>
              <w:t>× 26,9 mm</w:t>
            </w:r>
          </w:p>
        </w:tc>
        <w:tc>
          <w:tcPr>
            <w:tcW w:w="3968" w:type="dxa"/>
            <w:tcBorders>
              <w:bottom w:val="single" w:sz="4" w:space="0" w:color="auto"/>
            </w:tcBorders>
            <w:shd w:val="clear" w:color="auto" w:fill="E7E6E6" w:themeFill="background2"/>
            <w:vAlign w:val="center"/>
          </w:tcPr>
          <w:p w14:paraId="5FAEC4F1" w14:textId="6FCFB351" w:rsidR="00B3100C" w:rsidRPr="00FE2719" w:rsidRDefault="006418C2">
            <w:pPr>
              <w:keepNext/>
              <w:spacing w:before="0"/>
              <w:jc w:val="center"/>
              <w:rPr>
                <w:rFonts w:cs="Calibri"/>
              </w:rPr>
            </w:pPr>
            <w:r w:rsidRPr="00FE2719">
              <w:rPr>
                <w:rFonts w:asciiTheme="minorHAnsi" w:hAnsiTheme="minorHAnsi" w:cstheme="minorHAnsi"/>
                <w:szCs w:val="22"/>
              </w:rPr>
              <w:t>61</w:t>
            </w:r>
            <w:r w:rsidRPr="00FE2719">
              <w:t xml:space="preserve"> </w:t>
            </w:r>
            <w:r w:rsidRPr="00FE2719">
              <w:rPr>
                <w:rFonts w:cs="Calibri"/>
              </w:rPr>
              <w:t>× 61</w:t>
            </w:r>
            <w:r w:rsidR="00FA2C5D" w:rsidRPr="00FE2719">
              <w:rPr>
                <w:rFonts w:cs="Calibri"/>
              </w:rPr>
              <w:t xml:space="preserve"> + </w:t>
            </w:r>
            <w:r w:rsidR="00DC3538" w:rsidRPr="00FE2719">
              <w:rPr>
                <w:rFonts w:cs="Calibri"/>
              </w:rPr>
              <w:t>4 par côté</w:t>
            </w:r>
          </w:p>
          <w:p w14:paraId="4EC63009" w14:textId="77777777" w:rsidR="00B3100C" w:rsidRPr="00FE2719" w:rsidRDefault="006418C2">
            <w:pPr>
              <w:keepNext/>
              <w:spacing w:before="0"/>
              <w:jc w:val="center"/>
            </w:pPr>
            <w:r w:rsidRPr="00FE2719">
              <w:t xml:space="preserve">35,1 mm </w:t>
            </w:r>
            <w:r w:rsidRPr="00FE2719">
              <w:rPr>
                <w:rFonts w:cs="Calibri"/>
              </w:rPr>
              <w:t>× 35,1 mm</w:t>
            </w:r>
          </w:p>
        </w:tc>
      </w:tr>
      <w:tr w:rsidR="00B3100C" w:rsidRPr="00FE2719" w14:paraId="3D6BC4DC" w14:textId="77777777" w:rsidTr="00FF4D76">
        <w:trPr>
          <w:cantSplit/>
        </w:trPr>
        <w:tc>
          <w:tcPr>
            <w:tcW w:w="2977" w:type="dxa"/>
            <w:tcBorders>
              <w:top w:val="single" w:sz="4" w:space="0" w:color="auto"/>
            </w:tcBorders>
            <w:shd w:val="clear" w:color="auto" w:fill="E7E6E6" w:themeFill="background2"/>
            <w:vAlign w:val="center"/>
          </w:tcPr>
          <w:p w14:paraId="061F179D" w14:textId="77777777" w:rsidR="00B3100C" w:rsidRPr="00FE2719" w:rsidRDefault="006418C2">
            <w:pPr>
              <w:keepNext/>
              <w:spacing w:before="40" w:after="40"/>
              <w:jc w:val="center"/>
            </w:pPr>
            <w:r w:rsidRPr="00FE2719">
              <w:t>Exemple 4</w:t>
            </w:r>
          </w:p>
        </w:tc>
        <w:tc>
          <w:tcPr>
            <w:tcW w:w="2976" w:type="dxa"/>
            <w:tcBorders>
              <w:top w:val="single" w:sz="4" w:space="0" w:color="auto"/>
            </w:tcBorders>
            <w:shd w:val="clear" w:color="auto" w:fill="E7E6E6" w:themeFill="background2"/>
            <w:vAlign w:val="center"/>
          </w:tcPr>
          <w:p w14:paraId="71D9A11F" w14:textId="77777777" w:rsidR="00B3100C" w:rsidRPr="00FE2719" w:rsidRDefault="006418C2">
            <w:pPr>
              <w:keepNext/>
              <w:spacing w:before="40" w:after="40"/>
              <w:jc w:val="center"/>
              <w:rPr>
                <w:rFonts w:asciiTheme="minorHAnsi" w:hAnsiTheme="minorHAnsi" w:cstheme="minorHAnsi"/>
              </w:rPr>
            </w:pPr>
            <w:r w:rsidRPr="00FE2719">
              <w:t>Exemple 5</w:t>
            </w:r>
          </w:p>
        </w:tc>
        <w:tc>
          <w:tcPr>
            <w:tcW w:w="3968" w:type="dxa"/>
            <w:tcBorders>
              <w:top w:val="single" w:sz="4" w:space="0" w:color="auto"/>
            </w:tcBorders>
            <w:shd w:val="clear" w:color="auto" w:fill="E7E6E6" w:themeFill="background2"/>
            <w:vAlign w:val="center"/>
          </w:tcPr>
          <w:p w14:paraId="45072037" w14:textId="77777777" w:rsidR="00B3100C" w:rsidRPr="00FE2719" w:rsidRDefault="006418C2">
            <w:pPr>
              <w:keepNext/>
              <w:spacing w:before="40" w:after="40"/>
              <w:jc w:val="center"/>
              <w:rPr>
                <w:rFonts w:asciiTheme="minorHAnsi" w:hAnsiTheme="minorHAnsi" w:cstheme="minorHAnsi"/>
                <w:szCs w:val="22"/>
              </w:rPr>
            </w:pPr>
            <w:r w:rsidRPr="00FE2719">
              <w:t>Exemple 6</w:t>
            </w:r>
          </w:p>
        </w:tc>
      </w:tr>
      <w:tr w:rsidR="00B3100C" w:rsidRPr="00FE2719" w14:paraId="30CD415A" w14:textId="77777777" w:rsidTr="00FF4D76">
        <w:trPr>
          <w:cantSplit/>
        </w:trPr>
        <w:tc>
          <w:tcPr>
            <w:tcW w:w="2977" w:type="dxa"/>
            <w:shd w:val="clear" w:color="auto" w:fill="E7E6E6" w:themeFill="background2"/>
            <w:vAlign w:val="center"/>
          </w:tcPr>
          <w:p w14:paraId="6A6BEE75" w14:textId="776FBC2F" w:rsidR="0018019C" w:rsidRPr="00FE2719" w:rsidRDefault="0062605F" w:rsidP="00871737">
            <w:pPr>
              <w:keepNext/>
              <w:spacing w:before="40" w:after="40"/>
              <w:jc w:val="center"/>
            </w:pPr>
            <w:r w:rsidRPr="00FE2719">
              <w:rPr>
                <w:rFonts w:asciiTheme="minorHAnsi" w:hAnsiTheme="minorHAnsi" w:cstheme="minorHAnsi"/>
                <w:noProof/>
                <w:szCs w:val="22"/>
              </w:rPr>
              <w:drawing>
                <wp:inline distT="0" distB="0" distL="0" distR="0" wp14:anchorId="073405DD" wp14:editId="36818675">
                  <wp:extent cx="824400" cy="824400"/>
                  <wp:effectExtent l="0" t="0" r="0" b="0"/>
                  <wp:docPr id="1281005140" name="Image 1281005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824400" cy="824400"/>
                          </a:xfrm>
                          <a:prstGeom prst="rect">
                            <a:avLst/>
                          </a:prstGeom>
                          <a:noFill/>
                          <a:ln>
                            <a:noFill/>
                          </a:ln>
                        </pic:spPr>
                      </pic:pic>
                    </a:graphicData>
                  </a:graphic>
                </wp:inline>
              </w:drawing>
            </w:r>
          </w:p>
        </w:tc>
        <w:tc>
          <w:tcPr>
            <w:tcW w:w="2976" w:type="dxa"/>
            <w:shd w:val="clear" w:color="auto" w:fill="E7E6E6" w:themeFill="background2"/>
            <w:vAlign w:val="center"/>
          </w:tcPr>
          <w:p w14:paraId="49A7E3BB" w14:textId="34855952" w:rsidR="0000364C" w:rsidRPr="00FE2719" w:rsidRDefault="00F718A3" w:rsidP="00871737">
            <w:pPr>
              <w:keepNext/>
              <w:spacing w:before="40" w:after="40"/>
              <w:jc w:val="center"/>
              <w:rPr>
                <w:rFonts w:asciiTheme="minorHAnsi" w:hAnsiTheme="minorHAnsi" w:cstheme="minorHAnsi"/>
              </w:rPr>
            </w:pPr>
            <w:r w:rsidRPr="00FE2719">
              <w:rPr>
                <w:rFonts w:asciiTheme="minorHAnsi" w:hAnsiTheme="minorHAnsi" w:cstheme="minorHAnsi"/>
                <w:noProof/>
                <w:szCs w:val="22"/>
              </w:rPr>
              <w:drawing>
                <wp:inline distT="0" distB="0" distL="0" distR="0" wp14:anchorId="52960B26" wp14:editId="1E8AB525">
                  <wp:extent cx="1062000" cy="1062000"/>
                  <wp:effectExtent l="0" t="0" r="5080" b="5080"/>
                  <wp:docPr id="1960154823" name="Image 19601548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062000" cy="1062000"/>
                          </a:xfrm>
                          <a:prstGeom prst="rect">
                            <a:avLst/>
                          </a:prstGeom>
                          <a:noFill/>
                          <a:ln>
                            <a:noFill/>
                          </a:ln>
                        </pic:spPr>
                      </pic:pic>
                    </a:graphicData>
                  </a:graphic>
                </wp:inline>
              </w:drawing>
            </w:r>
          </w:p>
        </w:tc>
        <w:tc>
          <w:tcPr>
            <w:tcW w:w="3968" w:type="dxa"/>
            <w:shd w:val="clear" w:color="auto" w:fill="E7E6E6" w:themeFill="background2"/>
            <w:vAlign w:val="center"/>
          </w:tcPr>
          <w:p w14:paraId="48D865FC" w14:textId="11C166C7" w:rsidR="00136FA5" w:rsidRPr="00FE2719" w:rsidRDefault="00A054B7" w:rsidP="00871737">
            <w:pPr>
              <w:keepNext/>
              <w:spacing w:before="40" w:after="40"/>
              <w:jc w:val="center"/>
              <w:rPr>
                <w:rFonts w:asciiTheme="minorHAnsi" w:hAnsiTheme="minorHAnsi" w:cstheme="minorHAnsi"/>
                <w:szCs w:val="22"/>
              </w:rPr>
            </w:pPr>
            <w:r w:rsidRPr="00FE2719">
              <w:rPr>
                <w:rFonts w:asciiTheme="minorHAnsi" w:hAnsiTheme="minorHAnsi" w:cstheme="minorHAnsi"/>
                <w:noProof/>
                <w:szCs w:val="22"/>
              </w:rPr>
              <w:drawing>
                <wp:inline distT="0" distB="0" distL="0" distR="0" wp14:anchorId="3D649EC6" wp14:editId="66308107">
                  <wp:extent cx="1335600" cy="1335600"/>
                  <wp:effectExtent l="0" t="0" r="0" b="0"/>
                  <wp:docPr id="1613940954" name="Image 16139409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335600" cy="1335600"/>
                          </a:xfrm>
                          <a:prstGeom prst="rect">
                            <a:avLst/>
                          </a:prstGeom>
                          <a:noFill/>
                          <a:ln>
                            <a:noFill/>
                          </a:ln>
                        </pic:spPr>
                      </pic:pic>
                    </a:graphicData>
                  </a:graphic>
                </wp:inline>
              </w:drawing>
            </w:r>
          </w:p>
        </w:tc>
      </w:tr>
      <w:tr w:rsidR="00B3100C" w:rsidRPr="00FE2719" w14:paraId="3DD09FE8" w14:textId="77777777" w:rsidTr="008D287E">
        <w:trPr>
          <w:cantSplit/>
        </w:trPr>
        <w:tc>
          <w:tcPr>
            <w:tcW w:w="2977" w:type="dxa"/>
            <w:tcBorders>
              <w:bottom w:val="single" w:sz="4" w:space="0" w:color="auto"/>
            </w:tcBorders>
            <w:shd w:val="clear" w:color="auto" w:fill="E7E6E6" w:themeFill="background2"/>
            <w:vAlign w:val="center"/>
          </w:tcPr>
          <w:p w14:paraId="30E736A1" w14:textId="5BA92AF6" w:rsidR="00B3100C" w:rsidRPr="00FE2719" w:rsidRDefault="0018019C" w:rsidP="0018019C">
            <w:pPr>
              <w:keepNext/>
              <w:spacing w:before="0"/>
              <w:jc w:val="center"/>
            </w:pPr>
            <w:r w:rsidRPr="00FE2719">
              <w:rPr>
                <w:rFonts w:asciiTheme="minorHAnsi" w:hAnsiTheme="minorHAnsi" w:cstheme="minorHAnsi"/>
                <w:szCs w:val="22"/>
              </w:rPr>
              <w:t>37</w:t>
            </w:r>
            <w:r w:rsidRPr="00FE2719">
              <w:t xml:space="preserve"> </w:t>
            </w:r>
            <w:r w:rsidRPr="00FE2719">
              <w:rPr>
                <w:rFonts w:cs="Calibri"/>
              </w:rPr>
              <w:t>× 37</w:t>
            </w:r>
            <w:r w:rsidR="00FA2C5D" w:rsidRPr="00FE2719">
              <w:rPr>
                <w:rFonts w:cs="Calibri"/>
              </w:rPr>
              <w:t xml:space="preserve"> + </w:t>
            </w:r>
            <w:r w:rsidR="00DC3538" w:rsidRPr="00FE2719">
              <w:rPr>
                <w:rFonts w:cs="Calibri"/>
              </w:rPr>
              <w:t>4 par côté</w:t>
            </w:r>
            <w:r w:rsidRPr="00FE2719">
              <w:rPr>
                <w:rFonts w:cs="Calibri"/>
              </w:rPr>
              <w:br/>
            </w:r>
            <w:r w:rsidRPr="00FE2719">
              <w:t xml:space="preserve">22,9 mm </w:t>
            </w:r>
            <w:r w:rsidRPr="00FE2719">
              <w:rPr>
                <w:rFonts w:cs="Calibri"/>
              </w:rPr>
              <w:t>× 22,9 mm</w:t>
            </w:r>
          </w:p>
        </w:tc>
        <w:tc>
          <w:tcPr>
            <w:tcW w:w="2976" w:type="dxa"/>
            <w:tcBorders>
              <w:bottom w:val="single" w:sz="4" w:space="0" w:color="auto"/>
            </w:tcBorders>
            <w:shd w:val="clear" w:color="auto" w:fill="E7E6E6" w:themeFill="background2"/>
            <w:vAlign w:val="center"/>
          </w:tcPr>
          <w:p w14:paraId="31279841" w14:textId="3C6A8998" w:rsidR="00B3100C" w:rsidRPr="00FE2719" w:rsidRDefault="006418C2">
            <w:pPr>
              <w:keepNext/>
              <w:spacing w:before="0"/>
              <w:jc w:val="center"/>
              <w:rPr>
                <w:rFonts w:cs="Calibri"/>
              </w:rPr>
            </w:pPr>
            <w:r w:rsidRPr="00FE2719">
              <w:rPr>
                <w:rFonts w:asciiTheme="minorHAnsi" w:hAnsiTheme="minorHAnsi" w:cstheme="minorHAnsi"/>
                <w:szCs w:val="22"/>
              </w:rPr>
              <w:t>49</w:t>
            </w:r>
            <w:r w:rsidRPr="00FE2719">
              <w:t xml:space="preserve"> </w:t>
            </w:r>
            <w:r w:rsidRPr="00FE2719">
              <w:rPr>
                <w:rFonts w:cs="Calibri"/>
              </w:rPr>
              <w:t>× 49</w:t>
            </w:r>
            <w:r w:rsidR="00FA2C5D" w:rsidRPr="00FE2719">
              <w:rPr>
                <w:rFonts w:cs="Calibri"/>
              </w:rPr>
              <w:t xml:space="preserve"> + </w:t>
            </w:r>
            <w:r w:rsidR="00DC3538" w:rsidRPr="00FE2719">
              <w:rPr>
                <w:rFonts w:cs="Calibri"/>
              </w:rPr>
              <w:t>4 par côté</w:t>
            </w:r>
          </w:p>
          <w:p w14:paraId="5708C051" w14:textId="77777777" w:rsidR="00B3100C" w:rsidRPr="00FE2719" w:rsidRDefault="006418C2">
            <w:pPr>
              <w:keepNext/>
              <w:spacing w:before="0"/>
              <w:jc w:val="center"/>
            </w:pPr>
            <w:r w:rsidRPr="00FE2719">
              <w:t xml:space="preserve">29,5 mm </w:t>
            </w:r>
            <w:r w:rsidRPr="00FE2719">
              <w:rPr>
                <w:rFonts w:cs="Calibri"/>
              </w:rPr>
              <w:t>× 29,5 mm</w:t>
            </w:r>
          </w:p>
        </w:tc>
        <w:tc>
          <w:tcPr>
            <w:tcW w:w="3968" w:type="dxa"/>
            <w:tcBorders>
              <w:bottom w:val="single" w:sz="4" w:space="0" w:color="auto"/>
            </w:tcBorders>
            <w:shd w:val="clear" w:color="auto" w:fill="E7E6E6" w:themeFill="background2"/>
            <w:vAlign w:val="center"/>
          </w:tcPr>
          <w:p w14:paraId="27D0C526" w14:textId="4111909A" w:rsidR="00136FA5" w:rsidRPr="00FE2719" w:rsidRDefault="00136FA5" w:rsidP="00136FA5">
            <w:pPr>
              <w:keepNext/>
              <w:spacing w:before="0"/>
              <w:jc w:val="center"/>
              <w:rPr>
                <w:rFonts w:cs="Calibri"/>
              </w:rPr>
            </w:pPr>
            <w:r w:rsidRPr="00FE2719">
              <w:rPr>
                <w:rFonts w:asciiTheme="minorHAnsi" w:hAnsiTheme="minorHAnsi" w:cstheme="minorHAnsi"/>
                <w:szCs w:val="22"/>
              </w:rPr>
              <w:t>65</w:t>
            </w:r>
            <w:r w:rsidRPr="00FE2719">
              <w:t xml:space="preserve"> </w:t>
            </w:r>
            <w:r w:rsidRPr="00FE2719">
              <w:rPr>
                <w:rFonts w:cs="Calibri"/>
              </w:rPr>
              <w:t>× 65</w:t>
            </w:r>
            <w:r w:rsidR="00FA2C5D" w:rsidRPr="00FE2719">
              <w:rPr>
                <w:rFonts w:cs="Calibri"/>
              </w:rPr>
              <w:t xml:space="preserve"> + </w:t>
            </w:r>
            <w:r w:rsidR="00DC3538" w:rsidRPr="00FE2719">
              <w:rPr>
                <w:rFonts w:cs="Calibri"/>
              </w:rPr>
              <w:t>4 par côté</w:t>
            </w:r>
          </w:p>
          <w:p w14:paraId="34E4850A" w14:textId="0F2818C0" w:rsidR="00136FA5" w:rsidRPr="00FE2719" w:rsidRDefault="00136FA5" w:rsidP="00136FA5">
            <w:pPr>
              <w:keepNext/>
              <w:spacing w:before="0"/>
              <w:jc w:val="center"/>
            </w:pPr>
            <w:r w:rsidRPr="00FE2719">
              <w:t xml:space="preserve">37,1 mm </w:t>
            </w:r>
            <w:r w:rsidRPr="00FE2719">
              <w:rPr>
                <w:rFonts w:cs="Calibri"/>
              </w:rPr>
              <w:t>× 37,1 mm</w:t>
            </w:r>
          </w:p>
        </w:tc>
      </w:tr>
      <w:tr w:rsidR="00FF4D76" w:rsidRPr="00FE2719" w14:paraId="494F8B74" w14:textId="77777777" w:rsidTr="008D287E">
        <w:trPr>
          <w:cantSplit/>
        </w:trPr>
        <w:tc>
          <w:tcPr>
            <w:tcW w:w="2977" w:type="dxa"/>
            <w:tcBorders>
              <w:top w:val="single" w:sz="4" w:space="0" w:color="auto"/>
            </w:tcBorders>
            <w:shd w:val="clear" w:color="auto" w:fill="auto"/>
            <w:vAlign w:val="center"/>
          </w:tcPr>
          <w:p w14:paraId="079367DE" w14:textId="2ADA894A" w:rsidR="00FF4D76" w:rsidRPr="00FE2719" w:rsidRDefault="00FF4D76" w:rsidP="00FF4D76">
            <w:pPr>
              <w:keepNext/>
              <w:spacing w:before="40" w:after="40"/>
              <w:jc w:val="center"/>
            </w:pPr>
          </w:p>
        </w:tc>
        <w:tc>
          <w:tcPr>
            <w:tcW w:w="2976" w:type="dxa"/>
            <w:tcBorders>
              <w:top w:val="single" w:sz="4" w:space="0" w:color="auto"/>
            </w:tcBorders>
            <w:vAlign w:val="center"/>
          </w:tcPr>
          <w:p w14:paraId="3D04684B" w14:textId="77777777" w:rsidR="00FF4D76" w:rsidRPr="00FE2719" w:rsidRDefault="00FF4D76" w:rsidP="00FF4D76">
            <w:pPr>
              <w:keepNext/>
              <w:spacing w:before="40" w:after="40"/>
              <w:jc w:val="center"/>
              <w:rPr>
                <w:rFonts w:asciiTheme="minorHAnsi" w:hAnsiTheme="minorHAnsi" w:cstheme="minorHAnsi"/>
              </w:rPr>
            </w:pPr>
          </w:p>
        </w:tc>
        <w:tc>
          <w:tcPr>
            <w:tcW w:w="3968" w:type="dxa"/>
            <w:tcBorders>
              <w:top w:val="single" w:sz="4" w:space="0" w:color="auto"/>
            </w:tcBorders>
            <w:shd w:val="clear" w:color="auto" w:fill="E7E6E6" w:themeFill="background2"/>
            <w:vAlign w:val="center"/>
          </w:tcPr>
          <w:p w14:paraId="6D21EB5F" w14:textId="77777777" w:rsidR="00FF4D76" w:rsidRPr="00FE2719" w:rsidRDefault="00FF4D76" w:rsidP="00FF4D76">
            <w:pPr>
              <w:keepNext/>
              <w:spacing w:before="40" w:after="40"/>
              <w:jc w:val="center"/>
              <w:rPr>
                <w:rFonts w:asciiTheme="minorHAnsi" w:hAnsiTheme="minorHAnsi" w:cstheme="minorHAnsi"/>
                <w:szCs w:val="22"/>
              </w:rPr>
            </w:pPr>
            <w:r w:rsidRPr="00FE2719">
              <w:t>Exemple 7</w:t>
            </w:r>
          </w:p>
        </w:tc>
      </w:tr>
      <w:tr w:rsidR="00FF4D76" w:rsidRPr="00FE2719" w14:paraId="649B2182" w14:textId="77777777" w:rsidTr="008D287E">
        <w:trPr>
          <w:cantSplit/>
        </w:trPr>
        <w:tc>
          <w:tcPr>
            <w:tcW w:w="2977" w:type="dxa"/>
            <w:shd w:val="clear" w:color="auto" w:fill="auto"/>
            <w:vAlign w:val="center"/>
          </w:tcPr>
          <w:p w14:paraId="0BA5C95F" w14:textId="1CD199B3" w:rsidR="00FF4D76" w:rsidRPr="00FE2719" w:rsidRDefault="00FF4D76" w:rsidP="00FF4D76">
            <w:pPr>
              <w:keepNext/>
              <w:spacing w:before="40" w:after="40"/>
              <w:jc w:val="center"/>
            </w:pPr>
          </w:p>
        </w:tc>
        <w:tc>
          <w:tcPr>
            <w:tcW w:w="2976" w:type="dxa"/>
            <w:vAlign w:val="center"/>
          </w:tcPr>
          <w:p w14:paraId="722AE806" w14:textId="77777777" w:rsidR="00FF4D76" w:rsidRPr="00FE2719" w:rsidRDefault="00FF4D76" w:rsidP="00FF4D76">
            <w:pPr>
              <w:keepNext/>
              <w:spacing w:before="40" w:after="40"/>
              <w:jc w:val="center"/>
              <w:rPr>
                <w:rFonts w:asciiTheme="minorHAnsi" w:hAnsiTheme="minorHAnsi" w:cstheme="minorHAnsi"/>
              </w:rPr>
            </w:pPr>
          </w:p>
        </w:tc>
        <w:tc>
          <w:tcPr>
            <w:tcW w:w="3968" w:type="dxa"/>
            <w:shd w:val="clear" w:color="auto" w:fill="E7E6E6" w:themeFill="background2"/>
            <w:vAlign w:val="center"/>
          </w:tcPr>
          <w:p w14:paraId="731415F4" w14:textId="4A471461" w:rsidR="00FF4D76" w:rsidRPr="00FE2719" w:rsidRDefault="00FE2719" w:rsidP="00FF4D76">
            <w:pPr>
              <w:keepNext/>
              <w:spacing w:before="40" w:after="40"/>
              <w:jc w:val="center"/>
              <w:rPr>
                <w:rFonts w:asciiTheme="minorHAnsi" w:hAnsiTheme="minorHAnsi" w:cstheme="minorHAnsi"/>
                <w:szCs w:val="22"/>
              </w:rPr>
            </w:pPr>
            <w:r w:rsidRPr="00FE2719">
              <w:rPr>
                <w:rFonts w:asciiTheme="minorHAnsi" w:hAnsiTheme="minorHAnsi" w:cstheme="minorHAnsi"/>
                <w:noProof/>
                <w:szCs w:val="22"/>
              </w:rPr>
              <w:drawing>
                <wp:inline distT="0" distB="0" distL="0" distR="0" wp14:anchorId="36BA7AD6" wp14:editId="27A66BC5">
                  <wp:extent cx="1335600" cy="1335600"/>
                  <wp:effectExtent l="0" t="0" r="0" b="0"/>
                  <wp:docPr id="304157008" name="Image 304157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5600" cy="1335600"/>
                          </a:xfrm>
                          <a:prstGeom prst="rect">
                            <a:avLst/>
                          </a:prstGeom>
                          <a:noFill/>
                          <a:ln>
                            <a:noFill/>
                          </a:ln>
                        </pic:spPr>
                      </pic:pic>
                    </a:graphicData>
                  </a:graphic>
                </wp:inline>
              </w:drawing>
            </w:r>
          </w:p>
        </w:tc>
      </w:tr>
      <w:tr w:rsidR="00FF4D76" w:rsidRPr="00950A52" w14:paraId="11FF97BE" w14:textId="77777777" w:rsidTr="008D287E">
        <w:trPr>
          <w:cantSplit/>
        </w:trPr>
        <w:tc>
          <w:tcPr>
            <w:tcW w:w="2977" w:type="dxa"/>
            <w:shd w:val="clear" w:color="auto" w:fill="auto"/>
            <w:vAlign w:val="center"/>
          </w:tcPr>
          <w:p w14:paraId="2E615969" w14:textId="42D18B57" w:rsidR="00FF4D76" w:rsidRPr="00FE2719" w:rsidRDefault="00FF4D76" w:rsidP="00FF4D76">
            <w:pPr>
              <w:keepNext/>
              <w:spacing w:before="0"/>
              <w:jc w:val="center"/>
            </w:pPr>
          </w:p>
        </w:tc>
        <w:tc>
          <w:tcPr>
            <w:tcW w:w="2976" w:type="dxa"/>
            <w:vAlign w:val="center"/>
          </w:tcPr>
          <w:p w14:paraId="67AFDB2C" w14:textId="77777777" w:rsidR="00FF4D76" w:rsidRPr="00FE2719" w:rsidRDefault="00FF4D76" w:rsidP="00FF4D76">
            <w:pPr>
              <w:keepNext/>
              <w:spacing w:before="0"/>
              <w:jc w:val="center"/>
            </w:pPr>
          </w:p>
        </w:tc>
        <w:tc>
          <w:tcPr>
            <w:tcW w:w="3968" w:type="dxa"/>
            <w:tcBorders>
              <w:bottom w:val="single" w:sz="4" w:space="0" w:color="auto"/>
            </w:tcBorders>
            <w:shd w:val="clear" w:color="auto" w:fill="E7E6E6" w:themeFill="background2"/>
            <w:vAlign w:val="center"/>
          </w:tcPr>
          <w:p w14:paraId="60781281" w14:textId="4444965F" w:rsidR="00FF4D76" w:rsidRPr="00FE2719" w:rsidRDefault="00FF4D76" w:rsidP="00FF4D76">
            <w:pPr>
              <w:keepNext/>
              <w:spacing w:before="0"/>
              <w:jc w:val="center"/>
              <w:rPr>
                <w:rFonts w:cs="Calibri"/>
              </w:rPr>
            </w:pPr>
            <w:r w:rsidRPr="00FE2719">
              <w:rPr>
                <w:rFonts w:asciiTheme="minorHAnsi" w:hAnsiTheme="minorHAnsi" w:cstheme="minorHAnsi"/>
                <w:szCs w:val="22"/>
              </w:rPr>
              <w:t>65</w:t>
            </w:r>
            <w:r w:rsidRPr="00FE2719">
              <w:t xml:space="preserve"> </w:t>
            </w:r>
            <w:r w:rsidRPr="00FE2719">
              <w:rPr>
                <w:rFonts w:cs="Calibri"/>
              </w:rPr>
              <w:t>× 65</w:t>
            </w:r>
            <w:r w:rsidR="00FA2C5D" w:rsidRPr="00FE2719">
              <w:rPr>
                <w:rFonts w:cs="Calibri"/>
              </w:rPr>
              <w:t xml:space="preserve"> + </w:t>
            </w:r>
            <w:r w:rsidR="00DC3538" w:rsidRPr="00FE2719">
              <w:rPr>
                <w:rFonts w:cs="Calibri"/>
              </w:rPr>
              <w:t>4 par côté</w:t>
            </w:r>
          </w:p>
          <w:p w14:paraId="796AD1CD" w14:textId="77777777" w:rsidR="00FF4D76" w:rsidRPr="00950A52" w:rsidRDefault="00FF4D76" w:rsidP="00FF4D76">
            <w:pPr>
              <w:keepNext/>
              <w:spacing w:before="0"/>
              <w:jc w:val="center"/>
            </w:pPr>
            <w:r w:rsidRPr="00FE2719">
              <w:t xml:space="preserve">37,1 mm </w:t>
            </w:r>
            <w:r w:rsidRPr="00FE2719">
              <w:rPr>
                <w:rFonts w:cs="Calibri"/>
              </w:rPr>
              <w:t>× 37,1 mm</w:t>
            </w:r>
          </w:p>
        </w:tc>
      </w:tr>
    </w:tbl>
    <w:p w14:paraId="156D07A7" w14:textId="77777777" w:rsidR="00B3100C" w:rsidRDefault="00B3100C">
      <w:pPr>
        <w:rPr>
          <w:sz w:val="8"/>
          <w:szCs w:val="8"/>
        </w:rPr>
      </w:pPr>
    </w:p>
    <w:sectPr w:rsidR="00B3100C">
      <w:headerReference w:type="default" r:id="rId40"/>
      <w:footerReference w:type="default" r:id="rId41"/>
      <w:headerReference w:type="first" r:id="rId42"/>
      <w:footerReference w:type="first" r:id="rId43"/>
      <w:pgSz w:w="11907" w:h="16840" w:code="9"/>
      <w:pgMar w:top="1134" w:right="851" w:bottom="1134" w:left="1134" w:header="284" w:footer="142" w:gutter="0"/>
      <w:cols w:space="720"/>
      <w:titlePg/>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45" w:author="Spirtech" w:date="2023-09-06T10:25:00Z" w:initials="SDI">
    <w:p w14:paraId="164D35FD" w14:textId="37A77C39" w:rsidR="00B704A6" w:rsidRDefault="00B704A6" w:rsidP="003575CB">
      <w:pPr>
        <w:pStyle w:val="Commentaire"/>
      </w:pPr>
      <w:r w:rsidRPr="00B704A6">
        <w:rPr>
          <w:rStyle w:val="Marquedecommentaire"/>
        </w:rPr>
        <w:annotationRef/>
      </w:r>
      <w:r w:rsidRPr="00B704A6">
        <w:rPr>
          <w:rFonts w:asciiTheme="minorHAnsi" w:hAnsiTheme="minorHAnsi" w:cstheme="minorHAnsi"/>
        </w:rPr>
        <w:t xml:space="preserve">P. Rousselet 230620 : </w:t>
      </w:r>
      <w:r w:rsidRPr="00B704A6">
        <w:t>autoriser plusieurs symbologie de code-barres.</w:t>
      </w:r>
    </w:p>
    <w:p w14:paraId="0D3D5460" w14:textId="7E4328C6" w:rsidR="00B704A6" w:rsidRDefault="00B704A6">
      <w:pPr>
        <w:pStyle w:val="Commentaire"/>
      </w:pPr>
    </w:p>
  </w:comment>
  <w:comment w:id="146" w:author="Spirtech" w:date="2023-09-06T10:26:00Z" w:initials="SDI">
    <w:p w14:paraId="07CB4A45" w14:textId="1DCE159B" w:rsidR="00E4343B" w:rsidRDefault="00B704A6">
      <w:pPr>
        <w:pStyle w:val="Commentaire"/>
      </w:pPr>
      <w:r>
        <w:rPr>
          <w:rStyle w:val="Marquedecommentaire"/>
        </w:rPr>
        <w:annotationRef/>
      </w:r>
      <w:r w:rsidR="00D022BC">
        <w:t xml:space="preserve">S. Didier </w:t>
      </w:r>
      <w:r w:rsidRPr="00B704A6">
        <w:t xml:space="preserve">230906 : je pense </w:t>
      </w:r>
      <w:r w:rsidR="00024573">
        <w:t>préférable d</w:t>
      </w:r>
      <w:r w:rsidR="000777C2">
        <w:t xml:space="preserve">e normaliser </w:t>
      </w:r>
      <w:r w:rsidRPr="00B704A6">
        <w:t>une seule symbologie.</w:t>
      </w:r>
    </w:p>
    <w:p w14:paraId="00BFCA0A" w14:textId="4487D92E" w:rsidR="00B704A6" w:rsidRDefault="006C14D8">
      <w:pPr>
        <w:pStyle w:val="Commentaire"/>
      </w:pPr>
      <w:r>
        <w:t>La norme</w:t>
      </w:r>
      <w:r w:rsidR="00B704A6" w:rsidRPr="00B704A6">
        <w:t xml:space="preserve"> n’étant pas obligatoire, rien n’empêche d’</w:t>
      </w:r>
      <w:r w:rsidR="000777C2">
        <w:t>u</w:t>
      </w:r>
      <w:r w:rsidR="00B704A6" w:rsidRPr="00B704A6">
        <w:t>tiliser une autre</w:t>
      </w:r>
      <w:r w:rsidR="000777C2">
        <w:t xml:space="preserve"> </w:t>
      </w:r>
      <w:r w:rsidR="000777C2" w:rsidRPr="00B704A6">
        <w:t>symbologie</w:t>
      </w:r>
      <w:r w:rsidR="00B704A6" w:rsidRPr="00B704A6">
        <w:t>, mais dans ce cas on assume les éventuelles conséquences (moins de solutions compatibles</w:t>
      </w:r>
      <w:r w:rsidR="00DB6045">
        <w:t xml:space="preserve"> donc risque</w:t>
      </w:r>
      <w:r w:rsidR="00B51FDB">
        <w:t>s</w:t>
      </w:r>
      <w:r w:rsidR="00DB6045">
        <w:t xml:space="preserve"> de difficultés d’acceptation par certains services</w:t>
      </w:r>
      <w:r w:rsidR="00DF2A87">
        <w:t>, etc.</w:t>
      </w:r>
      <w:r w:rsidR="00431957">
        <w:t>)</w:t>
      </w:r>
      <w:r w:rsidR="00B704A6" w:rsidRPr="00B704A6">
        <w:t>.</w:t>
      </w:r>
    </w:p>
  </w:comment>
  <w:comment w:id="147" w:author="Spirtech" w:date="2023-05-26T17:05:00Z" w:initials="SDI">
    <w:p w14:paraId="74251F48" w14:textId="77777777" w:rsidR="00B3100C" w:rsidRDefault="006418C2">
      <w:pPr>
        <w:pStyle w:val="Commentaire"/>
        <w:rPr>
          <w:noProof/>
        </w:rPr>
      </w:pPr>
      <w:r>
        <w:rPr>
          <w:rStyle w:val="Marquedecommentaire"/>
        </w:rPr>
        <w:annotationRef/>
      </w:r>
      <w:r>
        <w:t>« M » est recommandé par GS1 ("R:\Docs Publiques\Normes-Standards-Documents\</w:t>
      </w:r>
      <w:proofErr w:type="spellStart"/>
      <w:r>
        <w:t>BarCodes</w:t>
      </w:r>
      <w:proofErr w:type="spellEnd"/>
      <w:r>
        <w:t xml:space="preserve">\QR Code\GS1_QR codes imprimés pour smartphone, recommandations d’usage pour la mise en </w:t>
      </w:r>
      <w:proofErr w:type="spellStart"/>
      <w:r>
        <w:t>oeuvre</w:t>
      </w:r>
      <w:proofErr w:type="spellEnd"/>
      <w:r>
        <w:t xml:space="preserve"> d’un symbole de qualité en environnement ouvert.pdf").</w:t>
      </w:r>
    </w:p>
    <w:p w14:paraId="4F2E160D" w14:textId="77777777" w:rsidR="00B3100C" w:rsidRDefault="006418C2">
      <w:pPr>
        <w:pStyle w:val="Commentaire"/>
        <w:rPr>
          <w:noProof/>
        </w:rPr>
      </w:pPr>
      <w:r>
        <w:t xml:space="preserve"> « Q » (25%) </w:t>
      </w:r>
      <w:r>
        <w:rPr>
          <w:noProof/>
        </w:rPr>
        <w:t xml:space="preserve">est recommandé </w:t>
      </w:r>
      <w:r>
        <w:t>pour le certificat Covid européen ("R:\Docs Publiques\Normes-Standards-Documents\</w:t>
      </w:r>
      <w:proofErr w:type="spellStart"/>
      <w:r>
        <w:t>BarCodes</w:t>
      </w:r>
      <w:proofErr w:type="spellEnd"/>
      <w:r>
        <w:t>\QR Code\Certificat Covid UE_CELEX 32021D1073 FR TXT.pdf").</w:t>
      </w:r>
    </w:p>
    <w:p w14:paraId="3610C52B" w14:textId="77777777" w:rsidR="00B3100C" w:rsidRDefault="006418C2">
      <w:pPr>
        <w:pStyle w:val="Commentaire"/>
      </w:pPr>
      <w:r>
        <w:rPr>
          <w:noProof/>
        </w:rPr>
        <w:t>A</w:t>
      </w:r>
      <w:proofErr w:type="spellStart"/>
      <w:r>
        <w:t>ugmenter</w:t>
      </w:r>
      <w:proofErr w:type="spellEnd"/>
      <w:r>
        <w:t xml:space="preserve"> </w:t>
      </w:r>
      <w:r>
        <w:rPr>
          <w:noProof/>
        </w:rPr>
        <w:t xml:space="preserve">le </w:t>
      </w:r>
      <w:r>
        <w:t xml:space="preserve">taux augmente le nombre de modules, ce qui peut conduire à une réduction de la lisibilité. </w:t>
      </w:r>
      <w:r>
        <w:rPr>
          <w:noProof/>
        </w:rPr>
        <w:t>Ici M a été retenu, comme pour GS1, mais s</w:t>
      </w:r>
      <w:proofErr w:type="spellStart"/>
      <w:r>
        <w:t>elon</w:t>
      </w:r>
      <w:proofErr w:type="spellEnd"/>
      <w:r>
        <w:t xml:space="preserve"> le type de dégradations attendues le taux Q pourrait donner de meilleurs résultats.</w:t>
      </w:r>
    </w:p>
  </w:comment>
  <w:comment w:id="148" w:author="Spirtech" w:date="2023-05-26T17:04:00Z" w:initials="SDI">
    <w:p w14:paraId="3C68D14C" w14:textId="77777777" w:rsidR="00B3100C" w:rsidRDefault="006418C2">
      <w:pPr>
        <w:pStyle w:val="Commentaire"/>
        <w:rPr>
          <w:noProof/>
        </w:rPr>
      </w:pPr>
      <w:r>
        <w:rPr>
          <w:rStyle w:val="Marquedecommentaire"/>
        </w:rPr>
        <w:annotationRef/>
      </w:r>
      <w:r>
        <w:t>Voir GS1 au chapitre 2.6.9, « Global Document Type Identifier for document control » &amp; tableau 5.12.3.9-1</w:t>
      </w:r>
      <w:r>
        <w:rPr>
          <w:noProof/>
        </w:rPr>
        <w:t>.</w:t>
      </w:r>
    </w:p>
    <w:p w14:paraId="1C321FD0" w14:textId="77777777" w:rsidR="00B3100C" w:rsidRDefault="006418C2">
      <w:pPr>
        <w:pStyle w:val="Commentaire"/>
      </w:pPr>
      <w:r>
        <w:rPr>
          <w:noProof/>
        </w:rPr>
        <w:t>Également (et semble contradictoire), voir encadré en page 10 de "R:\Docs Publiques\Normes-Standards-Documents\BarCodes\QR Code\GS1_QR codes imprimés pour smartphone, recommandations d’usage pour la mise en oeuvre d’un symbole de qualité en environnement ouvert.pdf".</w:t>
      </w:r>
    </w:p>
  </w:comment>
  <w:comment w:id="149" w:author="Spirtech" w:date="2023-05-26T14:29:00Z" w:initials="SDI">
    <w:p w14:paraId="49FB21D0" w14:textId="77777777" w:rsidR="00B3100C" w:rsidRDefault="006418C2">
      <w:pPr>
        <w:pStyle w:val="Commentaire"/>
      </w:pPr>
      <w:r>
        <w:rPr>
          <w:rStyle w:val="Marquedecommentaire"/>
        </w:rPr>
        <w:annotationRef/>
      </w:r>
      <w:r>
        <w:t>Retours d’intégrateurs en billettique transport (verbatim, source GT4) :</w:t>
      </w:r>
    </w:p>
    <w:p w14:paraId="424D0BB1" w14:textId="77777777" w:rsidR="00B3100C" w:rsidRDefault="006418C2">
      <w:pPr>
        <w:pStyle w:val="Commentaire"/>
        <w:ind w:left="284" w:hanging="284"/>
      </w:pPr>
      <w:r>
        <w:t>–</w:t>
      </w:r>
      <w:r>
        <w:tab/>
        <w:t>35 à 40 mm max. (au-delà, difficultés de lecture). 50 x 50 est trop grand.</w:t>
      </w:r>
    </w:p>
    <w:p w14:paraId="20C66B0E" w14:textId="77777777" w:rsidR="00B3100C" w:rsidRDefault="006418C2">
      <w:pPr>
        <w:pStyle w:val="Commentaire"/>
        <w:ind w:left="284" w:hanging="284"/>
      </w:pPr>
      <w:r>
        <w:t>–</w:t>
      </w:r>
      <w:r>
        <w:tab/>
        <w:t>La taille max est une contrainte car une taille plus grande impose de reculer le CB2D. 40 mm est déjà trop grand, le plafond est de 37,6 mm</w:t>
      </w:r>
    </w:p>
    <w:p w14:paraId="7705C52F" w14:textId="77777777" w:rsidR="00B3100C" w:rsidRDefault="006418C2">
      <w:pPr>
        <w:pStyle w:val="Commentaire"/>
        <w:ind w:left="284" w:hanging="284"/>
      </w:pPr>
      <w:r>
        <w:t>–</w:t>
      </w:r>
      <w:r>
        <w:tab/>
        <w:t>15 à 20 mm est l'optimum</w:t>
      </w:r>
    </w:p>
    <w:p w14:paraId="336A98C2" w14:textId="77777777" w:rsidR="00B3100C" w:rsidRDefault="006418C2">
      <w:pPr>
        <w:pStyle w:val="Commentaire"/>
        <w:ind w:left="284" w:hanging="284"/>
      </w:pPr>
      <w:r>
        <w:t>–</w:t>
      </w:r>
      <w:r>
        <w:tab/>
        <w:t xml:space="preserve">Recommandé : 40 </w:t>
      </w:r>
      <w:proofErr w:type="spellStart"/>
      <w:r>
        <w:t>mm.</w:t>
      </w:r>
      <w:proofErr w:type="spellEnd"/>
      <w:r>
        <w:t xml:space="preserve"> Maximum à ne pas dépasser : 45 mm</w:t>
      </w:r>
    </w:p>
    <w:p w14:paraId="1B73078C" w14:textId="77777777" w:rsidR="00B3100C" w:rsidRDefault="006418C2">
      <w:pPr>
        <w:pStyle w:val="Commentaire"/>
        <w:ind w:left="284" w:hanging="284"/>
      </w:pPr>
      <w:r>
        <w:t>–</w:t>
      </w:r>
      <w:r>
        <w:tab/>
        <w:t xml:space="preserve">Nos CB2D ont des tailles allant jusqu'à 57 </w:t>
      </w:r>
      <w:proofErr w:type="spellStart"/>
      <w:r>
        <w:t>mm.</w:t>
      </w:r>
      <w:proofErr w:type="spellEnd"/>
      <w:r>
        <w:t xml:space="preserve"> Même en-dehors de ce cas extrême, une taille de 50 mm est assez répandue.</w:t>
      </w:r>
    </w:p>
    <w:p w14:paraId="26F53AC3" w14:textId="77777777" w:rsidR="00B3100C" w:rsidRDefault="006418C2">
      <w:pPr>
        <w:pStyle w:val="Commentaire"/>
      </w:pPr>
      <w:r>
        <w:t>Autre source, certificat Covid européen</w:t>
      </w:r>
      <w:r>
        <w:rPr>
          <w:noProof/>
        </w:rPr>
        <w:t xml:space="preserve"> : "diagonale comprise entre 35 mm et 60 mm" </w:t>
      </w:r>
      <w:r>
        <w:t>(</w:t>
      </w:r>
      <w:r>
        <w:rPr>
          <w:noProof/>
        </w:rPr>
        <w:t xml:space="preserve">§5.2.2 de </w:t>
      </w:r>
      <w:r>
        <w:t>"R:\Docs Publiques\Normes-Standards-Documents\</w:t>
      </w:r>
      <w:proofErr w:type="spellStart"/>
      <w:r>
        <w:t>BarCodes</w:t>
      </w:r>
      <w:proofErr w:type="spellEnd"/>
      <w:r>
        <w:t>\QR Code\Certificat Covid UE_CELEX 32021D1073 FR TXT.pdf")</w:t>
      </w:r>
      <w:r>
        <w:rPr>
          <w:noProof/>
        </w:rPr>
        <w:t>.</w:t>
      </w:r>
    </w:p>
  </w:comment>
  <w:comment w:id="267" w:author="Spirtech" w:date="2023-09-06T10:33:00Z" w:initials="SDI">
    <w:p w14:paraId="1C07F41F" w14:textId="220E03C2" w:rsidR="00603B71" w:rsidRDefault="00603B71">
      <w:pPr>
        <w:pStyle w:val="Commentaire"/>
      </w:pPr>
      <w:r>
        <w:rPr>
          <w:rStyle w:val="Marquedecommentaire"/>
        </w:rPr>
        <w:annotationRef/>
      </w:r>
      <w:r w:rsidRPr="00B704A6">
        <w:rPr>
          <w:rStyle w:val="Marquedecommentaire"/>
        </w:rPr>
        <w:annotationRef/>
      </w:r>
      <w:r w:rsidRPr="00B704A6">
        <w:rPr>
          <w:rFonts w:asciiTheme="minorHAnsi" w:hAnsiTheme="minorHAnsi" w:cstheme="minorHAnsi"/>
        </w:rPr>
        <w:t xml:space="preserve">P. Rousselet 230620 : </w:t>
      </w:r>
      <w:r w:rsidRPr="00B704A6">
        <w:t>s’il reste la place</w:t>
      </w:r>
      <w:r w:rsidR="009771D6">
        <w:t>,</w:t>
      </w:r>
      <w:r w:rsidRPr="00B704A6">
        <w:t xml:space="preserve"> </w:t>
      </w:r>
      <w:r w:rsidR="009771D6" w:rsidRPr="009771D6">
        <w:t xml:space="preserve">gérer </w:t>
      </w:r>
      <w:r w:rsidR="009771D6">
        <w:t xml:space="preserve">un </w:t>
      </w:r>
      <w:r w:rsidR="009771D6" w:rsidRPr="009771D6">
        <w:t xml:space="preserve">paramètre </w:t>
      </w:r>
      <w:r w:rsidR="009771D6">
        <w:t xml:space="preserve">permettant </w:t>
      </w:r>
      <w:r w:rsidRPr="00B704A6">
        <w:t>que l’encodage soit optionnel, en particulier quand il y a peu de secteurs ce qui simplifie la lecture et le traitement de l’information.</w:t>
      </w:r>
    </w:p>
  </w:comment>
  <w:comment w:id="268" w:author="Spirtech" w:date="2023-09-06T10:33:00Z" w:initials="SDI">
    <w:p w14:paraId="36650326" w14:textId="2117BC3E" w:rsidR="00603B71" w:rsidRDefault="00603B71">
      <w:pPr>
        <w:pStyle w:val="Commentaire"/>
      </w:pPr>
      <w:r>
        <w:rPr>
          <w:rStyle w:val="Marquedecommentaire"/>
        </w:rPr>
        <w:annotationRef/>
      </w:r>
      <w:r>
        <w:rPr>
          <w:rStyle w:val="Marquedecommentaire"/>
        </w:rPr>
        <w:annotationRef/>
      </w:r>
      <w:r>
        <w:t xml:space="preserve">S. Didier </w:t>
      </w:r>
      <w:r w:rsidRPr="00B704A6">
        <w:t xml:space="preserve">230906 : </w:t>
      </w:r>
      <w:r w:rsidR="000E6E03">
        <w:t xml:space="preserve">je propose ce champ, la valeur « H » </w:t>
      </w:r>
      <w:r w:rsidR="00174F3C">
        <w:t xml:space="preserve">étant celle qui </w:t>
      </w:r>
      <w:r w:rsidR="00BB0330">
        <w:t>correspond à cette demande</w:t>
      </w:r>
      <w:r w:rsidRPr="00B704A6">
        <w:t>.</w:t>
      </w:r>
    </w:p>
  </w:comment>
  <w:comment w:id="269" w:author="Spirtech" w:date="2024-03-25T11:10:00Z" w:initials="SDI">
    <w:p w14:paraId="3777883F" w14:textId="3AEEB004" w:rsidR="00153CB2" w:rsidRDefault="00153CB2">
      <w:pPr>
        <w:pStyle w:val="Commentaire"/>
      </w:pPr>
      <w:r>
        <w:rPr>
          <w:rStyle w:val="Marquedecommentaire"/>
        </w:rPr>
        <w:annotationRef/>
      </w:r>
      <w:r w:rsidR="00D45318">
        <w:rPr>
          <w:noProof/>
        </w:rPr>
        <w:t>J'ai ajouté la valeur "B", nécessaire pour le calcul de la signature statique (qui est fait sur les données non encodées).</w:t>
      </w:r>
    </w:p>
  </w:comment>
  <w:comment w:id="272" w:author="Spirtech" w:date="2023-09-06T11:35:00Z" w:initials="SDI">
    <w:p w14:paraId="66D7E270" w14:textId="3899FC7F" w:rsidR="00EE33DA" w:rsidRDefault="00EE33DA">
      <w:pPr>
        <w:pStyle w:val="Commentaire"/>
      </w:pPr>
      <w:r>
        <w:rPr>
          <w:rStyle w:val="Marquedecommentaire"/>
        </w:rPr>
        <w:annotationRef/>
      </w:r>
      <w:r>
        <w:rPr>
          <w:noProof/>
        </w:rPr>
        <w:t xml:space="preserve">L'encodage </w:t>
      </w:r>
      <w:r>
        <w:rPr>
          <w:rStyle w:val="Marquedecommentaire"/>
        </w:rPr>
        <w:annotationRef/>
      </w:r>
      <w:r>
        <w:rPr>
          <w:noProof/>
        </w:rPr>
        <w:t xml:space="preserve">Base45 optimise la taille des QR Codes. Il est également utilisé pour le </w:t>
      </w:r>
      <w:r>
        <w:t>certificat Covid européen</w:t>
      </w:r>
      <w:r>
        <w:rPr>
          <w:noProof/>
        </w:rPr>
        <w:t xml:space="preserve"> </w:t>
      </w:r>
      <w:r>
        <w:t>("R:\Docs Publiques\Normes-Standards-Documents\</w:t>
      </w:r>
      <w:proofErr w:type="spellStart"/>
      <w:r>
        <w:t>BarCodes</w:t>
      </w:r>
      <w:proofErr w:type="spellEnd"/>
      <w:r>
        <w:t>\QR Code\Certificat Covid UE_CELEX 32021D1073 FR TXT.pdf")</w:t>
      </w:r>
      <w:r>
        <w:rPr>
          <w:noProof/>
        </w:rP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D3D5460" w15:done="0"/>
  <w15:commentEx w15:paraId="00BFCA0A" w15:paraIdParent="0D3D5460" w15:done="0"/>
  <w15:commentEx w15:paraId="3610C52B" w15:done="0"/>
  <w15:commentEx w15:paraId="1C321FD0" w15:done="0"/>
  <w15:commentEx w15:paraId="26F53AC3" w15:done="0"/>
  <w15:commentEx w15:paraId="1C07F41F" w15:done="0"/>
  <w15:commentEx w15:paraId="36650326" w15:paraIdParent="1C07F41F" w15:done="0"/>
  <w15:commentEx w15:paraId="3777883F" w15:paraIdParent="1C07F41F" w15:done="0"/>
  <w15:commentEx w15:paraId="66D7E27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A2D226" w16cex:dateUtc="2023-09-06T08:25:00Z"/>
  <w16cex:commentExtensible w16cex:durableId="28A2D271" w16cex:dateUtc="2023-09-06T08:26:00Z"/>
  <w16cex:commentExtensible w16cex:durableId="28A2D3DD" w16cex:dateUtc="2023-09-06T08:33:00Z"/>
  <w16cex:commentExtensible w16cex:durableId="28A2D3EB" w16cex:dateUtc="2023-09-06T08:33:00Z"/>
  <w16cex:commentExtensible w16cex:durableId="6FA16EF3" w16cex:dateUtc="2024-03-25T10:10:00Z"/>
  <w16cex:commentExtensible w16cex:durableId="28A2E281" w16cex:dateUtc="2023-09-06T09: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D3D5460" w16cid:durableId="28A2D226"/>
  <w16cid:commentId w16cid:paraId="00BFCA0A" w16cid:durableId="28A2D271"/>
  <w16cid:commentId w16cid:paraId="3610C52B" w16cid:durableId="2821981B"/>
  <w16cid:commentId w16cid:paraId="1C321FD0" w16cid:durableId="2821981C"/>
  <w16cid:commentId w16cid:paraId="26F53AC3" w16cid:durableId="2821981D"/>
  <w16cid:commentId w16cid:paraId="1C07F41F" w16cid:durableId="28A2D3DD"/>
  <w16cid:commentId w16cid:paraId="36650326" w16cid:durableId="28A2D3EB"/>
  <w16cid:commentId w16cid:paraId="3777883F" w16cid:durableId="6FA16EF3"/>
  <w16cid:commentId w16cid:paraId="66D7E270" w16cid:durableId="28A2E28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CC5CB4" w14:textId="77777777" w:rsidR="00B3100C" w:rsidRDefault="006418C2">
      <w:r>
        <w:separator/>
      </w:r>
    </w:p>
    <w:p w14:paraId="710D22D4" w14:textId="77777777" w:rsidR="00B3100C" w:rsidRDefault="00B3100C"/>
  </w:endnote>
  <w:endnote w:type="continuationSeparator" w:id="0">
    <w:p w14:paraId="72AFFCB5" w14:textId="77777777" w:rsidR="00B3100C" w:rsidRDefault="006418C2">
      <w:r>
        <w:continuationSeparator/>
      </w:r>
    </w:p>
    <w:p w14:paraId="647EB2C6" w14:textId="77777777" w:rsidR="00B3100C" w:rsidRDefault="00B3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auto"/>
    <w:pitch w:val="variable"/>
    <w:sig w:usb0="00000000" w:usb1="5000A1FF" w:usb2="00000000" w:usb3="00000000" w:csb0="000001B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150" w:type="dxa"/>
      <w:tblInd w:w="-85" w:type="dxa"/>
      <w:tblBorders>
        <w:top w:val="none" w:sz="0" w:space="0" w:color="auto"/>
        <w:left w:val="none" w:sz="0" w:space="0" w:color="auto"/>
        <w:bottom w:val="none" w:sz="0" w:space="0" w:color="auto"/>
        <w:right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6748"/>
      <w:gridCol w:w="3402"/>
    </w:tblGrid>
    <w:tr w:rsidR="00B3100C" w14:paraId="0ACD5C73" w14:textId="77777777">
      <w:trPr>
        <w:cantSplit/>
      </w:trPr>
      <w:tc>
        <w:tcPr>
          <w:tcW w:w="6748" w:type="dxa"/>
          <w:vAlign w:val="center"/>
        </w:tcPr>
        <w:p w14:paraId="38E1ECB9" w14:textId="77777777" w:rsidR="00B3100C" w:rsidRDefault="006418C2">
          <w:pPr>
            <w:pStyle w:val="Pieddepage"/>
            <w:tabs>
              <w:tab w:val="clear" w:pos="4536"/>
              <w:tab w:val="clear" w:pos="9072"/>
            </w:tabs>
            <w:spacing w:before="0"/>
            <w:jc w:val="left"/>
            <w:rPr>
              <w:rFonts w:asciiTheme="minorHAnsi" w:hAnsiTheme="minorHAnsi" w:cstheme="minorHAnsi"/>
              <w:b/>
              <w:noProof/>
              <w:sz w:val="20"/>
            </w:rPr>
          </w:pPr>
          <w:r>
            <w:rPr>
              <w:rFonts w:asciiTheme="minorHAnsi" w:hAnsiTheme="minorHAnsi" w:cstheme="minorHAnsi"/>
              <w:b/>
              <w:noProof/>
              <w:sz w:val="20"/>
            </w:rPr>
            <w:t xml:space="preserve">ADCET </w:t>
          </w:r>
        </w:p>
        <w:p w14:paraId="4E433DF6" w14:textId="77777777" w:rsidR="00B3100C" w:rsidRDefault="006418C2">
          <w:pPr>
            <w:pStyle w:val="Pieddepage"/>
            <w:tabs>
              <w:tab w:val="clear" w:pos="4536"/>
              <w:tab w:val="clear" w:pos="9072"/>
            </w:tabs>
            <w:spacing w:before="0"/>
            <w:jc w:val="left"/>
            <w:rPr>
              <w:rFonts w:asciiTheme="minorHAnsi" w:hAnsiTheme="minorHAnsi" w:cstheme="minorHAnsi"/>
              <w:noProof/>
              <w:sz w:val="20"/>
            </w:rPr>
          </w:pPr>
          <w:r>
            <w:rPr>
              <w:rFonts w:asciiTheme="minorHAnsi" w:hAnsiTheme="minorHAnsi" w:cstheme="minorHAnsi"/>
              <w:noProof/>
              <w:sz w:val="20"/>
            </w:rPr>
            <w:t>80 rue du château 26740 Montboucher sur Jabron</w:t>
          </w:r>
        </w:p>
        <w:p w14:paraId="04ACEE85" w14:textId="77777777" w:rsidR="00B3100C" w:rsidRDefault="006418C2">
          <w:pPr>
            <w:pStyle w:val="En-tte"/>
            <w:tabs>
              <w:tab w:val="clear" w:pos="4536"/>
              <w:tab w:val="clear" w:pos="9072"/>
            </w:tabs>
            <w:spacing w:before="0"/>
            <w:jc w:val="left"/>
            <w:rPr>
              <w:noProof/>
            </w:rPr>
          </w:pPr>
          <w:r>
            <w:rPr>
              <w:rFonts w:asciiTheme="minorHAnsi" w:hAnsiTheme="minorHAnsi" w:cstheme="minorHAnsi"/>
              <w:noProof/>
              <w:sz w:val="20"/>
            </w:rPr>
            <w:t xml:space="preserve">Email : </w:t>
          </w:r>
          <w:r>
            <w:rPr>
              <w:rStyle w:val="Lienhypertexte"/>
              <w:rFonts w:eastAsiaTheme="minorEastAsia" w:cstheme="minorHAnsi"/>
              <w:noProof/>
              <w:color w:val="auto"/>
              <w:sz w:val="20"/>
            </w:rPr>
            <w:t>prousselet@adcet.org</w:t>
          </w:r>
        </w:p>
      </w:tc>
      <w:tc>
        <w:tcPr>
          <w:tcW w:w="3402" w:type="dxa"/>
          <w:vAlign w:val="center"/>
        </w:tcPr>
        <w:p w14:paraId="79472A39" w14:textId="77777777" w:rsidR="00B3100C" w:rsidRDefault="006418C2">
          <w:pPr>
            <w:pStyle w:val="Pieddepage"/>
            <w:tabs>
              <w:tab w:val="clear" w:pos="4536"/>
              <w:tab w:val="clear" w:pos="9072"/>
            </w:tabs>
            <w:spacing w:before="0"/>
            <w:jc w:val="right"/>
            <w:rPr>
              <w:rFonts w:asciiTheme="minorHAnsi" w:hAnsiTheme="minorHAnsi" w:cstheme="minorHAnsi"/>
              <w:b/>
              <w:noProof/>
              <w:sz w:val="20"/>
            </w:rPr>
          </w:pPr>
          <w:r>
            <w:rPr>
              <w:rFonts w:asciiTheme="minorHAnsi" w:hAnsiTheme="minorHAnsi" w:cstheme="minorHAnsi"/>
              <w:noProof/>
              <w:sz w:val="20"/>
            </w:rPr>
            <w:t xml:space="preserve">Page </w:t>
          </w:r>
          <w:r>
            <w:rPr>
              <w:rFonts w:asciiTheme="minorHAnsi" w:hAnsiTheme="minorHAnsi" w:cstheme="minorHAnsi"/>
              <w:noProof/>
              <w:sz w:val="20"/>
            </w:rPr>
            <w:fldChar w:fldCharType="begin"/>
          </w:r>
          <w:r>
            <w:rPr>
              <w:rFonts w:asciiTheme="minorHAnsi" w:hAnsiTheme="minorHAnsi" w:cstheme="minorHAnsi"/>
              <w:noProof/>
              <w:sz w:val="20"/>
            </w:rPr>
            <w:instrText xml:space="preserve"> PAGE </w:instrText>
          </w:r>
          <w:r>
            <w:rPr>
              <w:rFonts w:asciiTheme="minorHAnsi" w:hAnsiTheme="minorHAnsi" w:cstheme="minorHAnsi"/>
              <w:noProof/>
              <w:sz w:val="20"/>
            </w:rPr>
            <w:fldChar w:fldCharType="separate"/>
          </w:r>
          <w:r>
            <w:rPr>
              <w:rFonts w:asciiTheme="minorHAnsi" w:hAnsiTheme="minorHAnsi" w:cstheme="minorHAnsi"/>
              <w:noProof/>
              <w:sz w:val="20"/>
            </w:rPr>
            <w:t>7</w:t>
          </w:r>
          <w:r>
            <w:rPr>
              <w:rFonts w:asciiTheme="minorHAnsi" w:hAnsiTheme="minorHAnsi" w:cstheme="minorHAnsi"/>
              <w:noProof/>
              <w:sz w:val="20"/>
            </w:rPr>
            <w:fldChar w:fldCharType="end"/>
          </w:r>
          <w:r>
            <w:rPr>
              <w:rFonts w:asciiTheme="minorHAnsi" w:hAnsiTheme="minorHAnsi" w:cstheme="minorHAnsi"/>
              <w:noProof/>
              <w:sz w:val="20"/>
            </w:rPr>
            <w:t xml:space="preserve"> de </w:t>
          </w:r>
          <w:r>
            <w:rPr>
              <w:rFonts w:asciiTheme="minorHAnsi" w:hAnsiTheme="minorHAnsi" w:cstheme="minorHAnsi"/>
              <w:noProof/>
              <w:sz w:val="20"/>
            </w:rPr>
            <w:fldChar w:fldCharType="begin"/>
          </w:r>
          <w:r>
            <w:rPr>
              <w:rFonts w:asciiTheme="minorHAnsi" w:hAnsiTheme="minorHAnsi" w:cstheme="minorHAnsi"/>
              <w:noProof/>
              <w:sz w:val="20"/>
            </w:rPr>
            <w:instrText xml:space="preserve"> NUMPAGES </w:instrText>
          </w:r>
          <w:r>
            <w:rPr>
              <w:rFonts w:asciiTheme="minorHAnsi" w:hAnsiTheme="minorHAnsi" w:cstheme="minorHAnsi"/>
              <w:noProof/>
              <w:sz w:val="20"/>
            </w:rPr>
            <w:fldChar w:fldCharType="separate"/>
          </w:r>
          <w:r>
            <w:rPr>
              <w:rFonts w:asciiTheme="minorHAnsi" w:hAnsiTheme="minorHAnsi" w:cstheme="minorHAnsi"/>
              <w:noProof/>
              <w:sz w:val="20"/>
            </w:rPr>
            <w:t>34</w:t>
          </w:r>
          <w:r>
            <w:rPr>
              <w:rFonts w:asciiTheme="minorHAnsi" w:hAnsiTheme="minorHAnsi" w:cstheme="minorHAnsi"/>
              <w:noProof/>
              <w:sz w:val="20"/>
            </w:rPr>
            <w:fldChar w:fldCharType="end"/>
          </w:r>
          <w:r>
            <w:rPr>
              <w:rFonts w:asciiTheme="minorHAnsi" w:hAnsiTheme="minorHAnsi" w:cstheme="minorHAnsi"/>
              <w:b/>
              <w:noProof/>
              <w:sz w:val="20"/>
            </w:rPr>
            <w:t xml:space="preserve"> </w:t>
          </w:r>
        </w:p>
        <w:p w14:paraId="3A2BB89B" w14:textId="77777777" w:rsidR="00B3100C" w:rsidRDefault="006418C2">
          <w:pPr>
            <w:pStyle w:val="Pieddepage"/>
            <w:tabs>
              <w:tab w:val="clear" w:pos="4536"/>
              <w:tab w:val="clear" w:pos="9072"/>
            </w:tabs>
            <w:spacing w:before="0"/>
            <w:jc w:val="right"/>
            <w:rPr>
              <w:rFonts w:asciiTheme="minorHAnsi" w:hAnsiTheme="minorHAnsi" w:cstheme="minorHAnsi"/>
              <w:noProof/>
              <w:sz w:val="20"/>
            </w:rPr>
          </w:pPr>
          <w:r>
            <w:rPr>
              <w:rFonts w:asciiTheme="minorHAnsi" w:hAnsiTheme="minorHAnsi" w:cstheme="minorHAnsi"/>
              <w:b/>
              <w:noProof/>
              <w:sz w:val="20"/>
            </w:rPr>
            <w:t>www.adcet.org</w:t>
          </w:r>
        </w:p>
        <w:p w14:paraId="3A55DB5D" w14:textId="77777777" w:rsidR="00B3100C" w:rsidRDefault="006418C2">
          <w:pPr>
            <w:pStyle w:val="En-tte"/>
            <w:tabs>
              <w:tab w:val="clear" w:pos="4536"/>
              <w:tab w:val="clear" w:pos="9072"/>
            </w:tabs>
            <w:spacing w:before="0"/>
            <w:jc w:val="right"/>
            <w:rPr>
              <w:noProof/>
            </w:rPr>
          </w:pPr>
          <w:r>
            <w:rPr>
              <w:rFonts w:asciiTheme="minorHAnsi" w:hAnsiTheme="minorHAnsi" w:cstheme="minorHAnsi"/>
              <w:noProof/>
              <w:sz w:val="20"/>
            </w:rPr>
            <w:t>Secrétariat tél : + 33 6 71 74 85 11</w:t>
          </w:r>
        </w:p>
      </w:tc>
    </w:tr>
  </w:tbl>
  <w:p w14:paraId="03605D35" w14:textId="77777777" w:rsidR="00B3100C" w:rsidRDefault="00B3100C">
    <w:pPr>
      <w:pStyle w:val="Pieddepage"/>
      <w:spacing w:before="0"/>
      <w:rPr>
        <w:sz w:val="8"/>
        <w:szCs w:val="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848BE" w14:textId="299E3347" w:rsidR="00B3100C" w:rsidRDefault="006A0DBB">
    <w:pPr>
      <w:pStyle w:val="Pieddepage"/>
      <w:jc w:val="center"/>
    </w:pPr>
    <w:r w:rsidRPr="008070B9">
      <w:rPr>
        <w:noProof/>
      </w:rPr>
      <w:t>231001-ADCET-NormeAMC-AutresSupports</w:t>
    </w:r>
    <w:r>
      <w:rPr>
        <w:noProof/>
      </w:rPr>
      <w:t xml:space="preserve"> v1.</w:t>
    </w:r>
    <w:r w:rsidR="007F65E2">
      <w:rPr>
        <w:noProof/>
      </w:rPr>
      <w:t>1</w:t>
    </w:r>
    <w:r w:rsidR="006418C2">
      <w:rPr>
        <w:noProof/>
      </w:rPr>
      <w:br/>
    </w:r>
    <w:r w:rsidR="006418C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9B3EB" w14:textId="77777777" w:rsidR="00B3100C" w:rsidRDefault="006418C2" w:rsidP="00410246">
      <w:pPr>
        <w:spacing w:before="60"/>
      </w:pPr>
      <w:r>
        <w:separator/>
      </w:r>
    </w:p>
    <w:p w14:paraId="328828D8" w14:textId="77777777" w:rsidR="00B3100C" w:rsidRDefault="00B3100C">
      <w:pPr>
        <w:spacing w:before="0"/>
        <w:rPr>
          <w:sz w:val="8"/>
          <w:szCs w:val="8"/>
        </w:rPr>
      </w:pPr>
    </w:p>
  </w:footnote>
  <w:footnote w:type="continuationSeparator" w:id="0">
    <w:p w14:paraId="3BEC20DF" w14:textId="77777777" w:rsidR="00B3100C" w:rsidRDefault="006418C2" w:rsidP="00410246">
      <w:pPr>
        <w:spacing w:before="60"/>
      </w:pPr>
      <w:r>
        <w:continuationSeparator/>
      </w:r>
    </w:p>
    <w:p w14:paraId="6CB5DB8F" w14:textId="77777777" w:rsidR="00B3100C" w:rsidRDefault="00B3100C">
      <w:pPr>
        <w:spacing w:before="0"/>
        <w:rPr>
          <w:sz w:val="8"/>
          <w:szCs w:val="8"/>
        </w:rPr>
      </w:pPr>
    </w:p>
  </w:footnote>
  <w:footnote w:type="continuationNotice" w:id="1">
    <w:p w14:paraId="1124E3C0" w14:textId="77777777" w:rsidR="00B3100C" w:rsidRDefault="00B3100C">
      <w:pPr>
        <w:spacing w:before="0"/>
        <w:rPr>
          <w:sz w:val="8"/>
          <w:szCs w:val="8"/>
        </w:rPr>
      </w:pPr>
    </w:p>
  </w:footnote>
  <w:footnote w:id="2">
    <w:p w14:paraId="2839D659" w14:textId="4B024930" w:rsidR="0035688F" w:rsidRPr="0035688F" w:rsidRDefault="0035688F" w:rsidP="0035688F">
      <w:pPr>
        <w:pStyle w:val="Notedebasdepage"/>
      </w:pPr>
      <w:r w:rsidRPr="0035688F">
        <w:rPr>
          <w:rStyle w:val="Appelnotedebasdep"/>
          <w:vertAlign w:val="baseline"/>
        </w:rPr>
        <w:footnoteRef/>
      </w:r>
      <w:r w:rsidRPr="0035688F">
        <w:tab/>
      </w:r>
      <w:r>
        <w:t>Hébergée dans une c</w:t>
      </w:r>
      <w:r w:rsidRPr="0035688F">
        <w:t xml:space="preserve">arte sans contact, ou </w:t>
      </w:r>
      <w:r>
        <w:t xml:space="preserve">dans une </w:t>
      </w:r>
      <w:r w:rsidRPr="0035688F">
        <w:t xml:space="preserve">carte « virtuelle » </w:t>
      </w:r>
      <w:r>
        <w:t>d’</w:t>
      </w:r>
      <w:r w:rsidRPr="0035688F">
        <w:t>un téléphone mobile.</w:t>
      </w:r>
    </w:p>
  </w:footnote>
  <w:footnote w:id="3">
    <w:p w14:paraId="618B0E88" w14:textId="77777777" w:rsidR="00B3100C" w:rsidRPr="00640E1B" w:rsidRDefault="006418C2" w:rsidP="00640E1B">
      <w:pPr>
        <w:pStyle w:val="Notedebasdepage"/>
      </w:pPr>
      <w:r w:rsidRPr="00640E1B">
        <w:rPr>
          <w:rStyle w:val="Appelnotedebasdep"/>
          <w:vertAlign w:val="baseline"/>
        </w:rPr>
        <w:footnoteRef/>
      </w:r>
      <w:r w:rsidRPr="00640E1B">
        <w:t xml:space="preserve"> </w:t>
      </w:r>
      <w:r w:rsidRPr="00640E1B">
        <w:tab/>
        <w:t>« Application » recouvre des significations différentes dans les expressions « Application Multiservice Citoyenne », « application Calypso » et « application mobile ». Afin de limiter les risques de confusion, la notion de « conteneur Calypso » se substitue à celle d’« application Calypso » dans ce document.</w:t>
      </w:r>
    </w:p>
  </w:footnote>
  <w:footnote w:id="4">
    <w:p w14:paraId="17FAA1A7" w14:textId="1B872005" w:rsidR="00155918" w:rsidRPr="00640E1B" w:rsidRDefault="00155918" w:rsidP="00155918">
      <w:pPr>
        <w:pStyle w:val="Notedebasdepage"/>
      </w:pPr>
      <w:r w:rsidRPr="00640E1B">
        <w:rPr>
          <w:rStyle w:val="Appelnotedebasdep"/>
          <w:vertAlign w:val="baseline"/>
        </w:rPr>
        <w:footnoteRef/>
      </w:r>
      <w:r w:rsidRPr="00640E1B">
        <w:t xml:space="preserve"> </w:t>
      </w:r>
      <w:r w:rsidRPr="00640E1B">
        <w:tab/>
      </w:r>
      <w:r>
        <w:t xml:space="preserve">La variante la plus commune est </w:t>
      </w:r>
      <w:r w:rsidR="00290C93">
        <w:t>celle</w:t>
      </w:r>
      <w:r>
        <w:t xml:space="preserve"> des cartes Mifare de NXP, </w:t>
      </w:r>
      <w:r w:rsidR="00C3600B">
        <w:t xml:space="preserve">qui est </w:t>
      </w:r>
      <w:r>
        <w:t>proche du type A de la norme ISO/IEC 14443</w:t>
      </w:r>
      <w:r w:rsidRPr="00640E1B">
        <w:t>.</w:t>
      </w:r>
    </w:p>
  </w:footnote>
  <w:footnote w:id="5">
    <w:p w14:paraId="2EB953DF" w14:textId="77777777" w:rsidR="00B3100C" w:rsidRPr="00640E1B" w:rsidRDefault="006418C2" w:rsidP="00640E1B">
      <w:pPr>
        <w:pStyle w:val="Notedebasdepage"/>
      </w:pPr>
      <w:r w:rsidRPr="00640E1B">
        <w:rPr>
          <w:rStyle w:val="Appelnotedebasdep"/>
          <w:vertAlign w:val="baseline"/>
        </w:rPr>
        <w:footnoteRef/>
      </w:r>
      <w:r w:rsidRPr="00640E1B">
        <w:tab/>
        <w:t>« Host Card Emulation », technologie d’émulation de carte sans contact gérée par le système d’exploitation du téléphone.</w:t>
      </w:r>
    </w:p>
  </w:footnote>
  <w:footnote w:id="6">
    <w:p w14:paraId="16D34B09" w14:textId="2491752B" w:rsidR="00B3100C" w:rsidRPr="00640E1B" w:rsidRDefault="006418C2" w:rsidP="00640E1B">
      <w:pPr>
        <w:pStyle w:val="Notedebasdepage"/>
      </w:pPr>
      <w:r w:rsidRPr="00640E1B">
        <w:rPr>
          <w:rStyle w:val="Appelnotedebasdep"/>
          <w:vertAlign w:val="baseline"/>
        </w:rPr>
        <w:footnoteRef/>
      </w:r>
      <w:r w:rsidRPr="00640E1B">
        <w:tab/>
      </w:r>
      <w:r w:rsidR="00733C9D">
        <w:t xml:space="preserve">Pour les téléphones mobiles, </w:t>
      </w:r>
      <w:r w:rsidR="00F22D87" w:rsidRPr="00640E1B">
        <w:t xml:space="preserve">selon </w:t>
      </w:r>
      <w:r w:rsidRPr="00640E1B">
        <w:t>les possibilités du téléphone, son paramétrage, et les choix de l’utilisateur, une transaction NFC peut être réalisée écran éteint ou téléphone seulement allumé.</w:t>
      </w:r>
    </w:p>
  </w:footnote>
  <w:footnote w:id="7">
    <w:p w14:paraId="70DD1602" w14:textId="73218327" w:rsidR="00B3100C" w:rsidRDefault="006418C2">
      <w:pPr>
        <w:pStyle w:val="Notedebasdepage"/>
      </w:pPr>
      <w:r>
        <w:rPr>
          <w:rStyle w:val="Appelnotedebasdep"/>
          <w:vertAlign w:val="baseline"/>
        </w:rPr>
        <w:footnoteRef/>
      </w:r>
      <w:r>
        <w:t xml:space="preserve"> </w:t>
      </w:r>
      <w:r>
        <w:tab/>
      </w:r>
      <w:r w:rsidR="005616FC">
        <w:t xml:space="preserve">Il est recommandé de limiter cet accès aux fonctions de lecture et de débit, et de réaliser toutes </w:t>
      </w:r>
      <w:r>
        <w:t>les fonctions de personnalisation et de rechargement en interaction avec un serveur de sécurité</w:t>
      </w:r>
      <w:r w:rsidR="005616FC">
        <w:t xml:space="preserve">, afin de réduire les </w:t>
      </w:r>
      <w:r w:rsidR="008D0F57">
        <w:t xml:space="preserve">risques en cas de tentatives de piratage de </w:t>
      </w:r>
      <w:r w:rsidR="005616FC">
        <w:t xml:space="preserve">l’app ou </w:t>
      </w:r>
      <w:r w:rsidR="008D0F57">
        <w:t xml:space="preserve">du système d’exploitation du </w:t>
      </w:r>
      <w:r w:rsidR="005616FC">
        <w:t>téléphone</w:t>
      </w:r>
      <w:r>
        <w:t>.</w:t>
      </w:r>
      <w:r w:rsidR="001B435C">
        <w:t xml:space="preserve"> C’est le choix fait pour les applications Calypso HCE</w:t>
      </w:r>
      <w:r w:rsidR="00AD4146">
        <w:t>, qui implémentent également des mécanismes de sécurité supplémentaire</w:t>
      </w:r>
      <w:r w:rsidR="00833B79">
        <w:t>s</w:t>
      </w:r>
      <w:r w:rsidR="001B435C">
        <w:t>.</w:t>
      </w:r>
    </w:p>
  </w:footnote>
  <w:footnote w:id="8">
    <w:p w14:paraId="645A562E" w14:textId="53FBFA83" w:rsidR="00B36CB3" w:rsidRDefault="00B36CB3" w:rsidP="00B36CB3">
      <w:pPr>
        <w:pStyle w:val="Notedebasdepage"/>
      </w:pPr>
      <w:r>
        <w:rPr>
          <w:rStyle w:val="Appelnotedebasdep"/>
          <w:vertAlign w:val="baseline"/>
        </w:rPr>
        <w:footnoteRef/>
      </w:r>
      <w:r>
        <w:tab/>
        <w:t>Apple pourrait l’autoriser pour des réseaux de transport majeurs, comme celui d’Île-de-France. Mais cela pourrait ne pas être étendu à d’autres services</w:t>
      </w:r>
      <w:r w:rsidR="00A63ADC">
        <w:t xml:space="preserve"> ou </w:t>
      </w:r>
      <w:r w:rsidR="00F30F5D">
        <w:t xml:space="preserve">à </w:t>
      </w:r>
      <w:r w:rsidR="00A63ADC">
        <w:t>d’autres collectivités</w:t>
      </w:r>
      <w:r>
        <w:t>.</w:t>
      </w:r>
    </w:p>
  </w:footnote>
  <w:footnote w:id="9">
    <w:p w14:paraId="24B7B11C" w14:textId="77777777" w:rsidR="00B3100C" w:rsidRDefault="006418C2">
      <w:pPr>
        <w:pStyle w:val="Notedebasdepage"/>
      </w:pPr>
      <w:r>
        <w:rPr>
          <w:rStyle w:val="Appelnotedebasdep"/>
          <w:vertAlign w:val="baseline"/>
        </w:rPr>
        <w:footnoteRef/>
      </w:r>
      <w:r>
        <w:tab/>
        <w:t>Seuls n’en disposent pas les très anciens téléphones (Apple jusqu’à l’iPhone 4, Android jusqu’à sa version 4.2) ou de très bas coût.</w:t>
      </w:r>
    </w:p>
  </w:footnote>
  <w:footnote w:id="10">
    <w:p w14:paraId="11712BF3" w14:textId="77777777" w:rsidR="00B3100C" w:rsidRDefault="006418C2">
      <w:pPr>
        <w:pStyle w:val="Notedebasdepage"/>
      </w:pPr>
      <w:r>
        <w:rPr>
          <w:rStyle w:val="Appelnotedebasdep"/>
          <w:vertAlign w:val="baseline"/>
        </w:rPr>
        <w:footnoteRef/>
      </w:r>
      <w:r>
        <w:tab/>
        <w:t>Le taux de correction d’erreur est déterminant pour la lisibilité du code-barres. Néanmoins, augmenter ce taux augmente le nombre de modules, ce qui peut conduire à une réduction de la lisibilité. Selon le type de dégradations attendues, le taux « Q » (« quartile », soit environ 25%) pourrait donner de meilleurs résultats.</w:t>
      </w:r>
    </w:p>
  </w:footnote>
  <w:footnote w:id="11">
    <w:p w14:paraId="3DAFBCE7" w14:textId="77777777" w:rsidR="00B3100C" w:rsidRDefault="006418C2">
      <w:pPr>
        <w:pStyle w:val="Notedebasdepage"/>
      </w:pPr>
      <w:r>
        <w:rPr>
          <w:rStyle w:val="Appelnotedebasdep"/>
          <w:vertAlign w:val="baseline"/>
        </w:rPr>
        <w:footnoteRef/>
      </w:r>
      <w:r>
        <w:tab/>
        <w:t>1 mil = 1/1000 de pouce = 0,0254 mm.</w:t>
      </w:r>
    </w:p>
  </w:footnote>
  <w:footnote w:id="12">
    <w:p w14:paraId="19EEC987" w14:textId="77777777" w:rsidR="00B3100C" w:rsidRDefault="006418C2">
      <w:pPr>
        <w:pStyle w:val="Notedebasdepage"/>
      </w:pPr>
      <w:r>
        <w:rPr>
          <w:rStyle w:val="Appelnotedebasdep"/>
          <w:vertAlign w:val="baseline"/>
        </w:rPr>
        <w:footnoteRef/>
      </w:r>
      <w:r>
        <w:tab/>
        <w:t>Plus un code-barres 2D est grand, plus il risque d’être nécessaire de l’éloigner du lecteur afin qu’il entre en totalité dans le champ de vision. La distance de lecture est limitée par la focale de l’optique, ou éventuellement par la forme du terminal.</w:t>
      </w:r>
    </w:p>
  </w:footnote>
  <w:footnote w:id="13">
    <w:p w14:paraId="7BBE53C6" w14:textId="77777777" w:rsidR="00B3100C" w:rsidRDefault="006418C2">
      <w:pPr>
        <w:pStyle w:val="Notedebasdepage"/>
      </w:pPr>
      <w:r>
        <w:rPr>
          <w:rStyle w:val="Appelnotedebasdep"/>
          <w:vertAlign w:val="baseline"/>
        </w:rPr>
        <w:footnoteRef/>
      </w:r>
      <w:r>
        <w:tab/>
        <w:t xml:space="preserve">Nombre le plus proche correspondant à un code-barres de 40 mm </w:t>
      </w:r>
      <w:r>
        <w:rPr>
          <w:rFonts w:cs="Calibri"/>
        </w:rPr>
        <w:t>×</w:t>
      </w:r>
      <w:r>
        <w:t xml:space="preserve"> 40 mm ayant des modules de 20 mil.</w:t>
      </w:r>
    </w:p>
  </w:footnote>
  <w:footnote w:id="14">
    <w:p w14:paraId="4FA0BE27" w14:textId="77777777" w:rsidR="00DE44FC" w:rsidRPr="00DE44FC" w:rsidRDefault="00DE44FC" w:rsidP="00DE44FC">
      <w:pPr>
        <w:pStyle w:val="Notedebasdepage"/>
      </w:pPr>
      <w:r w:rsidRPr="00DE44FC">
        <w:rPr>
          <w:rStyle w:val="Appelnotedebasdep"/>
          <w:vertAlign w:val="baseline"/>
        </w:rPr>
        <w:footnoteRef/>
      </w:r>
      <w:r w:rsidRPr="00DE44FC">
        <w:tab/>
        <w:t xml:space="preserve">Taille correspondant à un code-barres de 69 </w:t>
      </w:r>
      <w:r w:rsidRPr="00DE44FC">
        <w:rPr>
          <w:rFonts w:cs="Calibri"/>
        </w:rPr>
        <w:t>× 69 modules</w:t>
      </w:r>
      <w:r w:rsidR="00467C56">
        <w:rPr>
          <w:rFonts w:cs="Calibri"/>
        </w:rPr>
        <w:t xml:space="preserve"> avec le taux de correction d’erreur « M »</w:t>
      </w:r>
      <w:r w:rsidRPr="00DE44FC">
        <w:t>.</w:t>
      </w:r>
    </w:p>
  </w:footnote>
  <w:footnote w:id="15">
    <w:p w14:paraId="0D0C1CD8" w14:textId="77777777" w:rsidR="00B3100C" w:rsidRDefault="006418C2">
      <w:pPr>
        <w:pStyle w:val="Notedebasdepage"/>
      </w:pPr>
      <w:r>
        <w:rPr>
          <w:rStyle w:val="Appelnotedebasdep"/>
          <w:vertAlign w:val="baseline"/>
        </w:rPr>
        <w:footnoteRef/>
      </w:r>
      <w:r>
        <w:t xml:space="preserve"> </w:t>
      </w:r>
      <w:r>
        <w:tab/>
        <w:t>Néanmoins, vérifier seulement la signature dynamique n’est pas suffisant. Pour que la signature dynamique soit acceptée, il faut que la signature statique soit correcte, car c’est elle qui authentifie la clé publique du téléphone (utilisée pour vérifier la signature dynamique).</w:t>
      </w:r>
    </w:p>
  </w:footnote>
  <w:footnote w:id="16">
    <w:p w14:paraId="11F74610" w14:textId="77777777" w:rsidR="00B3100C" w:rsidRDefault="006418C2">
      <w:pPr>
        <w:pStyle w:val="Notedebasdepage"/>
      </w:pPr>
      <w:r>
        <w:rPr>
          <w:rStyle w:val="Appelnotedebasdep"/>
          <w:vertAlign w:val="baseline"/>
        </w:rPr>
        <w:footnoteRef/>
      </w:r>
      <w:r>
        <w:t xml:space="preserve"> </w:t>
      </w:r>
      <w:r>
        <w:tab/>
        <w:t>Actuellement, sous Android cette obligation est doit être assurée par l’application mobile.</w:t>
      </w:r>
    </w:p>
  </w:footnote>
  <w:footnote w:id="17">
    <w:p w14:paraId="56479260" w14:textId="77777777" w:rsidR="00B3100C" w:rsidRDefault="006418C2">
      <w:pPr>
        <w:pStyle w:val="Notedebasdepage"/>
      </w:pPr>
      <w:r>
        <w:rPr>
          <w:rStyle w:val="Appelnotedebasdep"/>
          <w:vertAlign w:val="baseline"/>
        </w:rPr>
        <w:footnoteRef/>
      </w:r>
      <w:r>
        <w:rPr>
          <w:lang w:val="en-GB"/>
        </w:rPr>
        <w:tab/>
        <w:t>Zhang Y., Weng J., Dey R., Fu X. (2019) Bluetooth Low Energy (BLE) Security and Privacy.</w:t>
      </w:r>
      <w:r>
        <w:rPr>
          <w:lang w:val="en-GB"/>
        </w:rPr>
        <w:br/>
        <w:t xml:space="preserve">In: Shen X., Lin X., Zhang K. (eds) Encyclopedia of Wireless Networks. </w:t>
      </w:r>
      <w:r>
        <w:t>Springer, Cham.</w:t>
      </w:r>
      <w:r>
        <w:br/>
        <w:t xml:space="preserve">https://doi.org/10.1007/978-3-319-32903-1_298-1. </w:t>
      </w:r>
    </w:p>
  </w:footnote>
  <w:footnote w:id="18">
    <w:p w14:paraId="12C7606B" w14:textId="77777777" w:rsidR="00B3100C" w:rsidRDefault="006418C2">
      <w:pPr>
        <w:pStyle w:val="Notedebasdepage"/>
      </w:pPr>
      <w:r>
        <w:rPr>
          <w:rStyle w:val="Appelnotedebasdep"/>
          <w:vertAlign w:val="baseline"/>
        </w:rPr>
        <w:footnoteRef/>
      </w:r>
      <w:r>
        <w:tab/>
        <w:t>La lecture d’étiquette/balise NFC fonctionne avec tous les téléphones mobiles NFC sous Android, et les téléphones Apple à partir de iOS 11 et de l’iPhone 7. Pour le transport public, des travaux de normalisation de ce type d’étiquette/balise NFC, CB2D ou BLE sont en cours au sein du groupe de travail BNTRA/CN03/GT4.</w:t>
      </w:r>
    </w:p>
  </w:footnote>
  <w:footnote w:id="19">
    <w:p w14:paraId="05CA9FCC" w14:textId="77777777" w:rsidR="00B3100C" w:rsidRDefault="006418C2">
      <w:pPr>
        <w:pStyle w:val="Notedebasdepage"/>
      </w:pPr>
      <w:r>
        <w:footnoteRef/>
      </w:r>
      <w:r>
        <w:tab/>
        <w:t>Cartes Pass Pass en Hauts de France, Korrigo en Bretagne, OùRA en Auvergne Rhône-Alpes, Navigo en île--de-France, etc.</w:t>
      </w:r>
    </w:p>
  </w:footnote>
  <w:footnote w:id="20">
    <w:p w14:paraId="49610E0E" w14:textId="2C51BEB5" w:rsidR="00B3100C" w:rsidRDefault="006418C2">
      <w:pPr>
        <w:pStyle w:val="Notedebasdepage"/>
      </w:pPr>
      <w:r>
        <w:rPr>
          <w:rStyle w:val="Appelnotedebasdep"/>
          <w:vertAlign w:val="baseline"/>
        </w:rPr>
        <w:footnoteRef/>
      </w:r>
      <w:r>
        <w:tab/>
        <w:t xml:space="preserve">Nécessite l’utilisation d’un SAM si le mode PKI défini par Calypso Prime Revision 3.3 n’est pas disponible, voir chapitre </w:t>
      </w:r>
      <w:r>
        <w:fldChar w:fldCharType="begin"/>
      </w:r>
      <w:r>
        <w:instrText xml:space="preserve"> REF _Ref69726761 \r \h  \* MERGEFORMAT </w:instrText>
      </w:r>
      <w:r>
        <w:fldChar w:fldCharType="separate"/>
      </w:r>
      <w:r w:rsidR="0042222E">
        <w:t>VI.2</w:t>
      </w:r>
      <w:r>
        <w:fldChar w:fldCharType="end"/>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150" w:type="dxa"/>
      <w:tblInd w:w="-85" w:type="dxa"/>
      <w:tblBorders>
        <w:top w:val="none" w:sz="0" w:space="0" w:color="auto"/>
        <w:left w:val="none" w:sz="0" w:space="0" w:color="auto"/>
        <w:bottom w:val="none" w:sz="0" w:space="0" w:color="auto"/>
        <w:right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1418"/>
      <w:gridCol w:w="6605"/>
      <w:gridCol w:w="2127"/>
    </w:tblGrid>
    <w:tr w:rsidR="00B3100C" w14:paraId="51F76E73" w14:textId="77777777">
      <w:trPr>
        <w:cantSplit/>
      </w:trPr>
      <w:tc>
        <w:tcPr>
          <w:tcW w:w="1418" w:type="dxa"/>
          <w:vAlign w:val="center"/>
        </w:tcPr>
        <w:p w14:paraId="0A15D508" w14:textId="77777777" w:rsidR="00B3100C" w:rsidRDefault="006418C2">
          <w:pPr>
            <w:pStyle w:val="En-tte"/>
            <w:spacing w:before="0"/>
            <w:jc w:val="left"/>
          </w:pPr>
          <w:r>
            <w:rPr>
              <w:noProof/>
            </w:rPr>
            <w:drawing>
              <wp:inline distT="0" distB="0" distL="0" distR="0" wp14:anchorId="33234997" wp14:editId="6BCAE924">
                <wp:extent cx="635033" cy="355618"/>
                <wp:effectExtent l="19050" t="0" r="0" b="0"/>
                <wp:docPr id="1398133689" name="Image 13981336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MC100px.png"/>
                        <pic:cNvPicPr/>
                      </pic:nvPicPr>
                      <pic:blipFill>
                        <a:blip r:embed="rId1">
                          <a:extLst>
                            <a:ext uri="{28A0092B-C50C-407E-A947-70E740481C1C}">
                              <a14:useLocalDpi xmlns:a14="http://schemas.microsoft.com/office/drawing/2010/main" val="0"/>
                            </a:ext>
                          </a:extLst>
                        </a:blip>
                        <a:stretch>
                          <a:fillRect/>
                        </a:stretch>
                      </pic:blipFill>
                      <pic:spPr>
                        <a:xfrm>
                          <a:off x="0" y="0"/>
                          <a:ext cx="635033" cy="355618"/>
                        </a:xfrm>
                        <a:prstGeom prst="rect">
                          <a:avLst/>
                        </a:prstGeom>
                      </pic:spPr>
                    </pic:pic>
                  </a:graphicData>
                </a:graphic>
              </wp:inline>
            </w:drawing>
          </w:r>
        </w:p>
      </w:tc>
      <w:tc>
        <w:tcPr>
          <w:tcW w:w="6605" w:type="dxa"/>
          <w:vAlign w:val="center"/>
        </w:tcPr>
        <w:p w14:paraId="029A55C6" w14:textId="77777777" w:rsidR="00B3100C" w:rsidRDefault="006418C2">
          <w:pPr>
            <w:pStyle w:val="En-tte"/>
            <w:spacing w:before="0"/>
            <w:jc w:val="center"/>
            <w:rPr>
              <w:rFonts w:asciiTheme="minorHAnsi" w:hAnsiTheme="minorHAnsi" w:cstheme="minorHAnsi"/>
            </w:rPr>
          </w:pPr>
          <w:r>
            <w:rPr>
              <w:rFonts w:asciiTheme="minorHAnsi" w:hAnsiTheme="minorHAnsi" w:cstheme="minorHAnsi"/>
            </w:rPr>
            <w:t>Norme AMC</w:t>
          </w:r>
        </w:p>
        <w:p w14:paraId="75D93371" w14:textId="6C3B9C82" w:rsidR="00B3100C" w:rsidRDefault="006418C2">
          <w:pPr>
            <w:pStyle w:val="En-tte"/>
            <w:spacing w:before="0"/>
            <w:jc w:val="center"/>
          </w:pPr>
          <w:r>
            <w:rPr>
              <w:rFonts w:asciiTheme="minorHAnsi" w:hAnsiTheme="minorHAnsi" w:cstheme="minorHAnsi"/>
            </w:rPr>
            <w:t xml:space="preserve">Proposition d’implémentation sur </w:t>
          </w:r>
          <w:r w:rsidR="00135F33">
            <w:rPr>
              <w:rFonts w:asciiTheme="minorHAnsi" w:hAnsiTheme="minorHAnsi" w:cstheme="minorHAnsi"/>
            </w:rPr>
            <w:t>d’autres supports (non Calypso)</w:t>
          </w:r>
        </w:p>
      </w:tc>
      <w:tc>
        <w:tcPr>
          <w:tcW w:w="2127" w:type="dxa"/>
          <w:vAlign w:val="center"/>
        </w:tcPr>
        <w:p w14:paraId="28975DD5" w14:textId="77777777" w:rsidR="00B3100C" w:rsidRDefault="006418C2">
          <w:pPr>
            <w:pStyle w:val="En-tte"/>
            <w:spacing w:before="0"/>
            <w:jc w:val="right"/>
          </w:pPr>
          <w:r>
            <w:rPr>
              <w:noProof/>
            </w:rPr>
            <w:drawing>
              <wp:inline distT="0" distB="0" distL="0" distR="0" wp14:anchorId="625EE843" wp14:editId="6E01389D">
                <wp:extent cx="575945" cy="245896"/>
                <wp:effectExtent l="19050" t="0" r="0" b="0"/>
                <wp:docPr id="1708278968" name="Image 17082789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ans baseline.jpg"/>
                        <pic:cNvPicPr/>
                      </pic:nvPicPr>
                      <pic:blipFill rotWithShape="1">
                        <a:blip r:embed="rId2">
                          <a:extLst>
                            <a:ext uri="{28A0092B-C50C-407E-A947-70E740481C1C}">
                              <a14:useLocalDpi xmlns:a14="http://schemas.microsoft.com/office/drawing/2010/main" val="0"/>
                            </a:ext>
                          </a:extLst>
                        </a:blip>
                        <a:srcRect t="8016" b="9348"/>
                        <a:stretch/>
                      </pic:blipFill>
                      <pic:spPr bwMode="auto">
                        <a:xfrm>
                          <a:off x="0" y="0"/>
                          <a:ext cx="575945" cy="245896"/>
                        </a:xfrm>
                        <a:prstGeom prst="rect">
                          <a:avLst/>
                        </a:prstGeom>
                        <a:ln>
                          <a:noFill/>
                        </a:ln>
                        <a:extLst>
                          <a:ext uri="{53640926-AAD7-44D8-BBD7-CCE9431645EC}">
                            <a14:shadowObscured xmlns:a14="http://schemas.microsoft.com/office/drawing/2010/main"/>
                          </a:ext>
                        </a:extLst>
                      </pic:spPr>
                    </pic:pic>
                  </a:graphicData>
                </a:graphic>
              </wp:inline>
            </w:drawing>
          </w:r>
          <w:r>
            <w:rPr>
              <w:noProof/>
            </w:rPr>
            <w:drawing>
              <wp:inline distT="0" distB="0" distL="0" distR="0" wp14:anchorId="3FE5DCEA" wp14:editId="7058DCD7">
                <wp:extent cx="708616" cy="166548"/>
                <wp:effectExtent l="19050" t="0" r="0" b="0"/>
                <wp:docPr id="690051774" name="Image 690051774" descr="logo spirtech 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spirtech 2013"/>
                        <pic:cNvPicPr>
                          <a:picLocks noChangeAspect="1" noChangeArrowheads="1"/>
                        </pic:cNvPicPr>
                      </pic:nvPicPr>
                      <pic:blipFill>
                        <a:blip r:embed="rId3" cstate="print"/>
                        <a:srcRect/>
                        <a:stretch>
                          <a:fillRect/>
                        </a:stretch>
                      </pic:blipFill>
                      <pic:spPr bwMode="auto">
                        <a:xfrm>
                          <a:off x="0" y="0"/>
                          <a:ext cx="708616" cy="166548"/>
                        </a:xfrm>
                        <a:prstGeom prst="rect">
                          <a:avLst/>
                        </a:prstGeom>
                        <a:noFill/>
                        <a:ln w="9525">
                          <a:noFill/>
                          <a:miter lim="800000"/>
                          <a:headEnd/>
                          <a:tailEnd/>
                        </a:ln>
                      </pic:spPr>
                    </pic:pic>
                  </a:graphicData>
                </a:graphic>
              </wp:inline>
            </w:drawing>
          </w:r>
        </w:p>
      </w:tc>
    </w:tr>
  </w:tbl>
  <w:p w14:paraId="1C5502DA" w14:textId="77777777" w:rsidR="00B3100C" w:rsidRDefault="00B3100C">
    <w:pPr>
      <w:pStyle w:val="En-tte"/>
      <w:spacing w:before="0"/>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150" w:type="dxa"/>
      <w:tblInd w:w="-85" w:type="dxa"/>
      <w:tblBorders>
        <w:top w:val="none" w:sz="0" w:space="0" w:color="auto"/>
        <w:left w:val="none" w:sz="0" w:space="0" w:color="auto"/>
        <w:bottom w:val="none" w:sz="0" w:space="0" w:color="auto"/>
        <w:right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962"/>
      <w:gridCol w:w="5188"/>
    </w:tblGrid>
    <w:tr w:rsidR="00B3100C" w14:paraId="73ABD55B" w14:textId="77777777">
      <w:trPr>
        <w:cantSplit/>
      </w:trPr>
      <w:tc>
        <w:tcPr>
          <w:tcW w:w="4962" w:type="dxa"/>
          <w:vAlign w:val="center"/>
        </w:tcPr>
        <w:p w14:paraId="2D80F111" w14:textId="77777777" w:rsidR="00B3100C" w:rsidRDefault="006418C2">
          <w:pPr>
            <w:pStyle w:val="En-tte"/>
            <w:spacing w:before="0"/>
            <w:jc w:val="left"/>
          </w:pPr>
          <w:r>
            <w:rPr>
              <w:noProof/>
            </w:rPr>
            <w:drawing>
              <wp:inline distT="0" distB="0" distL="0" distR="0" wp14:anchorId="1C1D0A29" wp14:editId="211B89A8">
                <wp:extent cx="1797050" cy="928476"/>
                <wp:effectExtent l="0" t="0" r="0" b="5080"/>
                <wp:docPr id="718744795" name="Image 7187447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ans baseline.jpg"/>
                        <pic:cNvPicPr/>
                      </pic:nvPicPr>
                      <pic:blipFill>
                        <a:blip r:embed="rId1">
                          <a:extLst>
                            <a:ext uri="{28A0092B-C50C-407E-A947-70E740481C1C}">
                              <a14:useLocalDpi xmlns:a14="http://schemas.microsoft.com/office/drawing/2010/main" val="0"/>
                            </a:ext>
                          </a:extLst>
                        </a:blip>
                        <a:stretch>
                          <a:fillRect/>
                        </a:stretch>
                      </pic:blipFill>
                      <pic:spPr>
                        <a:xfrm>
                          <a:off x="0" y="0"/>
                          <a:ext cx="1807600" cy="933927"/>
                        </a:xfrm>
                        <a:prstGeom prst="rect">
                          <a:avLst/>
                        </a:prstGeom>
                      </pic:spPr>
                    </pic:pic>
                  </a:graphicData>
                </a:graphic>
              </wp:inline>
            </w:drawing>
          </w:r>
        </w:p>
      </w:tc>
      <w:tc>
        <w:tcPr>
          <w:tcW w:w="5188" w:type="dxa"/>
          <w:vAlign w:val="center"/>
        </w:tcPr>
        <w:p w14:paraId="46ACF124" w14:textId="77777777" w:rsidR="00B3100C" w:rsidRDefault="006418C2">
          <w:pPr>
            <w:pStyle w:val="En-tte"/>
            <w:spacing w:before="0"/>
            <w:jc w:val="right"/>
          </w:pPr>
          <w:r>
            <w:rPr>
              <w:noProof/>
            </w:rPr>
            <w:drawing>
              <wp:inline distT="0" distB="0" distL="0" distR="0" wp14:anchorId="387CC5CD" wp14:editId="25BD2629">
                <wp:extent cx="1533525" cy="360428"/>
                <wp:effectExtent l="19050" t="0" r="9525" b="0"/>
                <wp:docPr id="461972073" name="Image 461972073" descr="logo spirtech 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spirtech 2013"/>
                        <pic:cNvPicPr>
                          <a:picLocks noChangeAspect="1" noChangeArrowheads="1"/>
                        </pic:cNvPicPr>
                      </pic:nvPicPr>
                      <pic:blipFill>
                        <a:blip r:embed="rId2" cstate="print"/>
                        <a:srcRect/>
                        <a:stretch>
                          <a:fillRect/>
                        </a:stretch>
                      </pic:blipFill>
                      <pic:spPr bwMode="auto">
                        <a:xfrm>
                          <a:off x="0" y="0"/>
                          <a:ext cx="1577004" cy="370647"/>
                        </a:xfrm>
                        <a:prstGeom prst="rect">
                          <a:avLst/>
                        </a:prstGeom>
                        <a:noFill/>
                        <a:ln w="9525">
                          <a:noFill/>
                          <a:miter lim="800000"/>
                          <a:headEnd/>
                          <a:tailEnd/>
                        </a:ln>
                      </pic:spPr>
                    </pic:pic>
                  </a:graphicData>
                </a:graphic>
              </wp:inline>
            </w:drawing>
          </w:r>
        </w:p>
      </w:tc>
    </w:tr>
  </w:tbl>
  <w:p w14:paraId="2224F7C0" w14:textId="77777777" w:rsidR="00B3100C" w:rsidRDefault="00B3100C">
    <w:pPr>
      <w:pStyle w:val="En-tte"/>
      <w:spacing w:before="0"/>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2B82F2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0C8668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1B4E7D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AAEAA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0208614"/>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0626AE2"/>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A732B0B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C4323EFA"/>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42425852"/>
    <w:lvl w:ilvl="0">
      <w:start w:val="1"/>
      <w:numFmt w:val="bullet"/>
      <w:pStyle w:val="Listepuces"/>
      <w:lvlText w:val=""/>
      <w:lvlJc w:val="left"/>
      <w:pPr>
        <w:tabs>
          <w:tab w:val="num" w:pos="360"/>
        </w:tabs>
        <w:ind w:left="360" w:hanging="360"/>
      </w:pPr>
      <w:rPr>
        <w:rFonts w:ascii="Symbol" w:hAnsi="Symbol" w:hint="default"/>
      </w:rPr>
    </w:lvl>
  </w:abstractNum>
  <w:abstractNum w:abstractNumId="9" w15:restartNumberingAfterBreak="0">
    <w:nsid w:val="FFFFFFFE"/>
    <w:multiLevelType w:val="singleLevel"/>
    <w:tmpl w:val="8C400CE0"/>
    <w:lvl w:ilvl="0">
      <w:numFmt w:val="decimal"/>
      <w:pStyle w:val="1ListeJustif"/>
      <w:lvlText w:val="*"/>
      <w:lvlJc w:val="left"/>
    </w:lvl>
  </w:abstractNum>
  <w:abstractNum w:abstractNumId="10" w15:restartNumberingAfterBreak="0">
    <w:nsid w:val="00000001"/>
    <w:multiLevelType w:val="singleLevel"/>
    <w:tmpl w:val="B526207A"/>
    <w:lvl w:ilvl="0">
      <w:start w:val="1"/>
      <w:numFmt w:val="bullet"/>
      <w:pStyle w:val="0ListeJustif"/>
      <w:lvlText w:val="•"/>
      <w:lvlJc w:val="left"/>
      <w:pPr>
        <w:tabs>
          <w:tab w:val="num" w:pos="360"/>
        </w:tabs>
        <w:ind w:left="360" w:hanging="360"/>
      </w:pPr>
      <w:rPr>
        <w:rFonts w:ascii="Times" w:hAnsi="Times" w:hint="default"/>
      </w:rPr>
    </w:lvl>
  </w:abstractNum>
  <w:abstractNum w:abstractNumId="11" w15:restartNumberingAfterBreak="0">
    <w:nsid w:val="08E15030"/>
    <w:multiLevelType w:val="hybridMultilevel"/>
    <w:tmpl w:val="F798447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9AA7594"/>
    <w:multiLevelType w:val="multilevel"/>
    <w:tmpl w:val="26D0584A"/>
    <w:lvl w:ilvl="0">
      <w:start w:val="1"/>
      <w:numFmt w:val="upperRoman"/>
      <w:pStyle w:val="Titre1"/>
      <w:lvlText w:val="%1."/>
      <w:lvlJc w:val="right"/>
      <w:pPr>
        <w:ind w:left="360" w:hanging="360"/>
      </w:pPr>
      <w:rPr>
        <w:rFonts w:hint="default"/>
        <w:b/>
      </w:rPr>
    </w:lvl>
    <w:lvl w:ilvl="1">
      <w:start w:val="1"/>
      <w:numFmt w:val="decimal"/>
      <w:pStyle w:val="Titre2"/>
      <w:lvlText w:val="%1.%2"/>
      <w:lvlJc w:val="left"/>
      <w:pPr>
        <w:tabs>
          <w:tab w:val="num" w:pos="720"/>
        </w:tabs>
        <w:ind w:left="720" w:hanging="360"/>
      </w:pPr>
      <w:rPr>
        <w:rFonts w:ascii="Times New Roman" w:hAnsi="Times New Roman" w:cs="Times New Roman" w:hint="default"/>
        <w:i w:val="0"/>
        <w:sz w:val="24"/>
        <w:szCs w:val="24"/>
      </w:rPr>
    </w:lvl>
    <w:lvl w:ilvl="2">
      <w:start w:val="1"/>
      <w:numFmt w:val="decimal"/>
      <w:pStyle w:val="Titre3"/>
      <w:lvlText w:val="%1.%2.%3"/>
      <w:lvlJc w:val="left"/>
      <w:pPr>
        <w:tabs>
          <w:tab w:val="num" w:pos="1440"/>
        </w:tabs>
        <w:ind w:left="1080" w:hanging="360"/>
      </w:pPr>
      <w:rPr>
        <w:rFonts w:hint="default"/>
      </w:rPr>
    </w:lvl>
    <w:lvl w:ilvl="3">
      <w:start w:val="1"/>
      <w:numFmt w:val="decimal"/>
      <w:pStyle w:val="Titre4"/>
      <w:lvlText w:val="%1.%2.%3.%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1AF30886"/>
    <w:multiLevelType w:val="hybridMultilevel"/>
    <w:tmpl w:val="07E2B54C"/>
    <w:lvl w:ilvl="0" w:tplc="D59076F0">
      <w:start w:val="1"/>
      <w:numFmt w:val="bullet"/>
      <w:pStyle w:val="Listepuces3"/>
      <w:lvlText w:val="○"/>
      <w:lvlJc w:val="left"/>
      <w:pPr>
        <w:ind w:left="926" w:hanging="360"/>
      </w:pPr>
      <w:rPr>
        <w:rFonts w:ascii="Arial" w:hAnsi="Arial" w:hint="default"/>
      </w:rPr>
    </w:lvl>
    <w:lvl w:ilvl="1" w:tplc="040C0003" w:tentative="1">
      <w:start w:val="1"/>
      <w:numFmt w:val="bullet"/>
      <w:lvlText w:val="o"/>
      <w:lvlJc w:val="left"/>
      <w:pPr>
        <w:ind w:left="1646" w:hanging="360"/>
      </w:pPr>
      <w:rPr>
        <w:rFonts w:ascii="Courier New" w:hAnsi="Courier New" w:cs="Courier New" w:hint="default"/>
      </w:rPr>
    </w:lvl>
    <w:lvl w:ilvl="2" w:tplc="040C0005" w:tentative="1">
      <w:start w:val="1"/>
      <w:numFmt w:val="bullet"/>
      <w:lvlText w:val=""/>
      <w:lvlJc w:val="left"/>
      <w:pPr>
        <w:ind w:left="2366" w:hanging="360"/>
      </w:pPr>
      <w:rPr>
        <w:rFonts w:ascii="Wingdings" w:hAnsi="Wingdings" w:hint="default"/>
      </w:rPr>
    </w:lvl>
    <w:lvl w:ilvl="3" w:tplc="040C0001" w:tentative="1">
      <w:start w:val="1"/>
      <w:numFmt w:val="bullet"/>
      <w:lvlText w:val=""/>
      <w:lvlJc w:val="left"/>
      <w:pPr>
        <w:ind w:left="3086" w:hanging="360"/>
      </w:pPr>
      <w:rPr>
        <w:rFonts w:ascii="Symbol" w:hAnsi="Symbol" w:hint="default"/>
      </w:rPr>
    </w:lvl>
    <w:lvl w:ilvl="4" w:tplc="040C0003" w:tentative="1">
      <w:start w:val="1"/>
      <w:numFmt w:val="bullet"/>
      <w:lvlText w:val="o"/>
      <w:lvlJc w:val="left"/>
      <w:pPr>
        <w:ind w:left="3806" w:hanging="360"/>
      </w:pPr>
      <w:rPr>
        <w:rFonts w:ascii="Courier New" w:hAnsi="Courier New" w:cs="Courier New" w:hint="default"/>
      </w:rPr>
    </w:lvl>
    <w:lvl w:ilvl="5" w:tplc="040C0005" w:tentative="1">
      <w:start w:val="1"/>
      <w:numFmt w:val="bullet"/>
      <w:lvlText w:val=""/>
      <w:lvlJc w:val="left"/>
      <w:pPr>
        <w:ind w:left="4526" w:hanging="360"/>
      </w:pPr>
      <w:rPr>
        <w:rFonts w:ascii="Wingdings" w:hAnsi="Wingdings" w:hint="default"/>
      </w:rPr>
    </w:lvl>
    <w:lvl w:ilvl="6" w:tplc="040C0001" w:tentative="1">
      <w:start w:val="1"/>
      <w:numFmt w:val="bullet"/>
      <w:lvlText w:val=""/>
      <w:lvlJc w:val="left"/>
      <w:pPr>
        <w:ind w:left="5246" w:hanging="360"/>
      </w:pPr>
      <w:rPr>
        <w:rFonts w:ascii="Symbol" w:hAnsi="Symbol" w:hint="default"/>
      </w:rPr>
    </w:lvl>
    <w:lvl w:ilvl="7" w:tplc="040C0003" w:tentative="1">
      <w:start w:val="1"/>
      <w:numFmt w:val="bullet"/>
      <w:lvlText w:val="o"/>
      <w:lvlJc w:val="left"/>
      <w:pPr>
        <w:ind w:left="5966" w:hanging="360"/>
      </w:pPr>
      <w:rPr>
        <w:rFonts w:ascii="Courier New" w:hAnsi="Courier New" w:cs="Courier New" w:hint="default"/>
      </w:rPr>
    </w:lvl>
    <w:lvl w:ilvl="8" w:tplc="040C0005" w:tentative="1">
      <w:start w:val="1"/>
      <w:numFmt w:val="bullet"/>
      <w:lvlText w:val=""/>
      <w:lvlJc w:val="left"/>
      <w:pPr>
        <w:ind w:left="6686" w:hanging="360"/>
      </w:pPr>
      <w:rPr>
        <w:rFonts w:ascii="Wingdings" w:hAnsi="Wingdings" w:hint="default"/>
      </w:rPr>
    </w:lvl>
  </w:abstractNum>
  <w:abstractNum w:abstractNumId="14" w15:restartNumberingAfterBreak="0">
    <w:nsid w:val="38067659"/>
    <w:multiLevelType w:val="hybridMultilevel"/>
    <w:tmpl w:val="2A8CAE5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F02455B"/>
    <w:multiLevelType w:val="hybridMultilevel"/>
    <w:tmpl w:val="E948F7BE"/>
    <w:lvl w:ilvl="0" w:tplc="7E223FD4">
      <w:start w:val="1"/>
      <w:numFmt w:val="decimal"/>
      <w:lvlText w:val="%1."/>
      <w:lvlJc w:val="left"/>
      <w:pPr>
        <w:ind w:left="720" w:hanging="360"/>
      </w:pPr>
      <w:rPr>
        <w:rFonts w:ascii="Calibri" w:hAnsi="Calibri" w:hint="default"/>
        <w:caps w:val="0"/>
        <w:strike w:val="0"/>
        <w:dstrike w:val="0"/>
        <w:vanish w:val="0"/>
        <w:color w:val="000000" w:themeColor="text1"/>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F710F76"/>
    <w:multiLevelType w:val="hybridMultilevel"/>
    <w:tmpl w:val="AC2209B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52755996">
    <w:abstractNumId w:val="12"/>
  </w:num>
  <w:num w:numId="2" w16cid:durableId="730036424">
    <w:abstractNumId w:val="8"/>
  </w:num>
  <w:num w:numId="3" w16cid:durableId="1502499711">
    <w:abstractNumId w:val="5"/>
  </w:num>
  <w:num w:numId="4" w16cid:durableId="847401891">
    <w:abstractNumId w:val="4"/>
  </w:num>
  <w:num w:numId="5" w16cid:durableId="1243180104">
    <w:abstractNumId w:val="13"/>
  </w:num>
  <w:num w:numId="6" w16cid:durableId="2109230995">
    <w:abstractNumId w:val="15"/>
  </w:num>
  <w:num w:numId="7" w16cid:durableId="226459196">
    <w:abstractNumId w:val="10"/>
  </w:num>
  <w:num w:numId="8" w16cid:durableId="1888908242">
    <w:abstractNumId w:val="9"/>
    <w:lvlOverride w:ilvl="0">
      <w:lvl w:ilvl="0">
        <w:start w:val="1"/>
        <w:numFmt w:val="bullet"/>
        <w:pStyle w:val="1ListeJustif"/>
        <w:lvlText w:val="•"/>
        <w:legacy w:legacy="1" w:legacySpace="0" w:legacyIndent="283"/>
        <w:lvlJc w:val="left"/>
        <w:pPr>
          <w:ind w:left="843" w:hanging="283"/>
        </w:pPr>
        <w:rPr>
          <w:rFonts w:ascii="Times" w:hAnsi="Times" w:hint="default"/>
        </w:rPr>
      </w:lvl>
    </w:lvlOverride>
  </w:num>
  <w:num w:numId="9" w16cid:durableId="1319190911">
    <w:abstractNumId w:val="7"/>
  </w:num>
  <w:num w:numId="10" w16cid:durableId="90710218">
    <w:abstractNumId w:val="3"/>
  </w:num>
  <w:num w:numId="11" w16cid:durableId="1358314316">
    <w:abstractNumId w:val="2"/>
  </w:num>
  <w:num w:numId="12" w16cid:durableId="877426690">
    <w:abstractNumId w:val="1"/>
  </w:num>
  <w:num w:numId="13" w16cid:durableId="205876805">
    <w:abstractNumId w:val="0"/>
  </w:num>
  <w:num w:numId="14" w16cid:durableId="1418558015">
    <w:abstractNumId w:val="7"/>
  </w:num>
  <w:num w:numId="15" w16cid:durableId="324210860">
    <w:abstractNumId w:val="3"/>
  </w:num>
  <w:num w:numId="16" w16cid:durableId="260257397">
    <w:abstractNumId w:val="2"/>
  </w:num>
  <w:num w:numId="17" w16cid:durableId="1429765847">
    <w:abstractNumId w:val="1"/>
  </w:num>
  <w:num w:numId="18" w16cid:durableId="1339697197">
    <w:abstractNumId w:val="0"/>
  </w:num>
  <w:num w:numId="19" w16cid:durableId="339620786">
    <w:abstractNumId w:val="7"/>
  </w:num>
  <w:num w:numId="20" w16cid:durableId="2130314515">
    <w:abstractNumId w:val="3"/>
  </w:num>
  <w:num w:numId="21" w16cid:durableId="1073505423">
    <w:abstractNumId w:val="2"/>
  </w:num>
  <w:num w:numId="22" w16cid:durableId="1527644693">
    <w:abstractNumId w:val="1"/>
  </w:num>
  <w:num w:numId="23" w16cid:durableId="203718486">
    <w:abstractNumId w:val="0"/>
  </w:num>
  <w:num w:numId="24" w16cid:durableId="1320962735">
    <w:abstractNumId w:val="7"/>
  </w:num>
  <w:num w:numId="25" w16cid:durableId="1029914132">
    <w:abstractNumId w:val="3"/>
  </w:num>
  <w:num w:numId="26" w16cid:durableId="2008944922">
    <w:abstractNumId w:val="2"/>
  </w:num>
  <w:num w:numId="27" w16cid:durableId="1801222753">
    <w:abstractNumId w:val="1"/>
  </w:num>
  <w:num w:numId="28" w16cid:durableId="515509328">
    <w:abstractNumId w:val="0"/>
  </w:num>
  <w:num w:numId="29" w16cid:durableId="1981031697">
    <w:abstractNumId w:val="16"/>
  </w:num>
  <w:num w:numId="30" w16cid:durableId="692192364">
    <w:abstractNumId w:val="11"/>
  </w:num>
  <w:num w:numId="31" w16cid:durableId="1248156110">
    <w:abstractNumId w:val="14"/>
  </w:num>
  <w:num w:numId="32" w16cid:durableId="855969572">
    <w:abstractNumId w:val="8"/>
  </w:num>
  <w:num w:numId="33" w16cid:durableId="252590904">
    <w:abstractNumId w:val="8"/>
  </w:num>
  <w:num w:numId="34" w16cid:durableId="1683629738">
    <w:abstractNumId w:val="8"/>
  </w:num>
  <w:num w:numId="35" w16cid:durableId="9260752">
    <w:abstractNumId w:val="8"/>
  </w:num>
  <w:num w:numId="36" w16cid:durableId="1198202100">
    <w:abstractNumId w:val="8"/>
  </w:num>
  <w:num w:numId="37" w16cid:durableId="696080441">
    <w:abstractNumId w:val="6"/>
  </w:num>
  <w:num w:numId="38" w16cid:durableId="1922831575">
    <w:abstractNumId w:val="8"/>
  </w:num>
  <w:num w:numId="39" w16cid:durableId="1252662404">
    <w:abstractNumId w:val="8"/>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pirtech">
    <w15:presenceInfo w15:providerId="None" w15:userId="Spirtec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oNotTrackFormatting/>
  <w:defaultTabStop w:val="227"/>
  <w:hyphenationZone w:val="425"/>
  <w:displayHorizontalDrawingGridEvery w:val="0"/>
  <w:displayVerticalDrawingGridEvery w:val="0"/>
  <w:doNotUseMarginsForDrawingGridOrigin/>
  <w:noPunctuationKerning/>
  <w:characterSpacingControl w:val="doNotCompress"/>
  <w:hdrShapeDefaults>
    <o:shapedefaults v:ext="edit" spidmax="2051">
      <o:colormru v:ext="edit" colors="#33c,#52529e,#66f"/>
    </o:shapedefaults>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00C"/>
    <w:rsid w:val="0000364C"/>
    <w:rsid w:val="0000494B"/>
    <w:rsid w:val="00011802"/>
    <w:rsid w:val="00014F5D"/>
    <w:rsid w:val="0002126D"/>
    <w:rsid w:val="000223E5"/>
    <w:rsid w:val="000242B2"/>
    <w:rsid w:val="00024573"/>
    <w:rsid w:val="000247D8"/>
    <w:rsid w:val="000269AA"/>
    <w:rsid w:val="000312BF"/>
    <w:rsid w:val="0003444E"/>
    <w:rsid w:val="00041A3C"/>
    <w:rsid w:val="000425BC"/>
    <w:rsid w:val="00042CF8"/>
    <w:rsid w:val="00044BDE"/>
    <w:rsid w:val="000468A2"/>
    <w:rsid w:val="00046F6C"/>
    <w:rsid w:val="00047BAB"/>
    <w:rsid w:val="00056315"/>
    <w:rsid w:val="00057F54"/>
    <w:rsid w:val="00060F40"/>
    <w:rsid w:val="00060F6F"/>
    <w:rsid w:val="000673BE"/>
    <w:rsid w:val="000738BF"/>
    <w:rsid w:val="000777C2"/>
    <w:rsid w:val="00081780"/>
    <w:rsid w:val="000834FE"/>
    <w:rsid w:val="00087DC1"/>
    <w:rsid w:val="00097308"/>
    <w:rsid w:val="000A02BC"/>
    <w:rsid w:val="000A07DE"/>
    <w:rsid w:val="000A2BDE"/>
    <w:rsid w:val="000A30E5"/>
    <w:rsid w:val="000B0EDC"/>
    <w:rsid w:val="000B48CE"/>
    <w:rsid w:val="000C4256"/>
    <w:rsid w:val="000C4C16"/>
    <w:rsid w:val="000C611C"/>
    <w:rsid w:val="000D21EA"/>
    <w:rsid w:val="000D2585"/>
    <w:rsid w:val="000D44A2"/>
    <w:rsid w:val="000E2176"/>
    <w:rsid w:val="000E3794"/>
    <w:rsid w:val="000E69F9"/>
    <w:rsid w:val="000E6E03"/>
    <w:rsid w:val="000F4BC1"/>
    <w:rsid w:val="000F5D00"/>
    <w:rsid w:val="00102FB0"/>
    <w:rsid w:val="00107407"/>
    <w:rsid w:val="00111191"/>
    <w:rsid w:val="0011498C"/>
    <w:rsid w:val="00122986"/>
    <w:rsid w:val="001357CF"/>
    <w:rsid w:val="00135F33"/>
    <w:rsid w:val="00136FA5"/>
    <w:rsid w:val="00141E65"/>
    <w:rsid w:val="001441C6"/>
    <w:rsid w:val="0014675B"/>
    <w:rsid w:val="00151E63"/>
    <w:rsid w:val="00153CB2"/>
    <w:rsid w:val="00155918"/>
    <w:rsid w:val="00160984"/>
    <w:rsid w:val="0016290C"/>
    <w:rsid w:val="001630ED"/>
    <w:rsid w:val="00163A2E"/>
    <w:rsid w:val="00164726"/>
    <w:rsid w:val="00165CD5"/>
    <w:rsid w:val="00174F3C"/>
    <w:rsid w:val="0018019C"/>
    <w:rsid w:val="00180BD6"/>
    <w:rsid w:val="00185E4D"/>
    <w:rsid w:val="00191D09"/>
    <w:rsid w:val="00192567"/>
    <w:rsid w:val="00193AE2"/>
    <w:rsid w:val="00194C79"/>
    <w:rsid w:val="001A56BA"/>
    <w:rsid w:val="001A5B97"/>
    <w:rsid w:val="001A6A03"/>
    <w:rsid w:val="001B360F"/>
    <w:rsid w:val="001B3A6D"/>
    <w:rsid w:val="001B435C"/>
    <w:rsid w:val="001B599D"/>
    <w:rsid w:val="001B672E"/>
    <w:rsid w:val="001C53FE"/>
    <w:rsid w:val="001C6D5A"/>
    <w:rsid w:val="001C7240"/>
    <w:rsid w:val="001D06D9"/>
    <w:rsid w:val="001D3790"/>
    <w:rsid w:val="001D436A"/>
    <w:rsid w:val="001D4947"/>
    <w:rsid w:val="001D627A"/>
    <w:rsid w:val="001D6AB1"/>
    <w:rsid w:val="001E5E8D"/>
    <w:rsid w:val="001F0876"/>
    <w:rsid w:val="001F0E6B"/>
    <w:rsid w:val="001F2847"/>
    <w:rsid w:val="001F494B"/>
    <w:rsid w:val="001F4D04"/>
    <w:rsid w:val="001F551E"/>
    <w:rsid w:val="001F55B1"/>
    <w:rsid w:val="001F7795"/>
    <w:rsid w:val="00202192"/>
    <w:rsid w:val="002030B0"/>
    <w:rsid w:val="00203BD3"/>
    <w:rsid w:val="002043BB"/>
    <w:rsid w:val="00207B1C"/>
    <w:rsid w:val="002172F3"/>
    <w:rsid w:val="0022073C"/>
    <w:rsid w:val="00220C0A"/>
    <w:rsid w:val="00221423"/>
    <w:rsid w:val="00223798"/>
    <w:rsid w:val="00224EB3"/>
    <w:rsid w:val="002266BA"/>
    <w:rsid w:val="00227140"/>
    <w:rsid w:val="00232A57"/>
    <w:rsid w:val="0023594C"/>
    <w:rsid w:val="002402C2"/>
    <w:rsid w:val="00240E30"/>
    <w:rsid w:val="00243615"/>
    <w:rsid w:val="0024479A"/>
    <w:rsid w:val="0024492A"/>
    <w:rsid w:val="00247778"/>
    <w:rsid w:val="00247AF9"/>
    <w:rsid w:val="00250733"/>
    <w:rsid w:val="00255185"/>
    <w:rsid w:val="0025583C"/>
    <w:rsid w:val="00256506"/>
    <w:rsid w:val="00256F45"/>
    <w:rsid w:val="002614AB"/>
    <w:rsid w:val="0026568C"/>
    <w:rsid w:val="002657F2"/>
    <w:rsid w:val="00273398"/>
    <w:rsid w:val="0027606D"/>
    <w:rsid w:val="00276396"/>
    <w:rsid w:val="00282CCB"/>
    <w:rsid w:val="0028412C"/>
    <w:rsid w:val="00284B25"/>
    <w:rsid w:val="00285322"/>
    <w:rsid w:val="00290C93"/>
    <w:rsid w:val="002911B2"/>
    <w:rsid w:val="00292B90"/>
    <w:rsid w:val="002A2EAE"/>
    <w:rsid w:val="002B1152"/>
    <w:rsid w:val="002B1192"/>
    <w:rsid w:val="002B2CDE"/>
    <w:rsid w:val="002B57D0"/>
    <w:rsid w:val="002B5C83"/>
    <w:rsid w:val="002C1550"/>
    <w:rsid w:val="002C305F"/>
    <w:rsid w:val="002C6AAB"/>
    <w:rsid w:val="002D0295"/>
    <w:rsid w:val="002D2AAA"/>
    <w:rsid w:val="002D3860"/>
    <w:rsid w:val="002D52F9"/>
    <w:rsid w:val="002E3BFD"/>
    <w:rsid w:val="002E50B8"/>
    <w:rsid w:val="002E6CE0"/>
    <w:rsid w:val="002F7966"/>
    <w:rsid w:val="00305B0D"/>
    <w:rsid w:val="00307AD3"/>
    <w:rsid w:val="00312380"/>
    <w:rsid w:val="00314C27"/>
    <w:rsid w:val="00322FEC"/>
    <w:rsid w:val="00324164"/>
    <w:rsid w:val="00324592"/>
    <w:rsid w:val="0033112E"/>
    <w:rsid w:val="00333B50"/>
    <w:rsid w:val="00340C63"/>
    <w:rsid w:val="0034110A"/>
    <w:rsid w:val="00341707"/>
    <w:rsid w:val="00344BB1"/>
    <w:rsid w:val="00347E17"/>
    <w:rsid w:val="00350551"/>
    <w:rsid w:val="0035688F"/>
    <w:rsid w:val="003575CB"/>
    <w:rsid w:val="003601A5"/>
    <w:rsid w:val="00371793"/>
    <w:rsid w:val="00373ADB"/>
    <w:rsid w:val="003763D9"/>
    <w:rsid w:val="003763DB"/>
    <w:rsid w:val="00376C26"/>
    <w:rsid w:val="00386D1C"/>
    <w:rsid w:val="00393403"/>
    <w:rsid w:val="003937E1"/>
    <w:rsid w:val="0039437D"/>
    <w:rsid w:val="003A3C4D"/>
    <w:rsid w:val="003A76D9"/>
    <w:rsid w:val="003B1007"/>
    <w:rsid w:val="003C0CC8"/>
    <w:rsid w:val="003C1BFB"/>
    <w:rsid w:val="003C51DF"/>
    <w:rsid w:val="003D0B51"/>
    <w:rsid w:val="003D2716"/>
    <w:rsid w:val="003D745B"/>
    <w:rsid w:val="003E0EE3"/>
    <w:rsid w:val="003E2045"/>
    <w:rsid w:val="003E3FD7"/>
    <w:rsid w:val="003E6226"/>
    <w:rsid w:val="003F1AC7"/>
    <w:rsid w:val="003F27D9"/>
    <w:rsid w:val="003F40B4"/>
    <w:rsid w:val="003F473F"/>
    <w:rsid w:val="003F722C"/>
    <w:rsid w:val="0040334C"/>
    <w:rsid w:val="00403D96"/>
    <w:rsid w:val="0040723D"/>
    <w:rsid w:val="00410246"/>
    <w:rsid w:val="00415C2F"/>
    <w:rsid w:val="00420C4D"/>
    <w:rsid w:val="0042119C"/>
    <w:rsid w:val="0042222E"/>
    <w:rsid w:val="004228A1"/>
    <w:rsid w:val="00422EC1"/>
    <w:rsid w:val="004273D0"/>
    <w:rsid w:val="00431957"/>
    <w:rsid w:val="00431981"/>
    <w:rsid w:val="00440C5E"/>
    <w:rsid w:val="00443E15"/>
    <w:rsid w:val="004441A1"/>
    <w:rsid w:val="00446E6F"/>
    <w:rsid w:val="0045031A"/>
    <w:rsid w:val="00461043"/>
    <w:rsid w:val="00465DCA"/>
    <w:rsid w:val="0046692C"/>
    <w:rsid w:val="00467C56"/>
    <w:rsid w:val="004742FE"/>
    <w:rsid w:val="004764CA"/>
    <w:rsid w:val="00476863"/>
    <w:rsid w:val="004919B8"/>
    <w:rsid w:val="004931BF"/>
    <w:rsid w:val="004A2D02"/>
    <w:rsid w:val="004A3171"/>
    <w:rsid w:val="004A3D70"/>
    <w:rsid w:val="004B398A"/>
    <w:rsid w:val="004B4A96"/>
    <w:rsid w:val="004B4E89"/>
    <w:rsid w:val="004B76BC"/>
    <w:rsid w:val="004C1DE7"/>
    <w:rsid w:val="004C3A0B"/>
    <w:rsid w:val="004C6887"/>
    <w:rsid w:val="004C6E52"/>
    <w:rsid w:val="004D326A"/>
    <w:rsid w:val="004E0622"/>
    <w:rsid w:val="004E1453"/>
    <w:rsid w:val="004E75B8"/>
    <w:rsid w:val="004F1827"/>
    <w:rsid w:val="004F369F"/>
    <w:rsid w:val="004F5FFE"/>
    <w:rsid w:val="004F6AC8"/>
    <w:rsid w:val="004F6F43"/>
    <w:rsid w:val="004F7E5D"/>
    <w:rsid w:val="00500C1A"/>
    <w:rsid w:val="00501CCF"/>
    <w:rsid w:val="0050218B"/>
    <w:rsid w:val="00502774"/>
    <w:rsid w:val="00504C1A"/>
    <w:rsid w:val="00510AC2"/>
    <w:rsid w:val="00514E45"/>
    <w:rsid w:val="0052683B"/>
    <w:rsid w:val="00532D57"/>
    <w:rsid w:val="00533901"/>
    <w:rsid w:val="00537EB2"/>
    <w:rsid w:val="00542BAE"/>
    <w:rsid w:val="0054557E"/>
    <w:rsid w:val="0055245D"/>
    <w:rsid w:val="00560ECD"/>
    <w:rsid w:val="005616FC"/>
    <w:rsid w:val="00561776"/>
    <w:rsid w:val="00566A1A"/>
    <w:rsid w:val="00573746"/>
    <w:rsid w:val="00573D78"/>
    <w:rsid w:val="0057456C"/>
    <w:rsid w:val="00576A7B"/>
    <w:rsid w:val="005861D2"/>
    <w:rsid w:val="00590752"/>
    <w:rsid w:val="0059177D"/>
    <w:rsid w:val="00592638"/>
    <w:rsid w:val="00593721"/>
    <w:rsid w:val="0059440A"/>
    <w:rsid w:val="005A245A"/>
    <w:rsid w:val="005A5117"/>
    <w:rsid w:val="005A72FC"/>
    <w:rsid w:val="005B0A02"/>
    <w:rsid w:val="005B2460"/>
    <w:rsid w:val="005B24DB"/>
    <w:rsid w:val="005B4DF9"/>
    <w:rsid w:val="005B50F6"/>
    <w:rsid w:val="005C10A3"/>
    <w:rsid w:val="005D3A6C"/>
    <w:rsid w:val="005D4CD8"/>
    <w:rsid w:val="005F4E65"/>
    <w:rsid w:val="005F53F8"/>
    <w:rsid w:val="00603B71"/>
    <w:rsid w:val="006051E1"/>
    <w:rsid w:val="00605778"/>
    <w:rsid w:val="00607AB7"/>
    <w:rsid w:val="00610974"/>
    <w:rsid w:val="00616A82"/>
    <w:rsid w:val="006210A7"/>
    <w:rsid w:val="00621933"/>
    <w:rsid w:val="0062317B"/>
    <w:rsid w:val="00623848"/>
    <w:rsid w:val="00625E25"/>
    <w:rsid w:val="0062605F"/>
    <w:rsid w:val="00640E1B"/>
    <w:rsid w:val="006418C2"/>
    <w:rsid w:val="00641B85"/>
    <w:rsid w:val="00647CD8"/>
    <w:rsid w:val="00657D15"/>
    <w:rsid w:val="00660E63"/>
    <w:rsid w:val="00661E68"/>
    <w:rsid w:val="00661FFA"/>
    <w:rsid w:val="00662861"/>
    <w:rsid w:val="00664F4E"/>
    <w:rsid w:val="006660C1"/>
    <w:rsid w:val="0067182E"/>
    <w:rsid w:val="0067239F"/>
    <w:rsid w:val="006750DD"/>
    <w:rsid w:val="00684650"/>
    <w:rsid w:val="006856B0"/>
    <w:rsid w:val="00685FB0"/>
    <w:rsid w:val="00687ED3"/>
    <w:rsid w:val="0069372C"/>
    <w:rsid w:val="006937FF"/>
    <w:rsid w:val="006942AF"/>
    <w:rsid w:val="00694460"/>
    <w:rsid w:val="00695DB3"/>
    <w:rsid w:val="0069603E"/>
    <w:rsid w:val="0069777C"/>
    <w:rsid w:val="006A0DBB"/>
    <w:rsid w:val="006A2E9C"/>
    <w:rsid w:val="006A3F58"/>
    <w:rsid w:val="006A5FAF"/>
    <w:rsid w:val="006A7CF1"/>
    <w:rsid w:val="006B1188"/>
    <w:rsid w:val="006B311D"/>
    <w:rsid w:val="006B4D02"/>
    <w:rsid w:val="006C0F10"/>
    <w:rsid w:val="006C14D8"/>
    <w:rsid w:val="006C1821"/>
    <w:rsid w:val="006C5D75"/>
    <w:rsid w:val="006C60BA"/>
    <w:rsid w:val="006D0DA9"/>
    <w:rsid w:val="006D3402"/>
    <w:rsid w:val="006D3C05"/>
    <w:rsid w:val="006D427C"/>
    <w:rsid w:val="006F1D80"/>
    <w:rsid w:val="006F29B1"/>
    <w:rsid w:val="007012D7"/>
    <w:rsid w:val="00706E73"/>
    <w:rsid w:val="00710A53"/>
    <w:rsid w:val="00713454"/>
    <w:rsid w:val="00716E51"/>
    <w:rsid w:val="0072085D"/>
    <w:rsid w:val="00722454"/>
    <w:rsid w:val="00723B9B"/>
    <w:rsid w:val="00727912"/>
    <w:rsid w:val="00733030"/>
    <w:rsid w:val="00733C9D"/>
    <w:rsid w:val="00765B1D"/>
    <w:rsid w:val="00767982"/>
    <w:rsid w:val="00767E4E"/>
    <w:rsid w:val="007713CB"/>
    <w:rsid w:val="007751E1"/>
    <w:rsid w:val="00781623"/>
    <w:rsid w:val="007975F7"/>
    <w:rsid w:val="007A602A"/>
    <w:rsid w:val="007B1A74"/>
    <w:rsid w:val="007B1BC0"/>
    <w:rsid w:val="007B5C8A"/>
    <w:rsid w:val="007B660B"/>
    <w:rsid w:val="007B6F37"/>
    <w:rsid w:val="007C085F"/>
    <w:rsid w:val="007C732C"/>
    <w:rsid w:val="007D173D"/>
    <w:rsid w:val="007D3659"/>
    <w:rsid w:val="007D4972"/>
    <w:rsid w:val="007E0AC4"/>
    <w:rsid w:val="007E561F"/>
    <w:rsid w:val="007E6B85"/>
    <w:rsid w:val="007F2779"/>
    <w:rsid w:val="007F61B9"/>
    <w:rsid w:val="007F65E2"/>
    <w:rsid w:val="008004DA"/>
    <w:rsid w:val="00800F4A"/>
    <w:rsid w:val="00805C11"/>
    <w:rsid w:val="008070B9"/>
    <w:rsid w:val="008075B5"/>
    <w:rsid w:val="008111F2"/>
    <w:rsid w:val="0081387F"/>
    <w:rsid w:val="008208A3"/>
    <w:rsid w:val="00821320"/>
    <w:rsid w:val="008259E5"/>
    <w:rsid w:val="00830827"/>
    <w:rsid w:val="00831DAA"/>
    <w:rsid w:val="00833B79"/>
    <w:rsid w:val="00834909"/>
    <w:rsid w:val="00835CA9"/>
    <w:rsid w:val="00837CE8"/>
    <w:rsid w:val="00840319"/>
    <w:rsid w:val="00841DC7"/>
    <w:rsid w:val="00842211"/>
    <w:rsid w:val="00846A0E"/>
    <w:rsid w:val="00850177"/>
    <w:rsid w:val="008506F9"/>
    <w:rsid w:val="00852059"/>
    <w:rsid w:val="008521A1"/>
    <w:rsid w:val="0085771C"/>
    <w:rsid w:val="00861243"/>
    <w:rsid w:val="008615D1"/>
    <w:rsid w:val="0086383B"/>
    <w:rsid w:val="00863989"/>
    <w:rsid w:val="00864FB2"/>
    <w:rsid w:val="00865C3B"/>
    <w:rsid w:val="00871737"/>
    <w:rsid w:val="00875157"/>
    <w:rsid w:val="00877A0F"/>
    <w:rsid w:val="0088126C"/>
    <w:rsid w:val="008859D1"/>
    <w:rsid w:val="00886D5F"/>
    <w:rsid w:val="008874AF"/>
    <w:rsid w:val="00892B47"/>
    <w:rsid w:val="00895158"/>
    <w:rsid w:val="00897BA2"/>
    <w:rsid w:val="008A08DC"/>
    <w:rsid w:val="008A27FE"/>
    <w:rsid w:val="008A674F"/>
    <w:rsid w:val="008A6B46"/>
    <w:rsid w:val="008C0E38"/>
    <w:rsid w:val="008C10D9"/>
    <w:rsid w:val="008C66E0"/>
    <w:rsid w:val="008D0240"/>
    <w:rsid w:val="008D0F57"/>
    <w:rsid w:val="008D1227"/>
    <w:rsid w:val="008D287E"/>
    <w:rsid w:val="008D5F67"/>
    <w:rsid w:val="008E38F6"/>
    <w:rsid w:val="008F41EB"/>
    <w:rsid w:val="008F6FA3"/>
    <w:rsid w:val="00900322"/>
    <w:rsid w:val="0090051D"/>
    <w:rsid w:val="009035B8"/>
    <w:rsid w:val="009039D9"/>
    <w:rsid w:val="00903D3E"/>
    <w:rsid w:val="00903EA7"/>
    <w:rsid w:val="009064FE"/>
    <w:rsid w:val="00924221"/>
    <w:rsid w:val="00925985"/>
    <w:rsid w:val="00927FB3"/>
    <w:rsid w:val="0093113A"/>
    <w:rsid w:val="0093350F"/>
    <w:rsid w:val="00944B8D"/>
    <w:rsid w:val="00945FF4"/>
    <w:rsid w:val="00950A52"/>
    <w:rsid w:val="00952507"/>
    <w:rsid w:val="009529ED"/>
    <w:rsid w:val="00952C3B"/>
    <w:rsid w:val="00952FD3"/>
    <w:rsid w:val="0096252C"/>
    <w:rsid w:val="00964907"/>
    <w:rsid w:val="009665A5"/>
    <w:rsid w:val="009732A9"/>
    <w:rsid w:val="0097386C"/>
    <w:rsid w:val="009748E3"/>
    <w:rsid w:val="009758CA"/>
    <w:rsid w:val="009771D6"/>
    <w:rsid w:val="009808CB"/>
    <w:rsid w:val="00982525"/>
    <w:rsid w:val="00983D92"/>
    <w:rsid w:val="009856EE"/>
    <w:rsid w:val="00990CCC"/>
    <w:rsid w:val="00995A6F"/>
    <w:rsid w:val="0099685E"/>
    <w:rsid w:val="00996C25"/>
    <w:rsid w:val="009B369D"/>
    <w:rsid w:val="009B394D"/>
    <w:rsid w:val="009B3E85"/>
    <w:rsid w:val="009B7DC9"/>
    <w:rsid w:val="009C11AD"/>
    <w:rsid w:val="009C5816"/>
    <w:rsid w:val="009D1337"/>
    <w:rsid w:val="009D30AD"/>
    <w:rsid w:val="009D473F"/>
    <w:rsid w:val="009D79C6"/>
    <w:rsid w:val="009E4C84"/>
    <w:rsid w:val="009F01C0"/>
    <w:rsid w:val="009F50B5"/>
    <w:rsid w:val="009F63FB"/>
    <w:rsid w:val="009F6764"/>
    <w:rsid w:val="009F686A"/>
    <w:rsid w:val="009F76EF"/>
    <w:rsid w:val="00A054B7"/>
    <w:rsid w:val="00A06010"/>
    <w:rsid w:val="00A106BC"/>
    <w:rsid w:val="00A11BA9"/>
    <w:rsid w:val="00A15CDA"/>
    <w:rsid w:val="00A15E36"/>
    <w:rsid w:val="00A2145F"/>
    <w:rsid w:val="00A21988"/>
    <w:rsid w:val="00A21BE4"/>
    <w:rsid w:val="00A24860"/>
    <w:rsid w:val="00A31863"/>
    <w:rsid w:val="00A31B17"/>
    <w:rsid w:val="00A32368"/>
    <w:rsid w:val="00A32EBA"/>
    <w:rsid w:val="00A34647"/>
    <w:rsid w:val="00A36281"/>
    <w:rsid w:val="00A376DB"/>
    <w:rsid w:val="00A4152A"/>
    <w:rsid w:val="00A443E2"/>
    <w:rsid w:val="00A45614"/>
    <w:rsid w:val="00A46401"/>
    <w:rsid w:val="00A5091B"/>
    <w:rsid w:val="00A5173B"/>
    <w:rsid w:val="00A52445"/>
    <w:rsid w:val="00A5521E"/>
    <w:rsid w:val="00A55B9E"/>
    <w:rsid w:val="00A57FBD"/>
    <w:rsid w:val="00A600FD"/>
    <w:rsid w:val="00A63ADC"/>
    <w:rsid w:val="00A644F5"/>
    <w:rsid w:val="00A74B38"/>
    <w:rsid w:val="00A7521A"/>
    <w:rsid w:val="00A76316"/>
    <w:rsid w:val="00A832A0"/>
    <w:rsid w:val="00A84345"/>
    <w:rsid w:val="00A8541F"/>
    <w:rsid w:val="00A87811"/>
    <w:rsid w:val="00A90746"/>
    <w:rsid w:val="00A92F56"/>
    <w:rsid w:val="00A941A1"/>
    <w:rsid w:val="00AA1EBA"/>
    <w:rsid w:val="00AA5428"/>
    <w:rsid w:val="00AA70C8"/>
    <w:rsid w:val="00AB08F1"/>
    <w:rsid w:val="00AB4CE6"/>
    <w:rsid w:val="00AB5A56"/>
    <w:rsid w:val="00AB6186"/>
    <w:rsid w:val="00AB7395"/>
    <w:rsid w:val="00AC5310"/>
    <w:rsid w:val="00AC6A64"/>
    <w:rsid w:val="00AD0258"/>
    <w:rsid w:val="00AD02EF"/>
    <w:rsid w:val="00AD07EF"/>
    <w:rsid w:val="00AD1C62"/>
    <w:rsid w:val="00AD4146"/>
    <w:rsid w:val="00AE08E2"/>
    <w:rsid w:val="00AE122C"/>
    <w:rsid w:val="00AE1E0B"/>
    <w:rsid w:val="00AE2220"/>
    <w:rsid w:val="00AE5895"/>
    <w:rsid w:val="00AF4BC2"/>
    <w:rsid w:val="00AF6A11"/>
    <w:rsid w:val="00AF7551"/>
    <w:rsid w:val="00B145E8"/>
    <w:rsid w:val="00B17BFA"/>
    <w:rsid w:val="00B2636F"/>
    <w:rsid w:val="00B3100C"/>
    <w:rsid w:val="00B35E40"/>
    <w:rsid w:val="00B36CB3"/>
    <w:rsid w:val="00B40CC8"/>
    <w:rsid w:val="00B42224"/>
    <w:rsid w:val="00B51FDB"/>
    <w:rsid w:val="00B53728"/>
    <w:rsid w:val="00B53A44"/>
    <w:rsid w:val="00B55874"/>
    <w:rsid w:val="00B568D3"/>
    <w:rsid w:val="00B644D1"/>
    <w:rsid w:val="00B6694A"/>
    <w:rsid w:val="00B704A6"/>
    <w:rsid w:val="00B71A25"/>
    <w:rsid w:val="00B71FAB"/>
    <w:rsid w:val="00B723AE"/>
    <w:rsid w:val="00B728DD"/>
    <w:rsid w:val="00B72BA7"/>
    <w:rsid w:val="00B8001F"/>
    <w:rsid w:val="00B8080B"/>
    <w:rsid w:val="00B810D0"/>
    <w:rsid w:val="00B8515E"/>
    <w:rsid w:val="00B90819"/>
    <w:rsid w:val="00B95089"/>
    <w:rsid w:val="00B964BF"/>
    <w:rsid w:val="00BA2A5F"/>
    <w:rsid w:val="00BA6B39"/>
    <w:rsid w:val="00BB0330"/>
    <w:rsid w:val="00BB0BE3"/>
    <w:rsid w:val="00BB3E7C"/>
    <w:rsid w:val="00BB64C0"/>
    <w:rsid w:val="00BC2FE8"/>
    <w:rsid w:val="00BC309D"/>
    <w:rsid w:val="00BC4572"/>
    <w:rsid w:val="00BD1200"/>
    <w:rsid w:val="00BD23F4"/>
    <w:rsid w:val="00BD4FC8"/>
    <w:rsid w:val="00BE185D"/>
    <w:rsid w:val="00BE3082"/>
    <w:rsid w:val="00C03825"/>
    <w:rsid w:val="00C03C3D"/>
    <w:rsid w:val="00C058BD"/>
    <w:rsid w:val="00C1107A"/>
    <w:rsid w:val="00C12434"/>
    <w:rsid w:val="00C149F0"/>
    <w:rsid w:val="00C16475"/>
    <w:rsid w:val="00C20538"/>
    <w:rsid w:val="00C20553"/>
    <w:rsid w:val="00C20F48"/>
    <w:rsid w:val="00C21B71"/>
    <w:rsid w:val="00C26B92"/>
    <w:rsid w:val="00C26C5E"/>
    <w:rsid w:val="00C26F9D"/>
    <w:rsid w:val="00C35C16"/>
    <w:rsid w:val="00C3600B"/>
    <w:rsid w:val="00C3683D"/>
    <w:rsid w:val="00C40899"/>
    <w:rsid w:val="00C423D9"/>
    <w:rsid w:val="00C441C8"/>
    <w:rsid w:val="00C47797"/>
    <w:rsid w:val="00C52031"/>
    <w:rsid w:val="00C56746"/>
    <w:rsid w:val="00C57185"/>
    <w:rsid w:val="00C65B7B"/>
    <w:rsid w:val="00C70370"/>
    <w:rsid w:val="00C71618"/>
    <w:rsid w:val="00C7184E"/>
    <w:rsid w:val="00C72B78"/>
    <w:rsid w:val="00C76EA7"/>
    <w:rsid w:val="00C80158"/>
    <w:rsid w:val="00C873DC"/>
    <w:rsid w:val="00C90C84"/>
    <w:rsid w:val="00C921C5"/>
    <w:rsid w:val="00C957FD"/>
    <w:rsid w:val="00C96479"/>
    <w:rsid w:val="00C97305"/>
    <w:rsid w:val="00CA1B6A"/>
    <w:rsid w:val="00CA51E2"/>
    <w:rsid w:val="00CB0364"/>
    <w:rsid w:val="00CB5980"/>
    <w:rsid w:val="00CB672F"/>
    <w:rsid w:val="00CC071D"/>
    <w:rsid w:val="00CC7501"/>
    <w:rsid w:val="00CD0FB0"/>
    <w:rsid w:val="00CD602E"/>
    <w:rsid w:val="00CD6078"/>
    <w:rsid w:val="00CE0AA7"/>
    <w:rsid w:val="00CF0A38"/>
    <w:rsid w:val="00CF630A"/>
    <w:rsid w:val="00CF6DA2"/>
    <w:rsid w:val="00D00761"/>
    <w:rsid w:val="00D010A1"/>
    <w:rsid w:val="00D022BC"/>
    <w:rsid w:val="00D0618B"/>
    <w:rsid w:val="00D11635"/>
    <w:rsid w:val="00D13B34"/>
    <w:rsid w:val="00D13F27"/>
    <w:rsid w:val="00D2286A"/>
    <w:rsid w:val="00D24BB0"/>
    <w:rsid w:val="00D3066F"/>
    <w:rsid w:val="00D4452A"/>
    <w:rsid w:val="00D45318"/>
    <w:rsid w:val="00D5047B"/>
    <w:rsid w:val="00D55E7B"/>
    <w:rsid w:val="00D57BCE"/>
    <w:rsid w:val="00D64BBC"/>
    <w:rsid w:val="00D86CBB"/>
    <w:rsid w:val="00D875F2"/>
    <w:rsid w:val="00D90A4D"/>
    <w:rsid w:val="00D929EF"/>
    <w:rsid w:val="00D92F67"/>
    <w:rsid w:val="00DA7BE8"/>
    <w:rsid w:val="00DB4550"/>
    <w:rsid w:val="00DB6045"/>
    <w:rsid w:val="00DB69B7"/>
    <w:rsid w:val="00DC3538"/>
    <w:rsid w:val="00DC6780"/>
    <w:rsid w:val="00DC7F8C"/>
    <w:rsid w:val="00DD58B1"/>
    <w:rsid w:val="00DD5B4E"/>
    <w:rsid w:val="00DE2684"/>
    <w:rsid w:val="00DE39F2"/>
    <w:rsid w:val="00DE44FC"/>
    <w:rsid w:val="00DF04E5"/>
    <w:rsid w:val="00DF08AE"/>
    <w:rsid w:val="00DF2A87"/>
    <w:rsid w:val="00DF415F"/>
    <w:rsid w:val="00E02A63"/>
    <w:rsid w:val="00E037F4"/>
    <w:rsid w:val="00E07036"/>
    <w:rsid w:val="00E14725"/>
    <w:rsid w:val="00E21A57"/>
    <w:rsid w:val="00E23322"/>
    <w:rsid w:val="00E23DAD"/>
    <w:rsid w:val="00E2407A"/>
    <w:rsid w:val="00E32116"/>
    <w:rsid w:val="00E35214"/>
    <w:rsid w:val="00E352C2"/>
    <w:rsid w:val="00E35764"/>
    <w:rsid w:val="00E43385"/>
    <w:rsid w:val="00E4343B"/>
    <w:rsid w:val="00E44C15"/>
    <w:rsid w:val="00E47F0C"/>
    <w:rsid w:val="00E50F7C"/>
    <w:rsid w:val="00E538B1"/>
    <w:rsid w:val="00E65F33"/>
    <w:rsid w:val="00E66967"/>
    <w:rsid w:val="00E67743"/>
    <w:rsid w:val="00E73521"/>
    <w:rsid w:val="00E7402F"/>
    <w:rsid w:val="00E84A14"/>
    <w:rsid w:val="00E92BAB"/>
    <w:rsid w:val="00E9425B"/>
    <w:rsid w:val="00E96CC4"/>
    <w:rsid w:val="00EA013C"/>
    <w:rsid w:val="00EA1DF5"/>
    <w:rsid w:val="00EA2852"/>
    <w:rsid w:val="00EA7908"/>
    <w:rsid w:val="00EA7F6E"/>
    <w:rsid w:val="00EB5181"/>
    <w:rsid w:val="00EB578D"/>
    <w:rsid w:val="00EB7167"/>
    <w:rsid w:val="00EC572C"/>
    <w:rsid w:val="00EC6399"/>
    <w:rsid w:val="00EC76ED"/>
    <w:rsid w:val="00ED1B45"/>
    <w:rsid w:val="00ED1F92"/>
    <w:rsid w:val="00EE33DA"/>
    <w:rsid w:val="00EE3EFE"/>
    <w:rsid w:val="00EE53EA"/>
    <w:rsid w:val="00EE5745"/>
    <w:rsid w:val="00EE764B"/>
    <w:rsid w:val="00EF4EF0"/>
    <w:rsid w:val="00EF547F"/>
    <w:rsid w:val="00F037C5"/>
    <w:rsid w:val="00F1260C"/>
    <w:rsid w:val="00F155BA"/>
    <w:rsid w:val="00F2144B"/>
    <w:rsid w:val="00F217DA"/>
    <w:rsid w:val="00F22D87"/>
    <w:rsid w:val="00F2520F"/>
    <w:rsid w:val="00F2702A"/>
    <w:rsid w:val="00F307C1"/>
    <w:rsid w:val="00F30F5D"/>
    <w:rsid w:val="00F34136"/>
    <w:rsid w:val="00F35C89"/>
    <w:rsid w:val="00F419B5"/>
    <w:rsid w:val="00F42AF9"/>
    <w:rsid w:val="00F45118"/>
    <w:rsid w:val="00F4537A"/>
    <w:rsid w:val="00F46589"/>
    <w:rsid w:val="00F570C5"/>
    <w:rsid w:val="00F67D92"/>
    <w:rsid w:val="00F7068A"/>
    <w:rsid w:val="00F718A3"/>
    <w:rsid w:val="00F74035"/>
    <w:rsid w:val="00F765B4"/>
    <w:rsid w:val="00F771E0"/>
    <w:rsid w:val="00F80F75"/>
    <w:rsid w:val="00F82D38"/>
    <w:rsid w:val="00F86AB9"/>
    <w:rsid w:val="00F870AA"/>
    <w:rsid w:val="00F927C7"/>
    <w:rsid w:val="00F97778"/>
    <w:rsid w:val="00FA1BE9"/>
    <w:rsid w:val="00FA2BBB"/>
    <w:rsid w:val="00FA2C5D"/>
    <w:rsid w:val="00FA5E69"/>
    <w:rsid w:val="00FA64E9"/>
    <w:rsid w:val="00FB0DE1"/>
    <w:rsid w:val="00FB1327"/>
    <w:rsid w:val="00FB5EC9"/>
    <w:rsid w:val="00FC005C"/>
    <w:rsid w:val="00FC0CE3"/>
    <w:rsid w:val="00FC153C"/>
    <w:rsid w:val="00FC1773"/>
    <w:rsid w:val="00FC45EC"/>
    <w:rsid w:val="00FC7832"/>
    <w:rsid w:val="00FD2F57"/>
    <w:rsid w:val="00FD50F0"/>
    <w:rsid w:val="00FE2719"/>
    <w:rsid w:val="00FE372A"/>
    <w:rsid w:val="00FE4BFE"/>
    <w:rsid w:val="00FE56A0"/>
    <w:rsid w:val="00FE65DF"/>
    <w:rsid w:val="00FF3130"/>
    <w:rsid w:val="00FF4D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colormru v:ext="edit" colors="#33c,#52529e,#66f"/>
    </o:shapedefaults>
    <o:shapelayout v:ext="edit">
      <o:idmap v:ext="edit" data="2"/>
    </o:shapelayout>
  </w:shapeDefaults>
  <w:decimalSymbol w:val=","/>
  <w:listSeparator w:val=";"/>
  <w14:docId w14:val="151040E0"/>
  <w15:docId w15:val="{B758F774-CB55-45A6-8074-42686227F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6A82"/>
    <w:pPr>
      <w:spacing w:before="120"/>
      <w:jc w:val="both"/>
    </w:pPr>
    <w:rPr>
      <w:rFonts w:ascii="Calibri" w:hAnsi="Calibri"/>
      <w:sz w:val="22"/>
    </w:rPr>
  </w:style>
  <w:style w:type="paragraph" w:styleId="Titre1">
    <w:name w:val="heading 1"/>
    <w:basedOn w:val="Normal"/>
    <w:next w:val="Normal"/>
    <w:link w:val="Titre1Car"/>
    <w:uiPriority w:val="9"/>
    <w:qFormat/>
    <w:pPr>
      <w:keepNext/>
      <w:pageBreakBefore/>
      <w:numPr>
        <w:numId w:val="1"/>
      </w:numPr>
      <w:spacing w:before="480"/>
      <w:ind w:left="357" w:hanging="357"/>
      <w:outlineLvl w:val="0"/>
    </w:pPr>
    <w:rPr>
      <w:rFonts w:asciiTheme="minorHAnsi" w:hAnsiTheme="minorHAnsi" w:cstheme="minorHAnsi"/>
      <w:b/>
      <w:sz w:val="28"/>
      <w:szCs w:val="24"/>
    </w:rPr>
  </w:style>
  <w:style w:type="paragraph" w:styleId="Titre2">
    <w:name w:val="heading 2"/>
    <w:basedOn w:val="Normal"/>
    <w:next w:val="Normal"/>
    <w:link w:val="Titre2Car"/>
    <w:uiPriority w:val="9"/>
    <w:qFormat/>
    <w:pPr>
      <w:keepNext/>
      <w:numPr>
        <w:ilvl w:val="1"/>
        <w:numId w:val="1"/>
      </w:numPr>
      <w:tabs>
        <w:tab w:val="clear" w:pos="720"/>
      </w:tabs>
      <w:spacing w:before="480" w:after="60"/>
      <w:ind w:left="709" w:hanging="709"/>
      <w:outlineLvl w:val="1"/>
    </w:pPr>
    <w:rPr>
      <w:rFonts w:asciiTheme="minorHAnsi" w:hAnsiTheme="minorHAnsi" w:cstheme="minorHAnsi"/>
      <w:b/>
      <w:sz w:val="26"/>
      <w:szCs w:val="26"/>
    </w:rPr>
  </w:style>
  <w:style w:type="paragraph" w:styleId="Titre3">
    <w:name w:val="heading 3"/>
    <w:basedOn w:val="Normal"/>
    <w:next w:val="Normal"/>
    <w:link w:val="Titre3Car"/>
    <w:uiPriority w:val="9"/>
    <w:qFormat/>
    <w:pPr>
      <w:keepNext/>
      <w:numPr>
        <w:ilvl w:val="2"/>
        <w:numId w:val="1"/>
      </w:numPr>
      <w:tabs>
        <w:tab w:val="clear" w:pos="1440"/>
      </w:tabs>
      <w:spacing w:before="240"/>
      <w:ind w:left="993" w:hanging="993"/>
      <w:outlineLvl w:val="2"/>
    </w:pPr>
    <w:rPr>
      <w:b/>
      <w:sz w:val="24"/>
    </w:rPr>
  </w:style>
  <w:style w:type="paragraph" w:styleId="Titre4">
    <w:name w:val="heading 4"/>
    <w:basedOn w:val="Titre3"/>
    <w:next w:val="Normal"/>
    <w:link w:val="Titre4Car"/>
    <w:uiPriority w:val="9"/>
    <w:unhideWhenUsed/>
    <w:qFormat/>
    <w:pPr>
      <w:numPr>
        <w:ilvl w:val="3"/>
      </w:numPr>
      <w:tabs>
        <w:tab w:val="clear" w:pos="1440"/>
      </w:tabs>
      <w:spacing w:before="200" w:line="276" w:lineRule="auto"/>
      <w:ind w:left="851" w:hanging="851"/>
      <w:outlineLvl w:val="3"/>
    </w:pPr>
    <w:rPr>
      <w:rFonts w:asciiTheme="minorHAnsi" w:eastAsiaTheme="minorEastAsia" w:hAnsiTheme="minorHAnsi" w:cstheme="minorBidi"/>
      <w:sz w:val="22"/>
      <w:szCs w:val="22"/>
    </w:rPr>
  </w:style>
  <w:style w:type="paragraph" w:styleId="Titre5">
    <w:name w:val="heading 5"/>
    <w:basedOn w:val="Normal"/>
    <w:next w:val="Normal"/>
    <w:link w:val="Titre5Car"/>
    <w:uiPriority w:val="9"/>
    <w:unhideWhenUsed/>
    <w:qFormat/>
    <w:pPr>
      <w:pBdr>
        <w:bottom w:val="single" w:sz="6" w:space="1" w:color="5B9BD5" w:themeColor="accent1"/>
      </w:pBdr>
      <w:spacing w:before="300" w:line="276" w:lineRule="auto"/>
      <w:outlineLvl w:val="4"/>
    </w:pPr>
    <w:rPr>
      <w:rFonts w:asciiTheme="minorHAnsi" w:eastAsiaTheme="minorEastAsia" w:hAnsiTheme="minorHAnsi" w:cstheme="minorBidi"/>
      <w:caps/>
      <w:color w:val="2E74B5" w:themeColor="accent1" w:themeShade="BF"/>
      <w:spacing w:val="10"/>
      <w:szCs w:val="22"/>
    </w:rPr>
  </w:style>
  <w:style w:type="paragraph" w:styleId="Titre6">
    <w:name w:val="heading 6"/>
    <w:basedOn w:val="Normal"/>
    <w:next w:val="Normal"/>
    <w:link w:val="Titre6Car"/>
    <w:uiPriority w:val="99"/>
    <w:unhideWhenUsed/>
    <w:qFormat/>
    <w:pPr>
      <w:pBdr>
        <w:bottom w:val="dotted" w:sz="6" w:space="1" w:color="5B9BD5" w:themeColor="accent1"/>
      </w:pBdr>
      <w:spacing w:before="300" w:line="276" w:lineRule="auto"/>
      <w:outlineLvl w:val="5"/>
    </w:pPr>
    <w:rPr>
      <w:rFonts w:asciiTheme="minorHAnsi" w:eastAsiaTheme="minorEastAsia" w:hAnsiTheme="minorHAnsi" w:cstheme="minorBidi"/>
      <w:caps/>
      <w:color w:val="2E74B5" w:themeColor="accent1" w:themeShade="BF"/>
      <w:spacing w:val="10"/>
      <w:szCs w:val="22"/>
    </w:rPr>
  </w:style>
  <w:style w:type="paragraph" w:styleId="Titre7">
    <w:name w:val="heading 7"/>
    <w:basedOn w:val="Normal"/>
    <w:next w:val="Normal"/>
    <w:link w:val="Titre7Car"/>
    <w:uiPriority w:val="9"/>
    <w:unhideWhenUsed/>
    <w:qFormat/>
    <w:pPr>
      <w:spacing w:before="300" w:line="276" w:lineRule="auto"/>
      <w:outlineLvl w:val="6"/>
    </w:pPr>
    <w:rPr>
      <w:rFonts w:asciiTheme="minorHAnsi" w:eastAsiaTheme="minorEastAsia" w:hAnsiTheme="minorHAnsi" w:cstheme="minorBidi"/>
      <w:caps/>
      <w:color w:val="2E74B5" w:themeColor="accent1" w:themeShade="BF"/>
      <w:spacing w:val="10"/>
      <w:szCs w:val="22"/>
    </w:rPr>
  </w:style>
  <w:style w:type="paragraph" w:styleId="Titre8">
    <w:name w:val="heading 8"/>
    <w:basedOn w:val="Normal"/>
    <w:next w:val="Normal"/>
    <w:link w:val="Titre8Car"/>
    <w:uiPriority w:val="9"/>
    <w:unhideWhenUsed/>
    <w:qFormat/>
    <w:pPr>
      <w:spacing w:before="300" w:line="276" w:lineRule="auto"/>
      <w:outlineLvl w:val="7"/>
    </w:pPr>
    <w:rPr>
      <w:rFonts w:asciiTheme="minorHAnsi" w:eastAsiaTheme="minorEastAsia" w:hAnsiTheme="minorHAnsi" w:cstheme="minorBidi"/>
      <w:caps/>
      <w:spacing w:val="10"/>
      <w:sz w:val="18"/>
      <w:szCs w:val="18"/>
    </w:rPr>
  </w:style>
  <w:style w:type="paragraph" w:styleId="Titre9">
    <w:name w:val="heading 9"/>
    <w:basedOn w:val="Normal"/>
    <w:next w:val="Normal"/>
    <w:link w:val="Titre9Car"/>
    <w:uiPriority w:val="9"/>
    <w:unhideWhenUsed/>
    <w:qFormat/>
    <w:pPr>
      <w:spacing w:before="300" w:line="276" w:lineRule="auto"/>
      <w:outlineLvl w:val="8"/>
    </w:pPr>
    <w:rPr>
      <w:rFonts w:asciiTheme="minorHAnsi" w:eastAsiaTheme="minorEastAsia" w:hAnsiTheme="minorHAnsi" w:cstheme="minorBidi"/>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Theme="minorHAnsi" w:hAnsiTheme="minorHAnsi" w:cstheme="minorHAnsi"/>
      <w:b/>
      <w:sz w:val="28"/>
      <w:szCs w:val="24"/>
    </w:rPr>
  </w:style>
  <w:style w:type="character" w:customStyle="1" w:styleId="Titre2Car">
    <w:name w:val="Titre 2 Car"/>
    <w:basedOn w:val="Policepardfaut"/>
    <w:link w:val="Titre2"/>
    <w:uiPriority w:val="9"/>
    <w:rPr>
      <w:rFonts w:asciiTheme="minorHAnsi" w:hAnsiTheme="minorHAnsi" w:cstheme="minorHAnsi"/>
      <w:b/>
      <w:sz w:val="26"/>
      <w:szCs w:val="26"/>
    </w:rPr>
  </w:style>
  <w:style w:type="character" w:customStyle="1" w:styleId="Titre3Car">
    <w:name w:val="Titre 3 Car"/>
    <w:link w:val="Titre3"/>
    <w:uiPriority w:val="9"/>
    <w:rPr>
      <w:rFonts w:ascii="Calibri" w:hAnsi="Calibri"/>
      <w:b/>
      <w:sz w:val="24"/>
    </w:rPr>
  </w:style>
  <w:style w:type="character" w:customStyle="1" w:styleId="Titre4Car">
    <w:name w:val="Titre 4 Car"/>
    <w:basedOn w:val="Policepardfaut"/>
    <w:link w:val="Titre4"/>
    <w:uiPriority w:val="9"/>
    <w:rPr>
      <w:rFonts w:asciiTheme="minorHAnsi" w:eastAsiaTheme="minorEastAsia" w:hAnsiTheme="minorHAnsi" w:cstheme="minorBidi"/>
      <w:b/>
      <w:sz w:val="22"/>
      <w:szCs w:val="22"/>
    </w:rPr>
  </w:style>
  <w:style w:type="character" w:customStyle="1" w:styleId="Titre5Car">
    <w:name w:val="Titre 5 Car"/>
    <w:basedOn w:val="Policepardfaut"/>
    <w:link w:val="Titre5"/>
    <w:uiPriority w:val="99"/>
    <w:rPr>
      <w:rFonts w:asciiTheme="minorHAnsi" w:eastAsiaTheme="minorEastAsia" w:hAnsiTheme="minorHAnsi" w:cstheme="minorBidi"/>
      <w:caps/>
      <w:color w:val="2E74B5" w:themeColor="accent1" w:themeShade="BF"/>
      <w:spacing w:val="10"/>
      <w:sz w:val="22"/>
      <w:szCs w:val="22"/>
    </w:rPr>
  </w:style>
  <w:style w:type="character" w:customStyle="1" w:styleId="Titre6Car">
    <w:name w:val="Titre 6 Car"/>
    <w:basedOn w:val="Policepardfaut"/>
    <w:link w:val="Titre6"/>
    <w:uiPriority w:val="99"/>
    <w:rPr>
      <w:rFonts w:asciiTheme="minorHAnsi" w:eastAsiaTheme="minorEastAsia" w:hAnsiTheme="minorHAnsi" w:cstheme="minorBidi"/>
      <w:caps/>
      <w:color w:val="2E74B5" w:themeColor="accent1" w:themeShade="BF"/>
      <w:spacing w:val="10"/>
      <w:sz w:val="22"/>
      <w:szCs w:val="22"/>
    </w:rPr>
  </w:style>
  <w:style w:type="character" w:customStyle="1" w:styleId="Titre7Car">
    <w:name w:val="Titre 7 Car"/>
    <w:basedOn w:val="Policepardfaut"/>
    <w:link w:val="Titre7"/>
    <w:uiPriority w:val="9"/>
    <w:rPr>
      <w:rFonts w:asciiTheme="minorHAnsi" w:eastAsiaTheme="minorEastAsia" w:hAnsiTheme="minorHAnsi" w:cstheme="minorBidi"/>
      <w:caps/>
      <w:color w:val="2E74B5" w:themeColor="accent1" w:themeShade="BF"/>
      <w:spacing w:val="10"/>
      <w:sz w:val="22"/>
      <w:szCs w:val="22"/>
    </w:rPr>
  </w:style>
  <w:style w:type="character" w:customStyle="1" w:styleId="Titre8Car">
    <w:name w:val="Titre 8 Car"/>
    <w:basedOn w:val="Policepardfaut"/>
    <w:link w:val="Titre8"/>
    <w:uiPriority w:val="9"/>
    <w:rPr>
      <w:rFonts w:asciiTheme="minorHAnsi" w:eastAsiaTheme="minorEastAsia" w:hAnsiTheme="minorHAnsi" w:cstheme="minorBidi"/>
      <w:caps/>
      <w:spacing w:val="10"/>
      <w:sz w:val="18"/>
      <w:szCs w:val="18"/>
    </w:rPr>
  </w:style>
  <w:style w:type="character" w:customStyle="1" w:styleId="Titre9Car">
    <w:name w:val="Titre 9 Car"/>
    <w:basedOn w:val="Policepardfaut"/>
    <w:link w:val="Titre9"/>
    <w:uiPriority w:val="9"/>
    <w:rPr>
      <w:rFonts w:asciiTheme="minorHAnsi" w:eastAsiaTheme="minorEastAsia" w:hAnsiTheme="minorHAnsi" w:cstheme="minorBidi"/>
      <w:i/>
      <w:caps/>
      <w:spacing w:val="10"/>
      <w:sz w:val="18"/>
      <w:szCs w:val="18"/>
    </w:rPr>
  </w:style>
  <w:style w:type="paragraph" w:styleId="Corpsdetexte">
    <w:name w:val="Body Text"/>
    <w:basedOn w:val="Normal"/>
    <w:link w:val="CorpsdetexteCar"/>
    <w:uiPriority w:val="99"/>
    <w:semiHidden/>
    <w:unhideWhenUsed/>
    <w:pPr>
      <w:spacing w:after="120"/>
    </w:pPr>
  </w:style>
  <w:style w:type="character" w:customStyle="1" w:styleId="CorpsdetexteCar">
    <w:name w:val="Corps de texte Car"/>
    <w:basedOn w:val="Policepardfaut"/>
    <w:link w:val="Corpsdetexte"/>
    <w:uiPriority w:val="99"/>
    <w:semiHidden/>
    <w:rPr>
      <w:rFonts w:ascii="Calibri" w:hAnsi="Calibri"/>
      <w:sz w:val="22"/>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rPr>
      <w:lang w:val="en-GB"/>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rPr>
      <w:sz w:val="24"/>
      <w:lang w:val="en-GB"/>
    </w:rPr>
  </w:style>
  <w:style w:type="character" w:styleId="Lienhypertexte">
    <w:name w:val="Hyperlink"/>
    <w:uiPriority w:val="99"/>
    <w:rPr>
      <w:color w:val="0000FF"/>
      <w:u w:val="single"/>
    </w:rPr>
  </w:style>
  <w:style w:type="paragraph" w:styleId="Textedebulles">
    <w:name w:val="Balloon Text"/>
    <w:basedOn w:val="Normal"/>
    <w:link w:val="TextedebullesCar"/>
    <w:uiPriority w:val="99"/>
    <w:semiHidden/>
    <w:unhideWhenUsed/>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lang w:val="en-GB"/>
    </w:rPr>
  </w:style>
  <w:style w:type="paragraph" w:customStyle="1" w:styleId="TitreDoc">
    <w:name w:val="TitreDoc"/>
    <w:basedOn w:val="Normal"/>
    <w:pPr>
      <w:pBdr>
        <w:top w:val="single" w:sz="4" w:space="8" w:color="auto" w:shadow="1"/>
        <w:left w:val="single" w:sz="4" w:space="8" w:color="auto" w:shadow="1"/>
        <w:bottom w:val="single" w:sz="4" w:space="8" w:color="auto" w:shadow="1"/>
        <w:right w:val="single" w:sz="4" w:space="8" w:color="auto" w:shadow="1"/>
      </w:pBdr>
      <w:ind w:left="284" w:right="256"/>
      <w:jc w:val="center"/>
    </w:pPr>
    <w:rPr>
      <w:b/>
      <w:smallCaps/>
      <w:sz w:val="28"/>
    </w:rPr>
  </w:style>
  <w:style w:type="paragraph" w:styleId="TM1">
    <w:name w:val="toc 1"/>
    <w:basedOn w:val="Normal"/>
    <w:next w:val="Normal"/>
    <w:autoRedefine/>
    <w:uiPriority w:val="39"/>
    <w:rsid w:val="005B2460"/>
    <w:pPr>
      <w:tabs>
        <w:tab w:val="right" w:leader="dot" w:pos="9639"/>
      </w:tabs>
      <w:spacing w:before="240"/>
      <w:ind w:left="426" w:hanging="426"/>
    </w:pPr>
    <w:rPr>
      <w:rFonts w:cstheme="minorHAnsi"/>
      <w:noProof/>
      <w:sz w:val="24"/>
      <w:szCs w:val="24"/>
    </w:rPr>
  </w:style>
  <w:style w:type="paragraph" w:styleId="Objetducommentaire">
    <w:name w:val="annotation subject"/>
    <w:basedOn w:val="Normal"/>
    <w:next w:val="Normal"/>
    <w:link w:val="ObjetducommentaireCar"/>
    <w:uiPriority w:val="99"/>
    <w:semiHidden/>
    <w:rPr>
      <w:b/>
      <w:bCs/>
    </w:rPr>
  </w:style>
  <w:style w:type="character" w:customStyle="1" w:styleId="ObjetducommentaireCar">
    <w:name w:val="Objet du commentaire Car"/>
    <w:basedOn w:val="Policepardfaut"/>
    <w:link w:val="Objetducommentaire"/>
    <w:uiPriority w:val="99"/>
    <w:semiHidden/>
    <w:rPr>
      <w:b/>
      <w:bCs/>
      <w:sz w:val="24"/>
      <w:lang w:val="en-GB"/>
    </w:rPr>
  </w:style>
  <w:style w:type="paragraph" w:styleId="En-ttedetabledesmatires">
    <w:name w:val="TOC Heading"/>
    <w:basedOn w:val="Titre1"/>
    <w:next w:val="Normal"/>
    <w:uiPriority w:val="39"/>
    <w:semiHidden/>
    <w:unhideWhenUsed/>
    <w:qFormat/>
    <w:pPr>
      <w:keepLines/>
      <w:spacing w:line="276" w:lineRule="auto"/>
      <w:jc w:val="left"/>
      <w:outlineLvl w:val="9"/>
    </w:pPr>
    <w:rPr>
      <w:rFonts w:ascii="Cambria" w:hAnsi="Cambria"/>
      <w:i/>
      <w:iCs/>
      <w:snapToGrid w:val="0"/>
      <w:color w:val="365F91"/>
      <w:szCs w:val="28"/>
    </w:rPr>
  </w:style>
  <w:style w:type="paragraph" w:styleId="TM2">
    <w:name w:val="toc 2"/>
    <w:basedOn w:val="Normal"/>
    <w:next w:val="Normal"/>
    <w:autoRedefine/>
    <w:uiPriority w:val="39"/>
    <w:rsid w:val="004742FE"/>
    <w:pPr>
      <w:tabs>
        <w:tab w:val="left" w:pos="998"/>
        <w:tab w:val="right" w:leader="dot" w:pos="9639"/>
      </w:tabs>
      <w:ind w:left="708" w:hanging="510"/>
    </w:pPr>
  </w:style>
  <w:style w:type="table" w:styleId="Grilledutableau">
    <w:name w:val="Table Grid"/>
    <w:basedOn w:val="Tableau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tyle>
  <w:style w:type="paragraph" w:styleId="TM3">
    <w:name w:val="toc 3"/>
    <w:basedOn w:val="Normal"/>
    <w:next w:val="Normal"/>
    <w:autoRedefine/>
    <w:uiPriority w:val="39"/>
    <w:rsid w:val="00A832A0"/>
    <w:pPr>
      <w:tabs>
        <w:tab w:val="left" w:pos="1418"/>
        <w:tab w:val="right" w:leader="dot" w:pos="9639"/>
      </w:tabs>
      <w:spacing w:before="30"/>
      <w:ind w:left="1134" w:hanging="692"/>
    </w:pPr>
    <w:rPr>
      <w:rFonts w:eastAsiaTheme="minorEastAsia" w:cstheme="minorBidi"/>
      <w:i/>
      <w:iCs/>
      <w:noProof/>
      <w:sz w:val="20"/>
    </w:rPr>
  </w:style>
  <w:style w:type="paragraph" w:styleId="TM4">
    <w:name w:val="toc 4"/>
    <w:basedOn w:val="Normal"/>
    <w:next w:val="Normal"/>
    <w:autoRedefine/>
    <w:uiPriority w:val="39"/>
    <w:unhideWhenUsed/>
    <w:pPr>
      <w:tabs>
        <w:tab w:val="left" w:pos="1540"/>
        <w:tab w:val="right" w:leader="dot" w:pos="9639"/>
      </w:tabs>
      <w:spacing w:before="0"/>
      <w:ind w:left="1418" w:hanging="760"/>
    </w:pPr>
    <w:rPr>
      <w:rFonts w:eastAsiaTheme="minorEastAsia" w:cstheme="minorBidi"/>
      <w:i/>
      <w:noProof/>
      <w:sz w:val="18"/>
      <w:szCs w:val="18"/>
    </w:rPr>
  </w:style>
  <w:style w:type="paragraph" w:styleId="TM5">
    <w:name w:val="toc 5"/>
    <w:basedOn w:val="Normal"/>
    <w:next w:val="Normal"/>
    <w:autoRedefine/>
    <w:uiPriority w:val="39"/>
    <w:unhideWhenUsed/>
    <w:pPr>
      <w:spacing w:before="200" w:after="200" w:line="276" w:lineRule="auto"/>
      <w:ind w:left="880"/>
    </w:pPr>
    <w:rPr>
      <w:rFonts w:eastAsiaTheme="minorEastAsia" w:cstheme="minorBidi"/>
      <w:sz w:val="18"/>
      <w:szCs w:val="18"/>
    </w:rPr>
  </w:style>
  <w:style w:type="paragraph" w:styleId="TM6">
    <w:name w:val="toc 6"/>
    <w:basedOn w:val="Normal"/>
    <w:next w:val="Normal"/>
    <w:autoRedefine/>
    <w:uiPriority w:val="39"/>
    <w:unhideWhenUsed/>
    <w:pPr>
      <w:spacing w:before="200" w:after="200" w:line="276" w:lineRule="auto"/>
      <w:ind w:left="1100"/>
    </w:pPr>
    <w:rPr>
      <w:rFonts w:eastAsiaTheme="minorEastAsia" w:cstheme="minorBidi"/>
      <w:sz w:val="18"/>
      <w:szCs w:val="18"/>
    </w:rPr>
  </w:style>
  <w:style w:type="paragraph" w:styleId="TM7">
    <w:name w:val="toc 7"/>
    <w:basedOn w:val="Normal"/>
    <w:next w:val="Normal"/>
    <w:autoRedefine/>
    <w:uiPriority w:val="39"/>
    <w:unhideWhenUsed/>
    <w:pPr>
      <w:spacing w:before="200" w:after="200" w:line="276" w:lineRule="auto"/>
      <w:ind w:left="1320"/>
    </w:pPr>
    <w:rPr>
      <w:rFonts w:eastAsiaTheme="minorEastAsia" w:cstheme="minorBidi"/>
      <w:sz w:val="18"/>
      <w:szCs w:val="18"/>
    </w:rPr>
  </w:style>
  <w:style w:type="paragraph" w:styleId="TM8">
    <w:name w:val="toc 8"/>
    <w:basedOn w:val="Normal"/>
    <w:next w:val="Normal"/>
    <w:autoRedefine/>
    <w:uiPriority w:val="39"/>
    <w:unhideWhenUsed/>
    <w:pPr>
      <w:spacing w:before="200" w:after="200" w:line="276" w:lineRule="auto"/>
      <w:ind w:left="1540"/>
    </w:pPr>
    <w:rPr>
      <w:rFonts w:eastAsiaTheme="minorEastAsia" w:cstheme="minorBidi"/>
      <w:sz w:val="18"/>
      <w:szCs w:val="18"/>
    </w:rPr>
  </w:style>
  <w:style w:type="paragraph" w:styleId="TM9">
    <w:name w:val="toc 9"/>
    <w:basedOn w:val="Normal"/>
    <w:next w:val="Normal"/>
    <w:autoRedefine/>
    <w:uiPriority w:val="39"/>
    <w:unhideWhenUsed/>
    <w:pPr>
      <w:spacing w:before="200" w:after="200" w:line="276" w:lineRule="auto"/>
      <w:ind w:left="1760"/>
    </w:pPr>
    <w:rPr>
      <w:rFonts w:eastAsiaTheme="minorEastAsia" w:cstheme="minorBidi"/>
      <w:sz w:val="18"/>
      <w:szCs w:val="18"/>
    </w:rPr>
  </w:style>
  <w:style w:type="paragraph" w:styleId="Listepuces">
    <w:name w:val="List Bullet"/>
    <w:basedOn w:val="Normal"/>
    <w:uiPriority w:val="19"/>
    <w:semiHidden/>
    <w:pPr>
      <w:numPr>
        <w:numId w:val="2"/>
      </w:numPr>
      <w:ind w:left="284" w:hanging="284"/>
    </w:pPr>
    <w:rPr>
      <w:rFonts w:asciiTheme="minorHAnsi" w:eastAsiaTheme="minorEastAsia" w:hAnsiTheme="minorHAnsi" w:cstheme="minorBidi"/>
    </w:rPr>
  </w:style>
  <w:style w:type="paragraph" w:styleId="Listepuces2">
    <w:name w:val="List Bullet 2"/>
    <w:basedOn w:val="Listepuces"/>
    <w:uiPriority w:val="19"/>
    <w:semiHidden/>
    <w:rsid w:val="00D86CBB"/>
    <w:pPr>
      <w:tabs>
        <w:tab w:val="clear" w:pos="360"/>
      </w:tabs>
      <w:ind w:left="567"/>
    </w:pPr>
  </w:style>
  <w:style w:type="paragraph" w:styleId="Listepuces3">
    <w:name w:val="List Bullet 3"/>
    <w:basedOn w:val="Normal"/>
    <w:autoRedefine/>
    <w:uiPriority w:val="19"/>
    <w:semiHidden/>
    <w:pPr>
      <w:numPr>
        <w:numId w:val="5"/>
      </w:numPr>
      <w:spacing w:before="0"/>
    </w:pPr>
  </w:style>
  <w:style w:type="paragraph" w:styleId="Listepuces4">
    <w:name w:val="List Bullet 4"/>
    <w:basedOn w:val="Normal"/>
    <w:autoRedefine/>
    <w:uiPriority w:val="19"/>
    <w:semiHidden/>
    <w:pPr>
      <w:numPr>
        <w:numId w:val="3"/>
      </w:numPr>
      <w:spacing w:before="200" w:after="200" w:line="276" w:lineRule="auto"/>
    </w:pPr>
    <w:rPr>
      <w:rFonts w:asciiTheme="minorHAnsi" w:eastAsiaTheme="minorEastAsia" w:hAnsiTheme="minorHAnsi" w:cstheme="minorBidi"/>
      <w:sz w:val="20"/>
    </w:rPr>
  </w:style>
  <w:style w:type="paragraph" w:styleId="Listepuces5">
    <w:name w:val="List Bullet 5"/>
    <w:basedOn w:val="Normal"/>
    <w:autoRedefine/>
    <w:uiPriority w:val="19"/>
    <w:semiHidden/>
    <w:pPr>
      <w:numPr>
        <w:numId w:val="4"/>
      </w:numPr>
      <w:spacing w:before="200" w:after="200" w:line="276" w:lineRule="auto"/>
    </w:pPr>
    <w:rPr>
      <w:rFonts w:asciiTheme="minorHAnsi" w:eastAsiaTheme="minorEastAsia" w:hAnsiTheme="minorHAnsi" w:cstheme="minorBidi"/>
      <w:sz w:val="20"/>
    </w:rPr>
  </w:style>
  <w:style w:type="paragraph" w:styleId="Titre">
    <w:name w:val="Title"/>
    <w:basedOn w:val="Normal"/>
    <w:next w:val="Normal"/>
    <w:link w:val="TitreCar"/>
    <w:uiPriority w:val="99"/>
    <w:qFormat/>
    <w:pPr>
      <w:spacing w:before="720" w:after="200" w:line="276" w:lineRule="auto"/>
    </w:pPr>
    <w:rPr>
      <w:rFonts w:asciiTheme="minorHAnsi" w:eastAsiaTheme="minorEastAsia" w:hAnsiTheme="minorHAnsi" w:cstheme="minorBidi"/>
      <w:caps/>
      <w:color w:val="5B9BD5" w:themeColor="accent1"/>
      <w:spacing w:val="10"/>
      <w:kern w:val="28"/>
      <w:sz w:val="52"/>
      <w:szCs w:val="52"/>
    </w:rPr>
  </w:style>
  <w:style w:type="character" w:customStyle="1" w:styleId="TitreCar">
    <w:name w:val="Titre Car"/>
    <w:basedOn w:val="Policepardfaut"/>
    <w:link w:val="Titre"/>
    <w:uiPriority w:val="99"/>
    <w:rPr>
      <w:rFonts w:asciiTheme="minorHAnsi" w:eastAsiaTheme="minorEastAsia" w:hAnsiTheme="minorHAnsi" w:cstheme="minorBidi"/>
      <w:caps/>
      <w:color w:val="5B9BD5" w:themeColor="accent1"/>
      <w:spacing w:val="10"/>
      <w:kern w:val="28"/>
      <w:sz w:val="52"/>
      <w:szCs w:val="52"/>
    </w:rPr>
  </w:style>
  <w:style w:type="character" w:styleId="Appelnotedebasdep">
    <w:name w:val="footnote reference"/>
    <w:basedOn w:val="Policepardfaut"/>
    <w:semiHidden/>
    <w:rPr>
      <w:vertAlign w:val="superscript"/>
    </w:rPr>
  </w:style>
  <w:style w:type="paragraph" w:styleId="Lgende">
    <w:name w:val="caption"/>
    <w:basedOn w:val="Normal"/>
    <w:next w:val="Normal"/>
    <w:uiPriority w:val="99"/>
    <w:unhideWhenUsed/>
    <w:qFormat/>
    <w:pPr>
      <w:spacing w:before="200" w:after="200" w:line="276" w:lineRule="auto"/>
    </w:pPr>
    <w:rPr>
      <w:rFonts w:asciiTheme="minorHAnsi" w:eastAsiaTheme="minorEastAsia" w:hAnsiTheme="minorHAnsi" w:cstheme="minorBidi"/>
      <w:b/>
      <w:bCs/>
      <w:color w:val="2E74B5" w:themeColor="accent1" w:themeShade="BF"/>
      <w:sz w:val="16"/>
      <w:szCs w:val="16"/>
    </w:rPr>
  </w:style>
  <w:style w:type="paragraph" w:styleId="Notedebasdepage">
    <w:name w:val="footnote text"/>
    <w:basedOn w:val="Normal"/>
    <w:link w:val="NotedebasdepageCar"/>
    <w:semiHidden/>
    <w:pPr>
      <w:spacing w:before="60"/>
      <w:ind w:left="425" w:hanging="425"/>
      <w:jc w:val="left"/>
    </w:pPr>
    <w:rPr>
      <w:rFonts w:asciiTheme="minorHAnsi" w:eastAsiaTheme="minorEastAsia" w:hAnsiTheme="minorHAnsi" w:cstheme="minorBidi"/>
      <w:sz w:val="20"/>
    </w:rPr>
  </w:style>
  <w:style w:type="character" w:customStyle="1" w:styleId="NotedebasdepageCar">
    <w:name w:val="Note de bas de page Car"/>
    <w:basedOn w:val="Policepardfaut"/>
    <w:link w:val="Notedebasdepage"/>
    <w:semiHidden/>
    <w:rPr>
      <w:rFonts w:asciiTheme="minorHAnsi" w:eastAsiaTheme="minorEastAsia" w:hAnsiTheme="minorHAnsi" w:cstheme="minorBidi"/>
    </w:rPr>
  </w:style>
  <w:style w:type="paragraph" w:styleId="Tabledesillustrations">
    <w:name w:val="table of figures"/>
    <w:basedOn w:val="Normal"/>
    <w:next w:val="Normal"/>
    <w:uiPriority w:val="99"/>
    <w:semiHidden/>
    <w:unhideWhenUsed/>
    <w:pPr>
      <w:spacing w:before="200" w:after="200" w:line="276" w:lineRule="auto"/>
    </w:pPr>
    <w:rPr>
      <w:rFonts w:asciiTheme="minorHAnsi" w:eastAsiaTheme="minorEastAsia" w:hAnsiTheme="minorHAnsi" w:cstheme="minorBidi"/>
      <w:sz w:val="20"/>
    </w:rPr>
  </w:style>
  <w:style w:type="table" w:customStyle="1" w:styleId="Tramemoyenne1-Accent11">
    <w:name w:val="Trame moyenne 1 - Accent 11"/>
    <w:basedOn w:val="TableauNormal"/>
    <w:uiPriority w:val="63"/>
    <w:pPr>
      <w:spacing w:before="200" w:after="200" w:line="276" w:lineRule="auto"/>
    </w:pPr>
    <w:rPr>
      <w:rFonts w:asciiTheme="minorHAnsi" w:eastAsiaTheme="minorEastAsia" w:hAnsiTheme="minorHAnsi" w:cstheme="minorBidi"/>
      <w:sz w:val="22"/>
      <w:szCs w:val="22"/>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paragraph" w:styleId="Rvision">
    <w:name w:val="Revision"/>
    <w:hidden/>
    <w:uiPriority w:val="71"/>
    <w:pPr>
      <w:spacing w:before="200" w:after="200" w:line="276" w:lineRule="auto"/>
    </w:pPr>
    <w:rPr>
      <w:rFonts w:ascii="Arial" w:eastAsiaTheme="minorEastAsia" w:hAnsi="Arial" w:cstheme="minorBidi"/>
      <w:sz w:val="22"/>
      <w:szCs w:val="22"/>
    </w:rPr>
  </w:style>
  <w:style w:type="character" w:styleId="Textedelespacerserv">
    <w:name w:val="Placeholder Text"/>
    <w:basedOn w:val="Policepardfaut"/>
    <w:uiPriority w:val="99"/>
    <w:semiHidden/>
    <w:rPr>
      <w:color w:val="808080"/>
    </w:rPr>
  </w:style>
  <w:style w:type="paragraph" w:styleId="Sous-titre">
    <w:name w:val="Subtitle"/>
    <w:basedOn w:val="Normal"/>
    <w:next w:val="Normal"/>
    <w:link w:val="Sous-titreCar"/>
    <w:uiPriority w:val="99"/>
    <w:semiHidden/>
    <w:unhideWhenUsed/>
    <w:qFormat/>
    <w:pPr>
      <w:spacing w:before="200" w:after="1000"/>
    </w:pPr>
    <w:rPr>
      <w:rFonts w:asciiTheme="minorHAnsi" w:eastAsiaTheme="minorEastAsia" w:hAnsiTheme="minorHAnsi" w:cstheme="minorBidi"/>
      <w:caps/>
      <w:color w:val="595959" w:themeColor="text1" w:themeTint="A6"/>
      <w:spacing w:val="10"/>
      <w:szCs w:val="24"/>
    </w:rPr>
  </w:style>
  <w:style w:type="character" w:customStyle="1" w:styleId="Sous-titreCar">
    <w:name w:val="Sous-titre Car"/>
    <w:basedOn w:val="Policepardfaut"/>
    <w:link w:val="Sous-titre"/>
    <w:uiPriority w:val="99"/>
    <w:semiHidden/>
    <w:rPr>
      <w:rFonts w:asciiTheme="minorHAnsi" w:eastAsiaTheme="minorEastAsia" w:hAnsiTheme="minorHAnsi" w:cstheme="minorBidi"/>
      <w:caps/>
      <w:color w:val="595959" w:themeColor="text1" w:themeTint="A6"/>
      <w:spacing w:val="10"/>
      <w:sz w:val="22"/>
      <w:szCs w:val="24"/>
    </w:rPr>
  </w:style>
  <w:style w:type="character" w:styleId="Rfrenceintense">
    <w:name w:val="Intense Reference"/>
    <w:uiPriority w:val="99"/>
    <w:qFormat/>
    <w:rPr>
      <w:b/>
      <w:bCs/>
      <w:i/>
      <w:iCs/>
      <w:caps/>
      <w:color w:val="5B9BD5" w:themeColor="accent1"/>
    </w:rPr>
  </w:style>
  <w:style w:type="character" w:styleId="Lienhypertextesuivivisit">
    <w:name w:val="FollowedHyperlink"/>
    <w:basedOn w:val="Policepardfaut"/>
    <w:uiPriority w:val="99"/>
    <w:semiHidden/>
    <w:unhideWhenUsed/>
    <w:rPr>
      <w:color w:val="954F72" w:themeColor="followedHyperlink"/>
      <w:u w:val="single"/>
    </w:rPr>
  </w:style>
  <w:style w:type="paragraph" w:customStyle="1" w:styleId="Notes">
    <w:name w:val="Notes"/>
    <w:basedOn w:val="Normal"/>
    <w:link w:val="NotesCar"/>
    <w:uiPriority w:val="99"/>
    <w:pPr>
      <w:pBdr>
        <w:top w:val="single" w:sz="8" w:space="1" w:color="918068"/>
        <w:bottom w:val="single" w:sz="8" w:space="1" w:color="918068"/>
      </w:pBdr>
      <w:spacing w:before="240" w:after="120"/>
      <w:ind w:left="964"/>
    </w:pPr>
    <w:rPr>
      <w:i/>
      <w:color w:val="000000"/>
      <w:szCs w:val="22"/>
    </w:rPr>
  </w:style>
  <w:style w:type="character" w:customStyle="1" w:styleId="NotesCar">
    <w:name w:val="Notes Car"/>
    <w:link w:val="Notes"/>
    <w:uiPriority w:val="99"/>
    <w:locked/>
    <w:rPr>
      <w:rFonts w:ascii="Calibri" w:hAnsi="Calibri"/>
      <w:i/>
      <w:color w:val="000000"/>
      <w:sz w:val="22"/>
      <w:szCs w:val="22"/>
    </w:rPr>
  </w:style>
  <w:style w:type="character" w:customStyle="1" w:styleId="ExplorateurdedocumentsCar">
    <w:name w:val="Explorateur de documents Car"/>
    <w:basedOn w:val="Policepardfaut"/>
    <w:link w:val="Explorateurdedocuments"/>
    <w:uiPriority w:val="99"/>
    <w:semiHidden/>
    <w:rPr>
      <w:rFonts w:ascii="Lucida Grande" w:eastAsia="Calibri" w:hAnsi="Lucida Grande" w:cs="Lucida Grande"/>
      <w:sz w:val="18"/>
    </w:rPr>
  </w:style>
  <w:style w:type="paragraph" w:styleId="Explorateurdedocuments">
    <w:name w:val="Document Map"/>
    <w:basedOn w:val="Normal"/>
    <w:link w:val="ExplorateurdedocumentsCar"/>
    <w:uiPriority w:val="99"/>
    <w:semiHidden/>
    <w:unhideWhenUsed/>
    <w:rPr>
      <w:rFonts w:ascii="Lucida Grande" w:eastAsia="Calibri" w:hAnsi="Lucida Grande" w:cs="Lucida Grande"/>
      <w:sz w:val="18"/>
    </w:rPr>
  </w:style>
  <w:style w:type="table" w:styleId="Listeclaire-Accent5">
    <w:name w:val="Light List Accent 5"/>
    <w:basedOn w:val="TableauNormal"/>
    <w:uiPriority w:val="61"/>
    <w:rPr>
      <w:rFonts w:asciiTheme="minorHAnsi" w:eastAsiaTheme="minorHAnsi" w:hAnsiTheme="minorHAnsi" w:cstheme="minorBidi"/>
      <w:sz w:val="24"/>
      <w:szCs w:val="24"/>
      <w:lang w:eastAsia="en-U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paragraph" w:customStyle="1" w:styleId="Intertitre">
    <w:name w:val="Intertitre"/>
    <w:basedOn w:val="Normal"/>
    <w:next w:val="Normal"/>
    <w:qFormat/>
    <w:pPr>
      <w:keepNext/>
      <w:spacing w:before="240"/>
    </w:pPr>
    <w:rPr>
      <w:b/>
    </w:rPr>
  </w:style>
  <w:style w:type="paragraph" w:customStyle="1" w:styleId="Interligne">
    <w:name w:val="Interligne"/>
    <w:basedOn w:val="Normal"/>
    <w:qFormat/>
    <w:pPr>
      <w:spacing w:before="60"/>
    </w:pPr>
    <w:rPr>
      <w:sz w:val="12"/>
      <w:szCs w:val="12"/>
    </w:rPr>
  </w:style>
  <w:style w:type="paragraph" w:customStyle="1" w:styleId="Tableau">
    <w:name w:val="Tableau"/>
    <w:basedOn w:val="Normal"/>
    <w:qFormat/>
    <w:pPr>
      <w:spacing w:before="40" w:after="40"/>
      <w:jc w:val="left"/>
    </w:pPr>
  </w:style>
  <w:style w:type="paragraph" w:customStyle="1" w:styleId="Dessin">
    <w:name w:val="Dessin"/>
    <w:basedOn w:val="Normal"/>
    <w:pPr>
      <w:spacing w:after="120"/>
      <w:jc w:val="center"/>
    </w:pPr>
    <w:rPr>
      <w:rFonts w:asciiTheme="minorHAnsi" w:eastAsiaTheme="minorHAnsi" w:hAnsiTheme="minorHAnsi" w:cstheme="minorBidi"/>
      <w:szCs w:val="22"/>
      <w:lang w:val="en-US" w:eastAsia="en-US"/>
    </w:rPr>
  </w:style>
  <w:style w:type="paragraph" w:styleId="Notedefin">
    <w:name w:val="endnote text"/>
    <w:basedOn w:val="Normal"/>
    <w:link w:val="NotedefinCar"/>
    <w:uiPriority w:val="99"/>
    <w:semiHidden/>
    <w:unhideWhenUsed/>
    <w:pPr>
      <w:spacing w:before="0"/>
    </w:pPr>
    <w:rPr>
      <w:sz w:val="20"/>
    </w:rPr>
  </w:style>
  <w:style w:type="character" w:customStyle="1" w:styleId="NotedefinCar">
    <w:name w:val="Note de fin Car"/>
    <w:basedOn w:val="Policepardfaut"/>
    <w:link w:val="Notedefin"/>
    <w:uiPriority w:val="99"/>
    <w:semiHidden/>
    <w:rPr>
      <w:rFonts w:ascii="Calibri" w:hAnsi="Calibri"/>
    </w:rPr>
  </w:style>
  <w:style w:type="character" w:styleId="Appeldenotedefin">
    <w:name w:val="endnote reference"/>
    <w:basedOn w:val="Policepardfaut"/>
    <w:uiPriority w:val="99"/>
    <w:semiHidden/>
    <w:unhideWhenUsed/>
    <w:rPr>
      <w:vertAlign w:val="superscript"/>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rPr>
      <w:sz w:val="20"/>
    </w:rPr>
  </w:style>
  <w:style w:type="character" w:customStyle="1" w:styleId="CommentaireCar">
    <w:name w:val="Commentaire Car"/>
    <w:basedOn w:val="Policepardfaut"/>
    <w:link w:val="Commentaire"/>
    <w:uiPriority w:val="99"/>
    <w:rPr>
      <w:rFonts w:ascii="Calibri" w:hAnsi="Calibri"/>
    </w:rPr>
  </w:style>
  <w:style w:type="paragraph" w:customStyle="1" w:styleId="CodeASN1">
    <w:name w:val="Code ASN.1"/>
    <w:basedOn w:val="Normal"/>
    <w:qFormat/>
    <w:pPr>
      <w:spacing w:before="0"/>
      <w:jc w:val="left"/>
    </w:pPr>
    <w:rPr>
      <w:rFonts w:ascii="Courier New" w:hAnsi="Courier New" w:cs="Courier New"/>
      <w:sz w:val="16"/>
    </w:rPr>
  </w:style>
  <w:style w:type="paragraph" w:styleId="Paragraphedeliste">
    <w:name w:val="List Paragraph"/>
    <w:basedOn w:val="Normal"/>
    <w:uiPriority w:val="99"/>
    <w:qFormat/>
    <w:pPr>
      <w:ind w:left="720"/>
      <w:contextualSpacing/>
    </w:pPr>
  </w:style>
  <w:style w:type="paragraph" w:customStyle="1" w:styleId="1Justif">
    <w:name w:val="1 Justif"/>
    <w:basedOn w:val="Normal"/>
    <w:link w:val="1JustifCar"/>
    <w:qFormat/>
    <w:pPr>
      <w:spacing w:before="80" w:after="40"/>
    </w:pPr>
    <w:rPr>
      <w:rFonts w:ascii="Arial" w:hAnsi="Arial"/>
    </w:rPr>
  </w:style>
  <w:style w:type="character" w:customStyle="1" w:styleId="1JustifCar">
    <w:name w:val="1 Justif Car"/>
    <w:basedOn w:val="Policepardfaut"/>
    <w:link w:val="1Justif"/>
    <w:rPr>
      <w:rFonts w:ascii="Arial" w:hAnsi="Arial"/>
      <w:sz w:val="22"/>
    </w:rPr>
  </w:style>
  <w:style w:type="paragraph" w:customStyle="1" w:styleId="1Justifavanttableau">
    <w:name w:val="1 Justif avant tableau"/>
    <w:basedOn w:val="1Justif"/>
    <w:pPr>
      <w:keepNext/>
      <w:spacing w:after="80"/>
    </w:pPr>
  </w:style>
  <w:style w:type="paragraph" w:customStyle="1" w:styleId="0ListeJustif">
    <w:name w:val="0 Liste Justif"/>
    <w:basedOn w:val="Normal"/>
    <w:pPr>
      <w:numPr>
        <w:numId w:val="7"/>
      </w:numPr>
      <w:tabs>
        <w:tab w:val="clear" w:pos="360"/>
      </w:tabs>
      <w:spacing w:before="40" w:after="20"/>
    </w:pPr>
    <w:rPr>
      <w:rFonts w:ascii="Arial" w:hAnsi="Arial"/>
    </w:rPr>
  </w:style>
  <w:style w:type="paragraph" w:customStyle="1" w:styleId="11">
    <w:name w:val="11"/>
    <w:basedOn w:val="1Justif"/>
    <w:pPr>
      <w:tabs>
        <w:tab w:val="left" w:pos="2694"/>
      </w:tabs>
      <w:spacing w:before="0" w:after="0"/>
    </w:pPr>
    <w:rPr>
      <w:rFonts w:ascii="Consolas" w:hAnsi="Consolas"/>
      <w:i/>
      <w:sz w:val="20"/>
    </w:rPr>
  </w:style>
  <w:style w:type="character" w:customStyle="1" w:styleId="Mentionnonrsolue1">
    <w:name w:val="Mention non résolue1"/>
    <w:basedOn w:val="Policepardfaut"/>
    <w:uiPriority w:val="99"/>
    <w:semiHidden/>
    <w:unhideWhenUsed/>
    <w:rPr>
      <w:color w:val="605E5C"/>
      <w:shd w:val="clear" w:color="auto" w:fill="E1DFDD"/>
    </w:rPr>
  </w:style>
  <w:style w:type="paragraph" w:customStyle="1" w:styleId="1ListeJustif">
    <w:name w:val="1 Liste Justif"/>
    <w:basedOn w:val="1Justif"/>
    <w:rsid w:val="00767982"/>
    <w:pPr>
      <w:numPr>
        <w:numId w:val="8"/>
      </w:numPr>
      <w:spacing w:before="120" w:after="0" w:line="288" w:lineRule="auto"/>
      <w:ind w:left="568" w:hanging="284"/>
    </w:pPr>
    <w:rPr>
      <w:rFonts w:asciiTheme="minorHAnsi" w:hAnsiTheme="minorHAnsi"/>
    </w:rPr>
  </w:style>
  <w:style w:type="character" w:styleId="Mentionnonrsolue">
    <w:name w:val="Unresolved Mention"/>
    <w:basedOn w:val="Policepardfaut"/>
    <w:uiPriority w:val="99"/>
    <w:semiHidden/>
    <w:unhideWhenUsed/>
    <w:rsid w:val="001F55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11772">
      <w:bodyDiv w:val="1"/>
      <w:marLeft w:val="0"/>
      <w:marRight w:val="0"/>
      <w:marTop w:val="0"/>
      <w:marBottom w:val="0"/>
      <w:divBdr>
        <w:top w:val="none" w:sz="0" w:space="0" w:color="auto"/>
        <w:left w:val="none" w:sz="0" w:space="0" w:color="auto"/>
        <w:bottom w:val="none" w:sz="0" w:space="0" w:color="auto"/>
        <w:right w:val="none" w:sz="0" w:space="0" w:color="auto"/>
      </w:divBdr>
    </w:div>
    <w:div w:id="91782179">
      <w:bodyDiv w:val="1"/>
      <w:marLeft w:val="0"/>
      <w:marRight w:val="0"/>
      <w:marTop w:val="0"/>
      <w:marBottom w:val="0"/>
      <w:divBdr>
        <w:top w:val="none" w:sz="0" w:space="0" w:color="auto"/>
        <w:left w:val="none" w:sz="0" w:space="0" w:color="auto"/>
        <w:bottom w:val="none" w:sz="0" w:space="0" w:color="auto"/>
        <w:right w:val="none" w:sz="0" w:space="0" w:color="auto"/>
      </w:divBdr>
    </w:div>
    <w:div w:id="306017405">
      <w:bodyDiv w:val="1"/>
      <w:marLeft w:val="0"/>
      <w:marRight w:val="0"/>
      <w:marTop w:val="0"/>
      <w:marBottom w:val="0"/>
      <w:divBdr>
        <w:top w:val="none" w:sz="0" w:space="0" w:color="auto"/>
        <w:left w:val="none" w:sz="0" w:space="0" w:color="auto"/>
        <w:bottom w:val="none" w:sz="0" w:space="0" w:color="auto"/>
        <w:right w:val="none" w:sz="0" w:space="0" w:color="auto"/>
      </w:divBdr>
    </w:div>
    <w:div w:id="328288847">
      <w:bodyDiv w:val="1"/>
      <w:marLeft w:val="0"/>
      <w:marRight w:val="0"/>
      <w:marTop w:val="0"/>
      <w:marBottom w:val="0"/>
      <w:divBdr>
        <w:top w:val="none" w:sz="0" w:space="0" w:color="auto"/>
        <w:left w:val="none" w:sz="0" w:space="0" w:color="auto"/>
        <w:bottom w:val="none" w:sz="0" w:space="0" w:color="auto"/>
        <w:right w:val="none" w:sz="0" w:space="0" w:color="auto"/>
      </w:divBdr>
    </w:div>
    <w:div w:id="340475706">
      <w:bodyDiv w:val="1"/>
      <w:marLeft w:val="0"/>
      <w:marRight w:val="0"/>
      <w:marTop w:val="0"/>
      <w:marBottom w:val="0"/>
      <w:divBdr>
        <w:top w:val="none" w:sz="0" w:space="0" w:color="auto"/>
        <w:left w:val="none" w:sz="0" w:space="0" w:color="auto"/>
        <w:bottom w:val="none" w:sz="0" w:space="0" w:color="auto"/>
        <w:right w:val="none" w:sz="0" w:space="0" w:color="auto"/>
      </w:divBdr>
    </w:div>
    <w:div w:id="416249210">
      <w:bodyDiv w:val="1"/>
      <w:marLeft w:val="0"/>
      <w:marRight w:val="0"/>
      <w:marTop w:val="0"/>
      <w:marBottom w:val="0"/>
      <w:divBdr>
        <w:top w:val="none" w:sz="0" w:space="0" w:color="auto"/>
        <w:left w:val="none" w:sz="0" w:space="0" w:color="auto"/>
        <w:bottom w:val="none" w:sz="0" w:space="0" w:color="auto"/>
        <w:right w:val="none" w:sz="0" w:space="0" w:color="auto"/>
      </w:divBdr>
    </w:div>
    <w:div w:id="444738003">
      <w:bodyDiv w:val="1"/>
      <w:marLeft w:val="0"/>
      <w:marRight w:val="0"/>
      <w:marTop w:val="0"/>
      <w:marBottom w:val="0"/>
      <w:divBdr>
        <w:top w:val="none" w:sz="0" w:space="0" w:color="auto"/>
        <w:left w:val="none" w:sz="0" w:space="0" w:color="auto"/>
        <w:bottom w:val="none" w:sz="0" w:space="0" w:color="auto"/>
        <w:right w:val="none" w:sz="0" w:space="0" w:color="auto"/>
      </w:divBdr>
    </w:div>
    <w:div w:id="466970121">
      <w:bodyDiv w:val="1"/>
      <w:marLeft w:val="0"/>
      <w:marRight w:val="0"/>
      <w:marTop w:val="0"/>
      <w:marBottom w:val="0"/>
      <w:divBdr>
        <w:top w:val="none" w:sz="0" w:space="0" w:color="auto"/>
        <w:left w:val="none" w:sz="0" w:space="0" w:color="auto"/>
        <w:bottom w:val="none" w:sz="0" w:space="0" w:color="auto"/>
        <w:right w:val="none" w:sz="0" w:space="0" w:color="auto"/>
      </w:divBdr>
    </w:div>
    <w:div w:id="591593877">
      <w:bodyDiv w:val="1"/>
      <w:marLeft w:val="0"/>
      <w:marRight w:val="0"/>
      <w:marTop w:val="0"/>
      <w:marBottom w:val="0"/>
      <w:divBdr>
        <w:top w:val="none" w:sz="0" w:space="0" w:color="auto"/>
        <w:left w:val="none" w:sz="0" w:space="0" w:color="auto"/>
        <w:bottom w:val="none" w:sz="0" w:space="0" w:color="auto"/>
        <w:right w:val="none" w:sz="0" w:space="0" w:color="auto"/>
      </w:divBdr>
    </w:div>
    <w:div w:id="744108269">
      <w:bodyDiv w:val="1"/>
      <w:marLeft w:val="0"/>
      <w:marRight w:val="0"/>
      <w:marTop w:val="0"/>
      <w:marBottom w:val="0"/>
      <w:divBdr>
        <w:top w:val="none" w:sz="0" w:space="0" w:color="auto"/>
        <w:left w:val="none" w:sz="0" w:space="0" w:color="auto"/>
        <w:bottom w:val="none" w:sz="0" w:space="0" w:color="auto"/>
        <w:right w:val="none" w:sz="0" w:space="0" w:color="auto"/>
      </w:divBdr>
    </w:div>
    <w:div w:id="856653350">
      <w:bodyDiv w:val="1"/>
      <w:marLeft w:val="0"/>
      <w:marRight w:val="0"/>
      <w:marTop w:val="0"/>
      <w:marBottom w:val="0"/>
      <w:divBdr>
        <w:top w:val="none" w:sz="0" w:space="0" w:color="auto"/>
        <w:left w:val="none" w:sz="0" w:space="0" w:color="auto"/>
        <w:bottom w:val="none" w:sz="0" w:space="0" w:color="auto"/>
        <w:right w:val="none" w:sz="0" w:space="0" w:color="auto"/>
      </w:divBdr>
    </w:div>
    <w:div w:id="960693808">
      <w:bodyDiv w:val="1"/>
      <w:marLeft w:val="0"/>
      <w:marRight w:val="0"/>
      <w:marTop w:val="0"/>
      <w:marBottom w:val="0"/>
      <w:divBdr>
        <w:top w:val="none" w:sz="0" w:space="0" w:color="auto"/>
        <w:left w:val="none" w:sz="0" w:space="0" w:color="auto"/>
        <w:bottom w:val="none" w:sz="0" w:space="0" w:color="auto"/>
        <w:right w:val="none" w:sz="0" w:space="0" w:color="auto"/>
      </w:divBdr>
    </w:div>
    <w:div w:id="1000307981">
      <w:bodyDiv w:val="1"/>
      <w:marLeft w:val="0"/>
      <w:marRight w:val="0"/>
      <w:marTop w:val="0"/>
      <w:marBottom w:val="0"/>
      <w:divBdr>
        <w:top w:val="none" w:sz="0" w:space="0" w:color="auto"/>
        <w:left w:val="none" w:sz="0" w:space="0" w:color="auto"/>
        <w:bottom w:val="none" w:sz="0" w:space="0" w:color="auto"/>
        <w:right w:val="none" w:sz="0" w:space="0" w:color="auto"/>
      </w:divBdr>
    </w:div>
    <w:div w:id="1131048325">
      <w:bodyDiv w:val="1"/>
      <w:marLeft w:val="0"/>
      <w:marRight w:val="0"/>
      <w:marTop w:val="0"/>
      <w:marBottom w:val="0"/>
      <w:divBdr>
        <w:top w:val="none" w:sz="0" w:space="0" w:color="auto"/>
        <w:left w:val="none" w:sz="0" w:space="0" w:color="auto"/>
        <w:bottom w:val="none" w:sz="0" w:space="0" w:color="auto"/>
        <w:right w:val="none" w:sz="0" w:space="0" w:color="auto"/>
      </w:divBdr>
    </w:div>
    <w:div w:id="1180971903">
      <w:bodyDiv w:val="1"/>
      <w:marLeft w:val="0"/>
      <w:marRight w:val="0"/>
      <w:marTop w:val="0"/>
      <w:marBottom w:val="0"/>
      <w:divBdr>
        <w:top w:val="none" w:sz="0" w:space="0" w:color="auto"/>
        <w:left w:val="none" w:sz="0" w:space="0" w:color="auto"/>
        <w:bottom w:val="none" w:sz="0" w:space="0" w:color="auto"/>
        <w:right w:val="none" w:sz="0" w:space="0" w:color="auto"/>
      </w:divBdr>
    </w:div>
    <w:div w:id="1271356959">
      <w:bodyDiv w:val="1"/>
      <w:marLeft w:val="0"/>
      <w:marRight w:val="0"/>
      <w:marTop w:val="0"/>
      <w:marBottom w:val="0"/>
      <w:divBdr>
        <w:top w:val="none" w:sz="0" w:space="0" w:color="auto"/>
        <w:left w:val="none" w:sz="0" w:space="0" w:color="auto"/>
        <w:bottom w:val="none" w:sz="0" w:space="0" w:color="auto"/>
        <w:right w:val="none" w:sz="0" w:space="0" w:color="auto"/>
      </w:divBdr>
    </w:div>
    <w:div w:id="1325861486">
      <w:bodyDiv w:val="1"/>
      <w:marLeft w:val="0"/>
      <w:marRight w:val="0"/>
      <w:marTop w:val="0"/>
      <w:marBottom w:val="0"/>
      <w:divBdr>
        <w:top w:val="none" w:sz="0" w:space="0" w:color="auto"/>
        <w:left w:val="none" w:sz="0" w:space="0" w:color="auto"/>
        <w:bottom w:val="none" w:sz="0" w:space="0" w:color="auto"/>
        <w:right w:val="none" w:sz="0" w:space="0" w:color="auto"/>
      </w:divBdr>
    </w:div>
    <w:div w:id="1326401202">
      <w:bodyDiv w:val="1"/>
      <w:marLeft w:val="0"/>
      <w:marRight w:val="0"/>
      <w:marTop w:val="0"/>
      <w:marBottom w:val="0"/>
      <w:divBdr>
        <w:top w:val="none" w:sz="0" w:space="0" w:color="auto"/>
        <w:left w:val="none" w:sz="0" w:space="0" w:color="auto"/>
        <w:bottom w:val="none" w:sz="0" w:space="0" w:color="auto"/>
        <w:right w:val="none" w:sz="0" w:space="0" w:color="auto"/>
      </w:divBdr>
    </w:div>
    <w:div w:id="1438022006">
      <w:bodyDiv w:val="1"/>
      <w:marLeft w:val="0"/>
      <w:marRight w:val="0"/>
      <w:marTop w:val="0"/>
      <w:marBottom w:val="0"/>
      <w:divBdr>
        <w:top w:val="none" w:sz="0" w:space="0" w:color="auto"/>
        <w:left w:val="none" w:sz="0" w:space="0" w:color="auto"/>
        <w:bottom w:val="none" w:sz="0" w:space="0" w:color="auto"/>
        <w:right w:val="none" w:sz="0" w:space="0" w:color="auto"/>
      </w:divBdr>
      <w:divsChild>
        <w:div w:id="2032216142">
          <w:marLeft w:val="490"/>
          <w:marRight w:val="0"/>
          <w:marTop w:val="96"/>
          <w:marBottom w:val="0"/>
          <w:divBdr>
            <w:top w:val="none" w:sz="0" w:space="0" w:color="auto"/>
            <w:left w:val="none" w:sz="0" w:space="0" w:color="auto"/>
            <w:bottom w:val="none" w:sz="0" w:space="0" w:color="auto"/>
            <w:right w:val="none" w:sz="0" w:space="0" w:color="auto"/>
          </w:divBdr>
        </w:div>
        <w:div w:id="1243418939">
          <w:marLeft w:val="490"/>
          <w:marRight w:val="0"/>
          <w:marTop w:val="96"/>
          <w:marBottom w:val="0"/>
          <w:divBdr>
            <w:top w:val="none" w:sz="0" w:space="0" w:color="auto"/>
            <w:left w:val="none" w:sz="0" w:space="0" w:color="auto"/>
            <w:bottom w:val="none" w:sz="0" w:space="0" w:color="auto"/>
            <w:right w:val="none" w:sz="0" w:space="0" w:color="auto"/>
          </w:divBdr>
        </w:div>
        <w:div w:id="491066038">
          <w:marLeft w:val="490"/>
          <w:marRight w:val="0"/>
          <w:marTop w:val="96"/>
          <w:marBottom w:val="0"/>
          <w:divBdr>
            <w:top w:val="none" w:sz="0" w:space="0" w:color="auto"/>
            <w:left w:val="none" w:sz="0" w:space="0" w:color="auto"/>
            <w:bottom w:val="none" w:sz="0" w:space="0" w:color="auto"/>
            <w:right w:val="none" w:sz="0" w:space="0" w:color="auto"/>
          </w:divBdr>
        </w:div>
      </w:divsChild>
    </w:div>
    <w:div w:id="1554927958">
      <w:bodyDiv w:val="1"/>
      <w:marLeft w:val="0"/>
      <w:marRight w:val="0"/>
      <w:marTop w:val="0"/>
      <w:marBottom w:val="0"/>
      <w:divBdr>
        <w:top w:val="none" w:sz="0" w:space="0" w:color="auto"/>
        <w:left w:val="none" w:sz="0" w:space="0" w:color="auto"/>
        <w:bottom w:val="none" w:sz="0" w:space="0" w:color="auto"/>
        <w:right w:val="none" w:sz="0" w:space="0" w:color="auto"/>
      </w:divBdr>
    </w:div>
    <w:div w:id="1629437062">
      <w:bodyDiv w:val="1"/>
      <w:marLeft w:val="0"/>
      <w:marRight w:val="0"/>
      <w:marTop w:val="0"/>
      <w:marBottom w:val="0"/>
      <w:divBdr>
        <w:top w:val="none" w:sz="0" w:space="0" w:color="auto"/>
        <w:left w:val="none" w:sz="0" w:space="0" w:color="auto"/>
        <w:bottom w:val="none" w:sz="0" w:space="0" w:color="auto"/>
        <w:right w:val="none" w:sz="0" w:space="0" w:color="auto"/>
      </w:divBdr>
    </w:div>
    <w:div w:id="1652254213">
      <w:bodyDiv w:val="1"/>
      <w:marLeft w:val="0"/>
      <w:marRight w:val="0"/>
      <w:marTop w:val="0"/>
      <w:marBottom w:val="0"/>
      <w:divBdr>
        <w:top w:val="none" w:sz="0" w:space="0" w:color="auto"/>
        <w:left w:val="none" w:sz="0" w:space="0" w:color="auto"/>
        <w:bottom w:val="none" w:sz="0" w:space="0" w:color="auto"/>
        <w:right w:val="none" w:sz="0" w:space="0" w:color="auto"/>
      </w:divBdr>
    </w:div>
    <w:div w:id="1950619437">
      <w:bodyDiv w:val="1"/>
      <w:marLeft w:val="0"/>
      <w:marRight w:val="0"/>
      <w:marTop w:val="0"/>
      <w:marBottom w:val="0"/>
      <w:divBdr>
        <w:top w:val="none" w:sz="0" w:space="0" w:color="auto"/>
        <w:left w:val="none" w:sz="0" w:space="0" w:color="auto"/>
        <w:bottom w:val="none" w:sz="0" w:space="0" w:color="auto"/>
        <w:right w:val="none" w:sz="0" w:space="0" w:color="auto"/>
      </w:divBdr>
    </w:div>
    <w:div w:id="209662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11/relationships/commentsExtended" Target="commentsExtended.xml"/><Relationship Id="rId18" Type="http://schemas.openxmlformats.org/officeDocument/2006/relationships/image" Target="media/image7.png"/><Relationship Id="rId26" Type="http://schemas.openxmlformats.org/officeDocument/2006/relationships/hyperlink" Target="https://zxing.org/w/decode.jspx" TargetMode="External"/><Relationship Id="rId39" Type="http://schemas.openxmlformats.org/officeDocument/2006/relationships/image" Target="media/image13.gif"/><Relationship Id="rId21" Type="http://schemas.openxmlformats.org/officeDocument/2006/relationships/hyperlink" Target="https://www.secg.org/sec1-v2.pdf" TargetMode="External"/><Relationship Id="rId34" Type="http://schemas.openxmlformats.org/officeDocument/2006/relationships/oleObject" Target="embeddings/oleObject1.bin"/><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gif"/><Relationship Id="rId29" Type="http://schemas.openxmlformats.org/officeDocument/2006/relationships/hyperlink" Target="http://zint.org.u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24" Type="http://schemas.openxmlformats.org/officeDocument/2006/relationships/hyperlink" Target="https://www.dcode.fr/codage-base45" TargetMode="External"/><Relationship Id="rId32" Type="http://schemas.openxmlformats.org/officeDocument/2006/relationships/hyperlink" Target="https://www.boutique.afnor.org/" TargetMode="External"/><Relationship Id="rId37" Type="http://schemas.openxmlformats.org/officeDocument/2006/relationships/image" Target="media/image11.gif"/><Relationship Id="rId40" Type="http://schemas.openxmlformats.org/officeDocument/2006/relationships/header" Target="header1.xml"/><Relationship Id="rId45" Type="http://schemas.microsoft.com/office/2011/relationships/people" Target="people.xml"/><Relationship Id="rId5" Type="http://schemas.openxmlformats.org/officeDocument/2006/relationships/webSettings" Target="webSettings.xml"/><Relationship Id="rId15" Type="http://schemas.microsoft.com/office/2018/08/relationships/commentsExtensible" Target="commentsExtensible.xml"/><Relationship Id="rId23" Type="http://schemas.openxmlformats.org/officeDocument/2006/relationships/hyperlink" Target="https://barcode.tec-it.com/fr/QRCode" TargetMode="External"/><Relationship Id="rId28" Type="http://schemas.openxmlformats.org/officeDocument/2006/relationships/hyperlink" Target="https://github.com/hwellmann/zxing" TargetMode="External"/><Relationship Id="rId36" Type="http://schemas.openxmlformats.org/officeDocument/2006/relationships/image" Target="media/image10.gif"/><Relationship Id="rId10" Type="http://schemas.openxmlformats.org/officeDocument/2006/relationships/image" Target="media/image3.png"/><Relationship Id="rId19" Type="http://schemas.openxmlformats.org/officeDocument/2006/relationships/image" Target="media/image8.png"/><Relationship Id="rId31" Type="http://schemas.openxmlformats.org/officeDocument/2006/relationships/hyperlink" Target="https://www.cna-paycert-certification.eu/car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microsoft.com/office/2016/09/relationships/commentsIds" Target="commentsIds.xml"/><Relationship Id="rId22" Type="http://schemas.openxmlformats.org/officeDocument/2006/relationships/hyperlink" Target="https://www.openssl.org/" TargetMode="External"/><Relationship Id="rId27" Type="http://schemas.openxmlformats.org/officeDocument/2006/relationships/hyperlink" Target="https://www.onlinebarcodereader.com" TargetMode="External"/><Relationship Id="rId30" Type="http://schemas.openxmlformats.org/officeDocument/2006/relationships/hyperlink" Target="https://www.bctester.de/en" TargetMode="External"/><Relationship Id="rId35" Type="http://schemas.openxmlformats.org/officeDocument/2006/relationships/image" Target="media/image9.gif"/><Relationship Id="rId43" Type="http://schemas.openxmlformats.org/officeDocument/2006/relationships/footer" Target="footer2.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image" Target="media/image6.gif"/><Relationship Id="rId25" Type="http://schemas.openxmlformats.org/officeDocument/2006/relationships/hyperlink" Target="https://demo.dynamsoft.com/DBR/BarcodeReaderDemo.aspx" TargetMode="External"/><Relationship Id="rId33" Type="http://schemas.openxmlformats.org/officeDocument/2006/relationships/image" Target="media/image8.emf"/><Relationship Id="rId38" Type="http://schemas.openxmlformats.org/officeDocument/2006/relationships/image" Target="media/image12.gif"/><Relationship Id="rId46" Type="http://schemas.openxmlformats.org/officeDocument/2006/relationships/theme" Target="theme/theme1.xml"/><Relationship Id="rId20" Type="http://schemas.openxmlformats.org/officeDocument/2006/relationships/hyperlink" Target="https://www.secg.org/sec1-v2.pdf" TargetMode="External"/><Relationship Id="rId41"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16.png"/><Relationship Id="rId2" Type="http://schemas.openxmlformats.org/officeDocument/2006/relationships/image" Target="media/image15.jpeg"/><Relationship Id="rId1" Type="http://schemas.openxmlformats.org/officeDocument/2006/relationships/image" Target="media/image14.png"/></Relationships>
</file>

<file path=word/_rels/header2.xml.rels><?xml version="1.0" encoding="UTF-8" standalone="yes"?>
<Relationships xmlns="http://schemas.openxmlformats.org/package/2006/relationships"><Relationship Id="rId2" Type="http://schemas.openxmlformats.org/officeDocument/2006/relationships/image" Target="media/image16.png"/><Relationship Id="rId1" Type="http://schemas.openxmlformats.org/officeDocument/2006/relationships/image" Target="media/image15.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FA145C-33DC-47A1-A2E8-411D265E6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TotalTime>
  <Pages>34</Pages>
  <Words>7269</Words>
  <Characters>47268</Characters>
  <Application>Microsoft Office Word</Application>
  <DocSecurity>0</DocSecurity>
  <Lines>393</Lines>
  <Paragraphs>108</Paragraphs>
  <ScaleCrop>false</ScaleCrop>
  <HeadingPairs>
    <vt:vector size="2" baseType="variant">
      <vt:variant>
        <vt:lpstr>Titre</vt:lpstr>
      </vt:variant>
      <vt:variant>
        <vt:i4>1</vt:i4>
      </vt:variant>
    </vt:vector>
  </HeadingPairs>
  <TitlesOfParts>
    <vt:vector size="1" baseType="lpstr">
      <vt:lpstr>convention AMC Commune</vt:lpstr>
    </vt:vector>
  </TitlesOfParts>
  <Company>CNA</Company>
  <LinksUpToDate>false</LinksUpToDate>
  <CharactersWithSpaces>54429</CharactersWithSpaces>
  <SharedDoc>false</SharedDoc>
  <HLinks>
    <vt:vector size="60" baseType="variant">
      <vt:variant>
        <vt:i4>1114161</vt:i4>
      </vt:variant>
      <vt:variant>
        <vt:i4>50</vt:i4>
      </vt:variant>
      <vt:variant>
        <vt:i4>0</vt:i4>
      </vt:variant>
      <vt:variant>
        <vt:i4>5</vt:i4>
      </vt:variant>
      <vt:variant>
        <vt:lpwstr/>
      </vt:variant>
      <vt:variant>
        <vt:lpwstr>_Toc351968523</vt:lpwstr>
      </vt:variant>
      <vt:variant>
        <vt:i4>1114161</vt:i4>
      </vt:variant>
      <vt:variant>
        <vt:i4>44</vt:i4>
      </vt:variant>
      <vt:variant>
        <vt:i4>0</vt:i4>
      </vt:variant>
      <vt:variant>
        <vt:i4>5</vt:i4>
      </vt:variant>
      <vt:variant>
        <vt:lpwstr/>
      </vt:variant>
      <vt:variant>
        <vt:lpwstr>_Toc351968522</vt:lpwstr>
      </vt:variant>
      <vt:variant>
        <vt:i4>1114161</vt:i4>
      </vt:variant>
      <vt:variant>
        <vt:i4>38</vt:i4>
      </vt:variant>
      <vt:variant>
        <vt:i4>0</vt:i4>
      </vt:variant>
      <vt:variant>
        <vt:i4>5</vt:i4>
      </vt:variant>
      <vt:variant>
        <vt:lpwstr/>
      </vt:variant>
      <vt:variant>
        <vt:lpwstr>_Toc351968521</vt:lpwstr>
      </vt:variant>
      <vt:variant>
        <vt:i4>1114161</vt:i4>
      </vt:variant>
      <vt:variant>
        <vt:i4>32</vt:i4>
      </vt:variant>
      <vt:variant>
        <vt:i4>0</vt:i4>
      </vt:variant>
      <vt:variant>
        <vt:i4>5</vt:i4>
      </vt:variant>
      <vt:variant>
        <vt:lpwstr/>
      </vt:variant>
      <vt:variant>
        <vt:lpwstr>_Toc351968520</vt:lpwstr>
      </vt:variant>
      <vt:variant>
        <vt:i4>1179697</vt:i4>
      </vt:variant>
      <vt:variant>
        <vt:i4>26</vt:i4>
      </vt:variant>
      <vt:variant>
        <vt:i4>0</vt:i4>
      </vt:variant>
      <vt:variant>
        <vt:i4>5</vt:i4>
      </vt:variant>
      <vt:variant>
        <vt:lpwstr/>
      </vt:variant>
      <vt:variant>
        <vt:lpwstr>_Toc351968519</vt:lpwstr>
      </vt:variant>
      <vt:variant>
        <vt:i4>1179697</vt:i4>
      </vt:variant>
      <vt:variant>
        <vt:i4>20</vt:i4>
      </vt:variant>
      <vt:variant>
        <vt:i4>0</vt:i4>
      </vt:variant>
      <vt:variant>
        <vt:i4>5</vt:i4>
      </vt:variant>
      <vt:variant>
        <vt:lpwstr/>
      </vt:variant>
      <vt:variant>
        <vt:lpwstr>_Toc351968518</vt:lpwstr>
      </vt:variant>
      <vt:variant>
        <vt:i4>1179697</vt:i4>
      </vt:variant>
      <vt:variant>
        <vt:i4>14</vt:i4>
      </vt:variant>
      <vt:variant>
        <vt:i4>0</vt:i4>
      </vt:variant>
      <vt:variant>
        <vt:i4>5</vt:i4>
      </vt:variant>
      <vt:variant>
        <vt:lpwstr/>
      </vt:variant>
      <vt:variant>
        <vt:lpwstr>_Toc351968517</vt:lpwstr>
      </vt:variant>
      <vt:variant>
        <vt:i4>1179697</vt:i4>
      </vt:variant>
      <vt:variant>
        <vt:i4>8</vt:i4>
      </vt:variant>
      <vt:variant>
        <vt:i4>0</vt:i4>
      </vt:variant>
      <vt:variant>
        <vt:i4>5</vt:i4>
      </vt:variant>
      <vt:variant>
        <vt:lpwstr/>
      </vt:variant>
      <vt:variant>
        <vt:lpwstr>_Toc351968516</vt:lpwstr>
      </vt:variant>
      <vt:variant>
        <vt:i4>1179697</vt:i4>
      </vt:variant>
      <vt:variant>
        <vt:i4>2</vt:i4>
      </vt:variant>
      <vt:variant>
        <vt:i4>0</vt:i4>
      </vt:variant>
      <vt:variant>
        <vt:i4>5</vt:i4>
      </vt:variant>
      <vt:variant>
        <vt:lpwstr/>
      </vt:variant>
      <vt:variant>
        <vt:lpwstr>_Toc351968515</vt:lpwstr>
      </vt:variant>
      <vt:variant>
        <vt:i4>3539021</vt:i4>
      </vt:variant>
      <vt:variant>
        <vt:i4>6</vt:i4>
      </vt:variant>
      <vt:variant>
        <vt:i4>0</vt:i4>
      </vt:variant>
      <vt:variant>
        <vt:i4>5</vt:i4>
      </vt:variant>
      <vt:variant>
        <vt:lpwstr>mailto:contact@calypsonet-asso.org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AMC Commune</dc:title>
  <dc:creator>philippe Rousselet</dc:creator>
  <cp:lastModifiedBy>Spirtech</cp:lastModifiedBy>
  <cp:revision>98</cp:revision>
  <cp:lastPrinted>2024-03-25T12:51:00Z</cp:lastPrinted>
  <dcterms:created xsi:type="dcterms:W3CDTF">2023-10-11T08:39:00Z</dcterms:created>
  <dcterms:modified xsi:type="dcterms:W3CDTF">2024-03-25T12:53:00Z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